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E3994" w:rsidRPr="008A3FA8" w:rsidRDefault="004E3994" w:rsidP="00705CDE">
      <w:pPr>
        <w:pStyle w:val="Style5"/>
        <w:widowControl/>
        <w:rPr>
          <w:rStyle w:val="FontStyle36"/>
          <w:rFonts w:ascii="Arial" w:hAnsi="Arial" w:cs="Arial"/>
          <w:b/>
          <w:bCs/>
        </w:rPr>
      </w:pPr>
      <w:r w:rsidRPr="008A3FA8">
        <w:rPr>
          <w:rStyle w:val="FontStyle36"/>
          <w:rFonts w:ascii="Arial" w:hAnsi="Arial" w:cs="Arial"/>
          <w:b/>
          <w:bCs/>
        </w:rPr>
        <w:t xml:space="preserve">Załącznik nr 1c do </w:t>
      </w:r>
      <w:proofErr w:type="gramStart"/>
      <w:r w:rsidRPr="008A3FA8">
        <w:rPr>
          <w:rStyle w:val="FontStyle36"/>
          <w:rFonts w:ascii="Arial" w:hAnsi="Arial" w:cs="Arial"/>
          <w:b/>
          <w:bCs/>
        </w:rPr>
        <w:t>SIWZ</w:t>
      </w:r>
      <w:r w:rsidR="002E0C53">
        <w:rPr>
          <w:rStyle w:val="FontStyle36"/>
          <w:rFonts w:ascii="Arial" w:hAnsi="Arial" w:cs="Arial"/>
          <w:b/>
          <w:bCs/>
        </w:rPr>
        <w:t xml:space="preserve">   </w:t>
      </w:r>
      <w:r w:rsidR="002E0C53">
        <w:rPr>
          <w:rFonts w:ascii="Arial" w:hAnsi="Arial" w:cs="Arial"/>
          <w:b/>
          <w:bCs/>
          <w:color w:val="000000"/>
          <w:sz w:val="18"/>
          <w:szCs w:val="18"/>
        </w:rPr>
        <w:t xml:space="preserve"> PO</w:t>
      </w:r>
      <w:proofErr w:type="gramEnd"/>
      <w:r w:rsidR="002E0C53">
        <w:rPr>
          <w:rFonts w:ascii="Arial" w:hAnsi="Arial" w:cs="Arial"/>
          <w:b/>
          <w:bCs/>
          <w:color w:val="000000"/>
          <w:sz w:val="18"/>
          <w:szCs w:val="18"/>
        </w:rPr>
        <w:t xml:space="preserve"> DOKONANYCH ZMIANACH Z DNIA 16.01.2019</w:t>
      </w:r>
      <w:proofErr w:type="gramStart"/>
      <w:r w:rsidR="002E0C53">
        <w:rPr>
          <w:rFonts w:ascii="Arial" w:hAnsi="Arial" w:cs="Arial"/>
          <w:b/>
          <w:bCs/>
          <w:color w:val="000000"/>
          <w:sz w:val="18"/>
          <w:szCs w:val="18"/>
        </w:rPr>
        <w:t xml:space="preserve">R.  – </w:t>
      </w:r>
      <w:r w:rsidR="002E0C53">
        <w:rPr>
          <w:rFonts w:ascii="Arial" w:hAnsi="Arial" w:cs="Arial"/>
          <w:b/>
          <w:bCs/>
          <w:color w:val="FF0000"/>
          <w:sz w:val="18"/>
          <w:szCs w:val="18"/>
        </w:rPr>
        <w:t>OBOWIĄZUJĄCY</w:t>
      </w:r>
      <w:proofErr w:type="gramEnd"/>
      <w:r w:rsidR="002E0C53">
        <w:rPr>
          <w:rFonts w:ascii="Arial" w:hAnsi="Arial" w:cs="Arial"/>
          <w:b/>
          <w:bCs/>
          <w:color w:val="FF0000"/>
          <w:sz w:val="18"/>
          <w:szCs w:val="18"/>
        </w:rPr>
        <w:t xml:space="preserve"> </w:t>
      </w:r>
    </w:p>
    <w:p w:rsidR="004E3994" w:rsidRPr="008A3FA8" w:rsidRDefault="004E3994" w:rsidP="00705CDE">
      <w:pPr>
        <w:pStyle w:val="Style5"/>
        <w:widowControl/>
        <w:jc w:val="center"/>
        <w:rPr>
          <w:rStyle w:val="FontStyle36"/>
          <w:rFonts w:ascii="Arial" w:hAnsi="Arial" w:cs="Arial"/>
          <w:b/>
          <w:bCs/>
          <w:sz w:val="40"/>
          <w:szCs w:val="40"/>
        </w:rPr>
      </w:pPr>
    </w:p>
    <w:p w:rsidR="004E3994" w:rsidRPr="008A3FA8" w:rsidRDefault="004E3994" w:rsidP="00705CDE">
      <w:pPr>
        <w:pStyle w:val="Style5"/>
        <w:widowControl/>
        <w:jc w:val="center"/>
        <w:rPr>
          <w:rStyle w:val="FontStyle36"/>
          <w:rFonts w:ascii="Arial" w:hAnsi="Arial" w:cs="Arial"/>
          <w:b/>
          <w:bCs/>
          <w:sz w:val="40"/>
          <w:szCs w:val="40"/>
        </w:rPr>
      </w:pPr>
    </w:p>
    <w:p w:rsidR="004E3994" w:rsidRPr="008A3FA8" w:rsidRDefault="004E3994" w:rsidP="00705CDE">
      <w:pPr>
        <w:pStyle w:val="Style5"/>
        <w:widowControl/>
        <w:jc w:val="center"/>
        <w:rPr>
          <w:rStyle w:val="FontStyle36"/>
          <w:rFonts w:ascii="Arial" w:hAnsi="Arial" w:cs="Arial"/>
          <w:b/>
          <w:bCs/>
          <w:sz w:val="40"/>
          <w:szCs w:val="40"/>
        </w:rPr>
      </w:pPr>
    </w:p>
    <w:p w:rsidR="004E3994" w:rsidRPr="008A3FA8" w:rsidRDefault="004E3994" w:rsidP="00705CDE">
      <w:pPr>
        <w:pStyle w:val="Style5"/>
        <w:widowControl/>
        <w:jc w:val="center"/>
        <w:rPr>
          <w:rStyle w:val="FontStyle36"/>
          <w:rFonts w:ascii="Arial" w:hAnsi="Arial" w:cs="Arial"/>
          <w:b/>
          <w:bCs/>
          <w:sz w:val="40"/>
          <w:szCs w:val="40"/>
        </w:rPr>
      </w:pPr>
    </w:p>
    <w:p w:rsidR="004E3994" w:rsidRPr="008A3FA8" w:rsidRDefault="004E3994" w:rsidP="00705CDE">
      <w:pPr>
        <w:pStyle w:val="Style5"/>
        <w:widowControl/>
        <w:jc w:val="center"/>
        <w:rPr>
          <w:rStyle w:val="FontStyle36"/>
          <w:rFonts w:ascii="Arial" w:hAnsi="Arial" w:cs="Arial"/>
          <w:b/>
          <w:bCs/>
          <w:sz w:val="40"/>
          <w:szCs w:val="40"/>
        </w:rPr>
      </w:pPr>
    </w:p>
    <w:p w:rsidR="004E3994" w:rsidRPr="008A3FA8" w:rsidRDefault="004E3994" w:rsidP="00705CDE">
      <w:pPr>
        <w:pStyle w:val="Style5"/>
        <w:widowControl/>
        <w:jc w:val="center"/>
        <w:rPr>
          <w:rStyle w:val="FontStyle36"/>
          <w:rFonts w:ascii="Arial" w:hAnsi="Arial" w:cs="Arial"/>
          <w:b/>
          <w:bCs/>
          <w:sz w:val="40"/>
          <w:szCs w:val="40"/>
        </w:rPr>
      </w:pPr>
    </w:p>
    <w:p w:rsidR="004E3994" w:rsidRPr="008A3FA8" w:rsidRDefault="004E3994" w:rsidP="00705CDE">
      <w:pPr>
        <w:pStyle w:val="Style5"/>
        <w:widowControl/>
        <w:jc w:val="center"/>
        <w:rPr>
          <w:rStyle w:val="FontStyle36"/>
          <w:rFonts w:ascii="Arial" w:hAnsi="Arial" w:cs="Arial"/>
          <w:b/>
          <w:bCs/>
          <w:sz w:val="40"/>
          <w:szCs w:val="40"/>
        </w:rPr>
      </w:pPr>
    </w:p>
    <w:p w:rsidR="004E3994" w:rsidRPr="008A3FA8" w:rsidRDefault="004E3994" w:rsidP="00705CDE">
      <w:pPr>
        <w:pStyle w:val="Style5"/>
        <w:widowControl/>
        <w:jc w:val="center"/>
        <w:rPr>
          <w:rStyle w:val="FontStyle36"/>
          <w:rFonts w:ascii="Arial" w:hAnsi="Arial" w:cs="Arial"/>
          <w:b/>
          <w:bCs/>
          <w:sz w:val="40"/>
          <w:szCs w:val="40"/>
        </w:rPr>
      </w:pPr>
    </w:p>
    <w:p w:rsidR="004E3994" w:rsidRPr="008A3FA8" w:rsidRDefault="004E3994" w:rsidP="00705CDE">
      <w:pPr>
        <w:pStyle w:val="Style5"/>
        <w:widowControl/>
        <w:jc w:val="center"/>
        <w:rPr>
          <w:rStyle w:val="FontStyle36"/>
          <w:rFonts w:ascii="Arial" w:hAnsi="Arial" w:cs="Arial"/>
          <w:b/>
          <w:bCs/>
          <w:sz w:val="40"/>
          <w:szCs w:val="40"/>
        </w:rPr>
      </w:pPr>
      <w:r w:rsidRPr="008A3FA8">
        <w:rPr>
          <w:rStyle w:val="FontStyle36"/>
          <w:rFonts w:ascii="Arial" w:hAnsi="Arial" w:cs="Arial"/>
          <w:b/>
          <w:bCs/>
          <w:sz w:val="40"/>
          <w:szCs w:val="40"/>
        </w:rPr>
        <w:t>ZAKRES JAKOŚCIOWY PRZEDMIOTU ZAMÓWIENIA - SPECYFIKACJA FUNKCJONALNA SIM</w:t>
      </w:r>
    </w:p>
    <w:p w:rsidR="004E3994" w:rsidRPr="008A3FA8" w:rsidRDefault="004E3994" w:rsidP="00705CDE">
      <w:pPr>
        <w:pStyle w:val="Style2"/>
        <w:widowControl/>
        <w:spacing w:line="240" w:lineRule="exact"/>
        <w:ind w:left="250" w:right="1296"/>
        <w:rPr>
          <w:rFonts w:ascii="Arial" w:hAnsi="Arial" w:cs="Arial"/>
          <w:b/>
          <w:bCs/>
          <w:sz w:val="20"/>
          <w:szCs w:val="20"/>
        </w:rPr>
      </w:pPr>
    </w:p>
    <w:p w:rsidR="004E3994" w:rsidRPr="008A3FA8" w:rsidRDefault="004E3994" w:rsidP="00705CDE">
      <w:pPr>
        <w:pStyle w:val="Style2"/>
        <w:widowControl/>
        <w:spacing w:line="240" w:lineRule="exact"/>
        <w:ind w:left="250" w:right="1296"/>
        <w:rPr>
          <w:rFonts w:ascii="Arial" w:hAnsi="Arial" w:cs="Arial"/>
          <w:sz w:val="20"/>
          <w:szCs w:val="20"/>
        </w:rPr>
      </w:pPr>
    </w:p>
    <w:p w:rsidR="004E3994" w:rsidRPr="008A3FA8" w:rsidRDefault="004E3994" w:rsidP="002812EC">
      <w:pPr>
        <w:rPr>
          <w:rStyle w:val="FontStyle23"/>
          <w:rFonts w:cs="Arial"/>
          <w:sz w:val="40"/>
          <w:szCs w:val="40"/>
        </w:rPr>
      </w:pPr>
      <w:r w:rsidRPr="008A3FA8">
        <w:rPr>
          <w:rStyle w:val="FontStyle23"/>
          <w:rFonts w:cs="Arial"/>
        </w:rPr>
        <w:br w:type="page"/>
      </w:r>
    </w:p>
    <w:p w:rsidR="007273C9" w:rsidRPr="007273C9" w:rsidRDefault="007273C9" w:rsidP="002812EC">
      <w:pPr>
        <w:suppressAutoHyphens w:val="0"/>
        <w:spacing w:after="0" w:line="360" w:lineRule="auto"/>
        <w:ind w:firstLine="0"/>
        <w:rPr>
          <w:lang w:eastAsia="pl-PL"/>
        </w:rPr>
      </w:pPr>
      <w:bookmarkStart w:id="0" w:name="_GoBack"/>
      <w:r w:rsidRPr="007273C9">
        <w:rPr>
          <w:rStyle w:val="FontStyle23"/>
          <w:rFonts w:ascii="Arial" w:cs="Arial"/>
        </w:rPr>
        <w:t xml:space="preserve">Wykonawca jest zobligowany wypełnić tabele zamieszczone w niniejszym załączniku wpisując w kolumnie </w:t>
      </w:r>
      <w:r w:rsidR="002872C2">
        <w:rPr>
          <w:rStyle w:val="FontStyle23"/>
          <w:rFonts w:ascii="Arial" w:cs="Arial"/>
        </w:rPr>
        <w:t>„</w:t>
      </w:r>
      <w:bookmarkEnd w:id="0"/>
      <w:r w:rsidRPr="007273C9">
        <w:rPr>
          <w:i/>
          <w:iCs/>
          <w:lang w:eastAsia="en-US"/>
        </w:rPr>
        <w:t>Odpowiedź Wykonawcy TAK/NIE na wymaganie dostępności funkcjonalności na etapie składania oferty</w:t>
      </w:r>
      <w:r w:rsidRPr="007273C9">
        <w:rPr>
          <w:i/>
          <w:iCs/>
          <w:lang w:eastAsia="pl-PL"/>
        </w:rPr>
        <w:t>"</w:t>
      </w:r>
      <w:r w:rsidRPr="007273C9">
        <w:rPr>
          <w:lang w:eastAsia="pl-PL"/>
        </w:rPr>
        <w:t xml:space="preserve"> słowo „Tak" w przypadku spełnienia określonego w wierszu wymogu funkcjonalnego na dzień składania oferty lub słowo „Nie" w przypadku niespełnienia wymagania na dzień składania oferty. Brak odpowiedzi lub odpowiedź nieczytelną uznaje się za niespełnienie danego wymagania. </w:t>
      </w:r>
      <w:proofErr w:type="gramStart"/>
      <w:r w:rsidRPr="007273C9">
        <w:rPr>
          <w:lang w:eastAsia="pl-PL"/>
        </w:rPr>
        <w:t>Funkcjonalności przy których</w:t>
      </w:r>
      <w:proofErr w:type="gramEnd"/>
      <w:r w:rsidRPr="007273C9">
        <w:rPr>
          <w:lang w:eastAsia="pl-PL"/>
        </w:rPr>
        <w:t xml:space="preserve"> Zamawiający umieścił słowo „TAK" w kolumnie </w:t>
      </w:r>
      <w:r w:rsidRPr="007273C9">
        <w:rPr>
          <w:i/>
          <w:iCs/>
          <w:lang w:eastAsia="pl-PL"/>
        </w:rPr>
        <w:t>"</w:t>
      </w:r>
      <w:r w:rsidRPr="007273C9">
        <w:rPr>
          <w:i/>
          <w:iCs/>
          <w:lang w:eastAsia="en-US"/>
        </w:rPr>
        <w:t>Odpowiedź Wykonawcy TAK/NIE na wymaganie dostępności funkcjonalności na etapie składania oferty</w:t>
      </w:r>
      <w:r w:rsidRPr="007273C9">
        <w:rPr>
          <w:i/>
          <w:iCs/>
          <w:lang w:eastAsia="pl-PL"/>
        </w:rPr>
        <w:t xml:space="preserve">" </w:t>
      </w:r>
      <w:r w:rsidRPr="007273C9">
        <w:rPr>
          <w:lang w:eastAsia="pl-PL"/>
        </w:rPr>
        <w:t>muszą być realizowane przez oferowany SIM i są to wymagania obligatoryjne, które oferowany SIM musi spełniać na dzień składania ofert</w:t>
      </w:r>
      <w:r w:rsidRPr="002812EC">
        <w:rPr>
          <w:highlight w:val="yellow"/>
          <w:lang w:eastAsia="pl-PL"/>
        </w:rPr>
        <w:t xml:space="preserve">y. </w:t>
      </w:r>
      <w:r w:rsidRPr="002812EC">
        <w:rPr>
          <w:highlight w:val="yellow"/>
          <w:shd w:val="clear" w:color="auto" w:fill="008000"/>
          <w:lang w:eastAsia="pl-PL"/>
        </w:rPr>
        <w:t>Podpisując niniejszy załącznik Wykonawca potwierdza spełnienie przez oferowany SIM na dzień składania oferty wszystkich wymaganych przez Zamawiającego funkcjonalności obligatoryjnych.</w:t>
      </w:r>
    </w:p>
    <w:p w:rsidR="007273C9" w:rsidRPr="007273C9" w:rsidRDefault="007273C9" w:rsidP="002812EC">
      <w:pPr>
        <w:suppressAutoHyphens w:val="0"/>
        <w:spacing w:after="0" w:line="360" w:lineRule="auto"/>
        <w:ind w:firstLine="0"/>
        <w:rPr>
          <w:lang w:eastAsia="pl-PL"/>
        </w:rPr>
      </w:pPr>
      <w:r w:rsidRPr="007273C9">
        <w:rPr>
          <w:lang w:eastAsia="pl-PL"/>
        </w:rPr>
        <w:t xml:space="preserve">Brak deklaracji Wykonawcy </w:t>
      </w:r>
      <w:r w:rsidRPr="002812EC">
        <w:rPr>
          <w:highlight w:val="yellow"/>
          <w:shd w:val="clear" w:color="auto" w:fill="008000"/>
          <w:lang w:eastAsia="pl-PL"/>
        </w:rPr>
        <w:t>na</w:t>
      </w:r>
      <w:r w:rsidRPr="002812EC">
        <w:rPr>
          <w:highlight w:val="yellow"/>
          <w:lang w:eastAsia="pl-PL"/>
        </w:rPr>
        <w:t xml:space="preserve"> „</w:t>
      </w:r>
      <w:r w:rsidRPr="007273C9">
        <w:rPr>
          <w:lang w:eastAsia="pl-PL"/>
        </w:rPr>
        <w:t xml:space="preserve">TAK" przy funkcjach wymaganych bezwzględnie lub brak informacji/dokumentów, których załączenia do oferty funkcje wymagają, skutkować będzie odrzuceniem oferty </w:t>
      </w:r>
      <w:proofErr w:type="gramStart"/>
      <w:r w:rsidRPr="007273C9">
        <w:rPr>
          <w:lang w:eastAsia="pl-PL"/>
        </w:rPr>
        <w:t>Wykonawcy  na</w:t>
      </w:r>
      <w:proofErr w:type="gramEnd"/>
      <w:r w:rsidRPr="007273C9">
        <w:rPr>
          <w:lang w:eastAsia="pl-PL"/>
        </w:rPr>
        <w:t xml:space="preserve"> podstawie art. 89 ust. 1 pkt. 2 ustawy </w:t>
      </w:r>
      <w:proofErr w:type="spellStart"/>
      <w:r w:rsidRPr="007273C9">
        <w:rPr>
          <w:lang w:eastAsia="pl-PL"/>
        </w:rPr>
        <w:t>Pz</w:t>
      </w:r>
      <w:r w:rsidR="00C2291F">
        <w:rPr>
          <w:lang w:eastAsia="pl-PL"/>
        </w:rPr>
        <w:t>p</w:t>
      </w:r>
      <w:proofErr w:type="spellEnd"/>
      <w:r w:rsidR="00C2291F">
        <w:rPr>
          <w:lang w:eastAsia="pl-PL"/>
        </w:rPr>
        <w:t xml:space="preserve">, jako niespełniająca warunków udziału </w:t>
      </w:r>
      <w:r w:rsidRPr="007273C9">
        <w:rPr>
          <w:lang w:eastAsia="pl-PL"/>
        </w:rPr>
        <w:t xml:space="preserve">w postępowaniu. </w:t>
      </w:r>
    </w:p>
    <w:p w:rsidR="00C2291F" w:rsidRDefault="007273C9" w:rsidP="002812EC">
      <w:pPr>
        <w:suppressAutoHyphens w:val="0"/>
        <w:spacing w:after="0" w:line="360" w:lineRule="auto"/>
        <w:ind w:firstLine="0"/>
        <w:rPr>
          <w:lang w:eastAsia="pl-PL"/>
        </w:rPr>
      </w:pPr>
      <w:r w:rsidRPr="007273C9">
        <w:rPr>
          <w:lang w:eastAsia="pl-PL"/>
        </w:rPr>
        <w:t xml:space="preserve">Funkcjonalności, w których Zamawiający nie umieścił słowa „TAK" w kolumnie </w:t>
      </w:r>
      <w:r w:rsidRPr="007273C9">
        <w:rPr>
          <w:i/>
          <w:iCs/>
          <w:lang w:eastAsia="pl-PL"/>
        </w:rPr>
        <w:t>"</w:t>
      </w:r>
      <w:r w:rsidRPr="007273C9">
        <w:rPr>
          <w:i/>
          <w:iCs/>
          <w:lang w:eastAsia="en-US"/>
        </w:rPr>
        <w:t>Odpowiedź Wykonawcy TAK/NIE na wymaganie dostępności funkcjonalności na etapie składania oferty</w:t>
      </w:r>
      <w:r w:rsidRPr="007273C9">
        <w:rPr>
          <w:i/>
          <w:iCs/>
          <w:lang w:eastAsia="pl-PL"/>
        </w:rPr>
        <w:t xml:space="preserve">" </w:t>
      </w:r>
      <w:r w:rsidRPr="007273C9">
        <w:rPr>
          <w:lang w:eastAsia="pl-PL"/>
        </w:rPr>
        <w:t>są funkcjonalnościami, które muszą być spełnione na dzień odbioru projektu, z</w:t>
      </w:r>
      <w:r w:rsidR="00C2291F">
        <w:rPr>
          <w:lang w:eastAsia="pl-PL"/>
        </w:rPr>
        <w:t xml:space="preserve">godnie z przedłożonym w ofercie harmonogramem. </w:t>
      </w:r>
    </w:p>
    <w:p w:rsidR="007273C9" w:rsidRPr="007273C9" w:rsidRDefault="007273C9" w:rsidP="002812EC">
      <w:pPr>
        <w:suppressAutoHyphens w:val="0"/>
        <w:spacing w:after="0" w:line="360" w:lineRule="auto"/>
        <w:ind w:firstLine="0"/>
        <w:rPr>
          <w:lang w:eastAsia="pl-PL"/>
        </w:rPr>
      </w:pPr>
      <w:r w:rsidRPr="007273C9">
        <w:rPr>
          <w:lang w:eastAsia="pl-PL"/>
        </w:rPr>
        <w:t xml:space="preserve">Wszystkie wymagania, dla których Wykonawca wpisał słowo „TAK” w kolumnie </w:t>
      </w:r>
      <w:r w:rsidRPr="007273C9">
        <w:rPr>
          <w:i/>
          <w:iCs/>
          <w:lang w:eastAsia="pl-PL"/>
        </w:rPr>
        <w:t>"</w:t>
      </w:r>
      <w:r w:rsidRPr="007273C9">
        <w:rPr>
          <w:i/>
          <w:iCs/>
          <w:lang w:eastAsia="en-US"/>
        </w:rPr>
        <w:t>Odpowiedź Wykonawcy TAK/NIE na wymaganie dostępności funkcjonalności na etapie składania oferty</w:t>
      </w:r>
      <w:r w:rsidRPr="007273C9">
        <w:rPr>
          <w:lang w:eastAsia="pl-PL"/>
        </w:rPr>
        <w:t xml:space="preserve">” oraz </w:t>
      </w:r>
      <w:r w:rsidRPr="002812EC">
        <w:rPr>
          <w:b/>
          <w:highlight w:val="yellow"/>
          <w:shd w:val="clear" w:color="auto" w:fill="FFFFFF"/>
          <w:lang w:eastAsia="pl-PL"/>
        </w:rPr>
        <w:t>wszystkie funkcjonalności obligatoryjne</w:t>
      </w:r>
      <w:r w:rsidRPr="007273C9">
        <w:rPr>
          <w:lang w:eastAsia="pl-PL"/>
        </w:rPr>
        <w:t xml:space="preserve"> zostaną przez Zamawiającego uznane jako zbiór funkcjonalności do wytypowania </w:t>
      </w:r>
      <w:r w:rsidRPr="002812EC">
        <w:rPr>
          <w:highlight w:val="yellow"/>
          <w:shd w:val="clear" w:color="auto" w:fill="008000"/>
          <w:lang w:eastAsia="pl-PL"/>
        </w:rPr>
        <w:t>drugiej</w:t>
      </w:r>
      <w:r w:rsidRPr="002812EC">
        <w:rPr>
          <w:highlight w:val="yellow"/>
          <w:lang w:eastAsia="pl-PL"/>
        </w:rPr>
        <w:t xml:space="preserve"> </w:t>
      </w:r>
      <w:r w:rsidRPr="002812EC">
        <w:rPr>
          <w:lang w:eastAsia="pl-PL"/>
        </w:rPr>
        <w:t xml:space="preserve">próbki </w:t>
      </w:r>
      <w:r w:rsidRPr="002812EC">
        <w:rPr>
          <w:highlight w:val="yellow"/>
          <w:shd w:val="clear" w:color="auto" w:fill="008000"/>
          <w:lang w:eastAsia="pl-PL"/>
        </w:rPr>
        <w:t>o nazwie</w:t>
      </w:r>
      <w:r w:rsidRPr="007273C9">
        <w:rPr>
          <w:lang w:eastAsia="pl-PL"/>
        </w:rPr>
        <w:t> Funkcje fakultatywne - [Tabela Nr</w:t>
      </w:r>
      <w:proofErr w:type="gramStart"/>
      <w:r w:rsidRPr="007273C9">
        <w:rPr>
          <w:lang w:eastAsia="pl-PL"/>
        </w:rPr>
        <w:t xml:space="preserve"> 2] i</w:t>
      </w:r>
      <w:proofErr w:type="gramEnd"/>
      <w:r w:rsidRPr="007273C9">
        <w:rPr>
          <w:lang w:eastAsia="pl-PL"/>
        </w:rPr>
        <w:t xml:space="preserve"> </w:t>
      </w:r>
      <w:proofErr w:type="gramStart"/>
      <w:r w:rsidRPr="007273C9">
        <w:rPr>
          <w:lang w:eastAsia="pl-PL"/>
        </w:rPr>
        <w:t>weryfikacji</w:t>
      </w:r>
      <w:proofErr w:type="gramEnd"/>
      <w:r w:rsidRPr="007273C9">
        <w:rPr>
          <w:lang w:eastAsia="pl-PL"/>
        </w:rPr>
        <w:t xml:space="preserve"> podczas demonstracji oferowanego oprogramowania zgodnie z regulaminem zawartym w załączniku: Zal.15_</w:t>
      </w:r>
      <w:proofErr w:type="gramStart"/>
      <w:r w:rsidRPr="007273C9">
        <w:rPr>
          <w:lang w:eastAsia="pl-PL"/>
        </w:rPr>
        <w:t>do</w:t>
      </w:r>
      <w:proofErr w:type="gramEnd"/>
      <w:r w:rsidRPr="007273C9">
        <w:rPr>
          <w:lang w:eastAsia="pl-PL"/>
        </w:rPr>
        <w:t>_SIWZ_Prezentacja scenariusza.”</w:t>
      </w:r>
    </w:p>
    <w:p w:rsidR="004E3994" w:rsidRPr="007273C9" w:rsidRDefault="004E3994" w:rsidP="007273C9">
      <w:pPr>
        <w:pStyle w:val="Style3"/>
        <w:widowControl/>
        <w:spacing w:line="360" w:lineRule="auto"/>
        <w:ind w:right="989" w:firstLine="284"/>
        <w:rPr>
          <w:rStyle w:val="FontStyle23"/>
          <w:rFonts w:ascii="Arial" w:hAnsi="Arial" w:cs="Arial"/>
        </w:rPr>
      </w:pPr>
    </w:p>
    <w:p w:rsidR="004E3994" w:rsidRDefault="004E3994" w:rsidP="00705CDE">
      <w:pPr>
        <w:pStyle w:val="Style3"/>
        <w:widowControl/>
        <w:spacing w:before="38" w:line="360" w:lineRule="auto"/>
        <w:ind w:right="989" w:firstLine="284"/>
        <w:rPr>
          <w:rStyle w:val="FontStyle23"/>
          <w:rFonts w:ascii="Arial" w:hAnsi="Arial" w:cs="Tahoma"/>
        </w:rPr>
      </w:pPr>
    </w:p>
    <w:p w:rsidR="007273C9" w:rsidRDefault="007273C9" w:rsidP="0036142B">
      <w:pPr>
        <w:rPr>
          <w:b/>
          <w:bCs/>
          <w:u w:val="single"/>
        </w:rPr>
      </w:pPr>
    </w:p>
    <w:p w:rsidR="007273C9" w:rsidRDefault="007273C9" w:rsidP="0036142B">
      <w:pPr>
        <w:rPr>
          <w:b/>
          <w:bCs/>
          <w:u w:val="single"/>
        </w:rPr>
      </w:pPr>
    </w:p>
    <w:p w:rsidR="007273C9" w:rsidRDefault="007273C9" w:rsidP="0036142B">
      <w:pPr>
        <w:rPr>
          <w:b/>
          <w:bCs/>
          <w:u w:val="single"/>
        </w:rPr>
      </w:pPr>
    </w:p>
    <w:p w:rsidR="004E3994" w:rsidRDefault="004E3994" w:rsidP="0036142B">
      <w:pPr>
        <w:rPr>
          <w:b/>
          <w:bCs/>
          <w:u w:val="single"/>
        </w:rPr>
      </w:pPr>
      <w:r>
        <w:rPr>
          <w:b/>
          <w:bCs/>
          <w:u w:val="single"/>
        </w:rPr>
        <w:t>Spis treści</w:t>
      </w:r>
    </w:p>
    <w:p w:rsidR="004E3994" w:rsidRDefault="004E3994">
      <w:pPr>
        <w:pStyle w:val="Spistreci1"/>
        <w:rPr>
          <w:rFonts w:ascii="Calibri" w:hAnsi="Calibri" w:cs="Calibri"/>
          <w:noProof/>
          <w:sz w:val="22"/>
          <w:szCs w:val="22"/>
        </w:rPr>
      </w:pPr>
      <w:r>
        <w:lastRenderedPageBreak/>
        <w:fldChar w:fldCharType="begin"/>
      </w:r>
      <w:r>
        <w:instrText xml:space="preserve"> TOC \o "1-3" \h \z \u </w:instrText>
      </w:r>
      <w:r>
        <w:fldChar w:fldCharType="separate"/>
      </w:r>
      <w:hyperlink w:anchor="_Toc531254826" w:history="1">
        <w:r w:rsidRPr="001D4F27">
          <w:rPr>
            <w:rStyle w:val="Hipercze"/>
            <w:rFonts w:cs="Arial Narrow"/>
            <w:noProof/>
          </w:rPr>
          <w:t>I.</w:t>
        </w:r>
        <w:r>
          <w:rPr>
            <w:rFonts w:ascii="Calibri" w:hAnsi="Calibri" w:cs="Calibri"/>
            <w:noProof/>
            <w:sz w:val="22"/>
            <w:szCs w:val="22"/>
          </w:rPr>
          <w:tab/>
        </w:r>
        <w:r w:rsidRPr="001D4F27">
          <w:rPr>
            <w:rStyle w:val="Hipercze"/>
            <w:rFonts w:cs="Arial Narrow"/>
            <w:noProof/>
          </w:rPr>
          <w:t>Dostawa systemów informatycznych – część medyczna systemu</w:t>
        </w:r>
        <w:r>
          <w:rPr>
            <w:noProof/>
            <w:webHidden/>
          </w:rPr>
          <w:tab/>
        </w:r>
        <w:r>
          <w:rPr>
            <w:noProof/>
            <w:webHidden/>
          </w:rPr>
          <w:fldChar w:fldCharType="begin"/>
        </w:r>
        <w:r>
          <w:rPr>
            <w:noProof/>
            <w:webHidden/>
          </w:rPr>
          <w:instrText xml:space="preserve"> PAGEREF _Toc531254826 \h </w:instrText>
        </w:r>
        <w:r>
          <w:rPr>
            <w:noProof/>
            <w:webHidden/>
          </w:rPr>
        </w:r>
        <w:r>
          <w:rPr>
            <w:noProof/>
            <w:webHidden/>
          </w:rPr>
          <w:fldChar w:fldCharType="separate"/>
        </w:r>
        <w:r>
          <w:rPr>
            <w:noProof/>
            <w:webHidden/>
          </w:rPr>
          <w:t>5</w:t>
        </w:r>
        <w:r>
          <w:rPr>
            <w:noProof/>
            <w:webHidden/>
          </w:rPr>
          <w:fldChar w:fldCharType="end"/>
        </w:r>
      </w:hyperlink>
    </w:p>
    <w:p w:rsidR="004E3994" w:rsidRDefault="007273C9">
      <w:pPr>
        <w:pStyle w:val="Spistreci2"/>
        <w:tabs>
          <w:tab w:val="left" w:pos="880"/>
          <w:tab w:val="right" w:leader="dot" w:pos="9060"/>
        </w:tabs>
        <w:rPr>
          <w:rFonts w:ascii="Calibri" w:hAnsi="Calibri" w:cs="Calibri"/>
          <w:noProof/>
          <w:sz w:val="22"/>
          <w:szCs w:val="22"/>
          <w:lang w:eastAsia="pl-PL"/>
        </w:rPr>
      </w:pPr>
      <w:hyperlink w:anchor="_Toc531254827" w:history="1">
        <w:r w:rsidR="004E3994" w:rsidRPr="001D4F27">
          <w:rPr>
            <w:rStyle w:val="Hipercze"/>
            <w:rFonts w:cs="Arial"/>
            <w:noProof/>
          </w:rPr>
          <w:t>1.</w:t>
        </w:r>
        <w:r w:rsidR="004E3994">
          <w:rPr>
            <w:rFonts w:ascii="Calibri" w:hAnsi="Calibri" w:cs="Calibri"/>
            <w:noProof/>
            <w:sz w:val="22"/>
            <w:szCs w:val="22"/>
            <w:lang w:eastAsia="pl-PL"/>
          </w:rPr>
          <w:tab/>
        </w:r>
        <w:r w:rsidR="004E3994" w:rsidRPr="001D4F27">
          <w:rPr>
            <w:rStyle w:val="Hipercze"/>
            <w:rFonts w:cs="Arial"/>
            <w:noProof/>
          </w:rPr>
          <w:t>Wymagania ogólne dla Zintegrowanego Systemu Informatycznego (SIM)</w:t>
        </w:r>
        <w:r w:rsidR="004E3994">
          <w:rPr>
            <w:noProof/>
            <w:webHidden/>
          </w:rPr>
          <w:tab/>
        </w:r>
        <w:r w:rsidR="004E3994">
          <w:rPr>
            <w:noProof/>
            <w:webHidden/>
          </w:rPr>
          <w:fldChar w:fldCharType="begin"/>
        </w:r>
        <w:r w:rsidR="004E3994">
          <w:rPr>
            <w:noProof/>
            <w:webHidden/>
          </w:rPr>
          <w:instrText xml:space="preserve"> PAGEREF _Toc531254827 \h </w:instrText>
        </w:r>
        <w:r w:rsidR="004E3994">
          <w:rPr>
            <w:noProof/>
            <w:webHidden/>
          </w:rPr>
        </w:r>
        <w:r w:rsidR="004E3994">
          <w:rPr>
            <w:noProof/>
            <w:webHidden/>
          </w:rPr>
          <w:fldChar w:fldCharType="separate"/>
        </w:r>
        <w:r w:rsidR="004E3994">
          <w:rPr>
            <w:noProof/>
            <w:webHidden/>
          </w:rPr>
          <w:t>5</w:t>
        </w:r>
        <w:r w:rsidR="004E3994">
          <w:rPr>
            <w:noProof/>
            <w:webHidden/>
          </w:rPr>
          <w:fldChar w:fldCharType="end"/>
        </w:r>
      </w:hyperlink>
    </w:p>
    <w:p w:rsidR="004E3994" w:rsidRDefault="007273C9">
      <w:pPr>
        <w:pStyle w:val="Spistreci2"/>
        <w:tabs>
          <w:tab w:val="left" w:pos="880"/>
          <w:tab w:val="right" w:leader="dot" w:pos="9060"/>
        </w:tabs>
        <w:rPr>
          <w:rFonts w:ascii="Calibri" w:hAnsi="Calibri" w:cs="Calibri"/>
          <w:noProof/>
          <w:sz w:val="22"/>
          <w:szCs w:val="22"/>
          <w:lang w:eastAsia="pl-PL"/>
        </w:rPr>
      </w:pPr>
      <w:hyperlink w:anchor="_Toc531254828" w:history="1">
        <w:r w:rsidR="004E3994" w:rsidRPr="001D4F27">
          <w:rPr>
            <w:rStyle w:val="Hipercze"/>
            <w:rFonts w:cs="Arial"/>
            <w:noProof/>
          </w:rPr>
          <w:t>2.</w:t>
        </w:r>
        <w:r w:rsidR="004E3994">
          <w:rPr>
            <w:rFonts w:ascii="Calibri" w:hAnsi="Calibri" w:cs="Calibri"/>
            <w:noProof/>
            <w:sz w:val="22"/>
            <w:szCs w:val="22"/>
            <w:lang w:eastAsia="pl-PL"/>
          </w:rPr>
          <w:tab/>
        </w:r>
        <w:r w:rsidR="004E3994" w:rsidRPr="001D4F27">
          <w:rPr>
            <w:rStyle w:val="Hipercze"/>
            <w:rFonts w:cs="Arial"/>
            <w:noProof/>
          </w:rPr>
          <w:t>Wymagania dla modułu Elektronicznej Dokumentacji Medycznej</w:t>
        </w:r>
        <w:r w:rsidR="004E3994">
          <w:rPr>
            <w:noProof/>
            <w:webHidden/>
          </w:rPr>
          <w:tab/>
        </w:r>
        <w:r w:rsidR="004E3994">
          <w:rPr>
            <w:noProof/>
            <w:webHidden/>
          </w:rPr>
          <w:fldChar w:fldCharType="begin"/>
        </w:r>
        <w:r w:rsidR="004E3994">
          <w:rPr>
            <w:noProof/>
            <w:webHidden/>
          </w:rPr>
          <w:instrText xml:space="preserve"> PAGEREF _Toc531254828 \h </w:instrText>
        </w:r>
        <w:r w:rsidR="004E3994">
          <w:rPr>
            <w:noProof/>
            <w:webHidden/>
          </w:rPr>
        </w:r>
        <w:r w:rsidR="004E3994">
          <w:rPr>
            <w:noProof/>
            <w:webHidden/>
          </w:rPr>
          <w:fldChar w:fldCharType="separate"/>
        </w:r>
        <w:r w:rsidR="004E3994">
          <w:rPr>
            <w:noProof/>
            <w:webHidden/>
          </w:rPr>
          <w:t>10</w:t>
        </w:r>
        <w:r w:rsidR="004E3994">
          <w:rPr>
            <w:noProof/>
            <w:webHidden/>
          </w:rPr>
          <w:fldChar w:fldCharType="end"/>
        </w:r>
      </w:hyperlink>
    </w:p>
    <w:p w:rsidR="004E3994" w:rsidRDefault="007273C9">
      <w:pPr>
        <w:pStyle w:val="Spistreci2"/>
        <w:tabs>
          <w:tab w:val="left" w:pos="880"/>
          <w:tab w:val="right" w:leader="dot" w:pos="9060"/>
        </w:tabs>
        <w:rPr>
          <w:rFonts w:ascii="Calibri" w:hAnsi="Calibri" w:cs="Calibri"/>
          <w:noProof/>
          <w:sz w:val="22"/>
          <w:szCs w:val="22"/>
          <w:lang w:eastAsia="pl-PL"/>
        </w:rPr>
      </w:pPr>
      <w:hyperlink w:anchor="_Toc531254829" w:history="1">
        <w:r w:rsidR="004E3994" w:rsidRPr="001D4F27">
          <w:rPr>
            <w:rStyle w:val="Hipercze"/>
            <w:rFonts w:cs="Arial"/>
            <w:noProof/>
          </w:rPr>
          <w:t>3.</w:t>
        </w:r>
        <w:r w:rsidR="004E3994">
          <w:rPr>
            <w:rFonts w:ascii="Calibri" w:hAnsi="Calibri" w:cs="Calibri"/>
            <w:noProof/>
            <w:sz w:val="22"/>
            <w:szCs w:val="22"/>
            <w:lang w:eastAsia="pl-PL"/>
          </w:rPr>
          <w:tab/>
        </w:r>
        <w:r w:rsidR="004E3994" w:rsidRPr="001D4F27">
          <w:rPr>
            <w:rStyle w:val="Hipercze"/>
            <w:rFonts w:cs="Arial"/>
            <w:noProof/>
          </w:rPr>
          <w:t>Wymagania dla modułu Izba Przyjęć</w:t>
        </w:r>
        <w:r w:rsidR="004E3994">
          <w:rPr>
            <w:noProof/>
            <w:webHidden/>
          </w:rPr>
          <w:tab/>
        </w:r>
        <w:r w:rsidR="004E3994">
          <w:rPr>
            <w:noProof/>
            <w:webHidden/>
          </w:rPr>
          <w:fldChar w:fldCharType="begin"/>
        </w:r>
        <w:r w:rsidR="004E3994">
          <w:rPr>
            <w:noProof/>
            <w:webHidden/>
          </w:rPr>
          <w:instrText xml:space="preserve"> PAGEREF _Toc531254829 \h </w:instrText>
        </w:r>
        <w:r w:rsidR="004E3994">
          <w:rPr>
            <w:noProof/>
            <w:webHidden/>
          </w:rPr>
        </w:r>
        <w:r w:rsidR="004E3994">
          <w:rPr>
            <w:noProof/>
            <w:webHidden/>
          </w:rPr>
          <w:fldChar w:fldCharType="separate"/>
        </w:r>
        <w:r w:rsidR="004E3994">
          <w:rPr>
            <w:noProof/>
            <w:webHidden/>
          </w:rPr>
          <w:t>14</w:t>
        </w:r>
        <w:r w:rsidR="004E3994">
          <w:rPr>
            <w:noProof/>
            <w:webHidden/>
          </w:rPr>
          <w:fldChar w:fldCharType="end"/>
        </w:r>
      </w:hyperlink>
    </w:p>
    <w:p w:rsidR="004E3994" w:rsidRDefault="007273C9">
      <w:pPr>
        <w:pStyle w:val="Spistreci2"/>
        <w:tabs>
          <w:tab w:val="left" w:pos="880"/>
          <w:tab w:val="right" w:leader="dot" w:pos="9060"/>
        </w:tabs>
        <w:rPr>
          <w:rFonts w:ascii="Calibri" w:hAnsi="Calibri" w:cs="Calibri"/>
          <w:noProof/>
          <w:sz w:val="22"/>
          <w:szCs w:val="22"/>
          <w:lang w:eastAsia="pl-PL"/>
        </w:rPr>
      </w:pPr>
      <w:hyperlink w:anchor="_Toc531254830" w:history="1">
        <w:r w:rsidR="004E3994" w:rsidRPr="001D4F27">
          <w:rPr>
            <w:rStyle w:val="Hipercze"/>
            <w:rFonts w:cs="Arial"/>
            <w:noProof/>
          </w:rPr>
          <w:t>4.</w:t>
        </w:r>
        <w:r w:rsidR="004E3994">
          <w:rPr>
            <w:rFonts w:ascii="Calibri" w:hAnsi="Calibri" w:cs="Calibri"/>
            <w:noProof/>
            <w:sz w:val="22"/>
            <w:szCs w:val="22"/>
            <w:lang w:eastAsia="pl-PL"/>
          </w:rPr>
          <w:tab/>
        </w:r>
        <w:r w:rsidR="004E3994" w:rsidRPr="001D4F27">
          <w:rPr>
            <w:rStyle w:val="Hipercze"/>
            <w:rFonts w:cs="Arial"/>
            <w:noProof/>
          </w:rPr>
          <w:t>Wymagania dla modułu Szpitalny Oddział Ratunkowy (SOR)</w:t>
        </w:r>
        <w:r w:rsidR="004E3994">
          <w:rPr>
            <w:noProof/>
            <w:webHidden/>
          </w:rPr>
          <w:tab/>
        </w:r>
        <w:r w:rsidR="004E3994">
          <w:rPr>
            <w:noProof/>
            <w:webHidden/>
          </w:rPr>
          <w:fldChar w:fldCharType="begin"/>
        </w:r>
        <w:r w:rsidR="004E3994">
          <w:rPr>
            <w:noProof/>
            <w:webHidden/>
          </w:rPr>
          <w:instrText xml:space="preserve"> PAGEREF _Toc531254830 \h </w:instrText>
        </w:r>
        <w:r w:rsidR="004E3994">
          <w:rPr>
            <w:noProof/>
            <w:webHidden/>
          </w:rPr>
        </w:r>
        <w:r w:rsidR="004E3994">
          <w:rPr>
            <w:noProof/>
            <w:webHidden/>
          </w:rPr>
          <w:fldChar w:fldCharType="separate"/>
        </w:r>
        <w:r w:rsidR="004E3994">
          <w:rPr>
            <w:noProof/>
            <w:webHidden/>
          </w:rPr>
          <w:t>17</w:t>
        </w:r>
        <w:r w:rsidR="004E3994">
          <w:rPr>
            <w:noProof/>
            <w:webHidden/>
          </w:rPr>
          <w:fldChar w:fldCharType="end"/>
        </w:r>
      </w:hyperlink>
    </w:p>
    <w:p w:rsidR="004E3994" w:rsidRDefault="007273C9">
      <w:pPr>
        <w:pStyle w:val="Spistreci2"/>
        <w:tabs>
          <w:tab w:val="left" w:pos="880"/>
          <w:tab w:val="right" w:leader="dot" w:pos="9060"/>
        </w:tabs>
        <w:rPr>
          <w:rFonts w:ascii="Calibri" w:hAnsi="Calibri" w:cs="Calibri"/>
          <w:noProof/>
          <w:sz w:val="22"/>
          <w:szCs w:val="22"/>
          <w:lang w:eastAsia="pl-PL"/>
        </w:rPr>
      </w:pPr>
      <w:hyperlink w:anchor="_Toc531254831" w:history="1">
        <w:r w:rsidR="004E3994" w:rsidRPr="001D4F27">
          <w:rPr>
            <w:rStyle w:val="Hipercze"/>
            <w:rFonts w:cs="Arial"/>
            <w:noProof/>
          </w:rPr>
          <w:t>5.</w:t>
        </w:r>
        <w:r w:rsidR="004E3994">
          <w:rPr>
            <w:rFonts w:ascii="Calibri" w:hAnsi="Calibri" w:cs="Calibri"/>
            <w:noProof/>
            <w:sz w:val="22"/>
            <w:szCs w:val="22"/>
            <w:lang w:eastAsia="pl-PL"/>
          </w:rPr>
          <w:tab/>
        </w:r>
        <w:r w:rsidR="004E3994" w:rsidRPr="001D4F27">
          <w:rPr>
            <w:rStyle w:val="Hipercze"/>
            <w:rFonts w:cs="Arial"/>
            <w:noProof/>
          </w:rPr>
          <w:t>Wymagania dla modułu Statystyka Medyczna</w:t>
        </w:r>
        <w:r w:rsidR="004E3994">
          <w:rPr>
            <w:noProof/>
            <w:webHidden/>
          </w:rPr>
          <w:tab/>
        </w:r>
        <w:r w:rsidR="004E3994">
          <w:rPr>
            <w:noProof/>
            <w:webHidden/>
          </w:rPr>
          <w:fldChar w:fldCharType="begin"/>
        </w:r>
        <w:r w:rsidR="004E3994">
          <w:rPr>
            <w:noProof/>
            <w:webHidden/>
          </w:rPr>
          <w:instrText xml:space="preserve"> PAGEREF _Toc531254831 \h </w:instrText>
        </w:r>
        <w:r w:rsidR="004E3994">
          <w:rPr>
            <w:noProof/>
            <w:webHidden/>
          </w:rPr>
        </w:r>
        <w:r w:rsidR="004E3994">
          <w:rPr>
            <w:noProof/>
            <w:webHidden/>
          </w:rPr>
          <w:fldChar w:fldCharType="separate"/>
        </w:r>
        <w:r w:rsidR="004E3994">
          <w:rPr>
            <w:noProof/>
            <w:webHidden/>
          </w:rPr>
          <w:t>18</w:t>
        </w:r>
        <w:r w:rsidR="004E3994">
          <w:rPr>
            <w:noProof/>
            <w:webHidden/>
          </w:rPr>
          <w:fldChar w:fldCharType="end"/>
        </w:r>
      </w:hyperlink>
    </w:p>
    <w:p w:rsidR="004E3994" w:rsidRDefault="007273C9">
      <w:pPr>
        <w:pStyle w:val="Spistreci2"/>
        <w:tabs>
          <w:tab w:val="left" w:pos="880"/>
          <w:tab w:val="right" w:leader="dot" w:pos="9060"/>
        </w:tabs>
        <w:rPr>
          <w:rFonts w:ascii="Calibri" w:hAnsi="Calibri" w:cs="Calibri"/>
          <w:noProof/>
          <w:sz w:val="22"/>
          <w:szCs w:val="22"/>
          <w:lang w:eastAsia="pl-PL"/>
        </w:rPr>
      </w:pPr>
      <w:hyperlink w:anchor="_Toc531254832" w:history="1">
        <w:r w:rsidR="004E3994" w:rsidRPr="001D4F27">
          <w:rPr>
            <w:rStyle w:val="Hipercze"/>
            <w:rFonts w:cs="Arial"/>
            <w:noProof/>
          </w:rPr>
          <w:t>6.</w:t>
        </w:r>
        <w:r w:rsidR="004E3994">
          <w:rPr>
            <w:rFonts w:ascii="Calibri" w:hAnsi="Calibri" w:cs="Calibri"/>
            <w:noProof/>
            <w:sz w:val="22"/>
            <w:szCs w:val="22"/>
            <w:lang w:eastAsia="pl-PL"/>
          </w:rPr>
          <w:tab/>
        </w:r>
        <w:r w:rsidR="004E3994" w:rsidRPr="001D4F27">
          <w:rPr>
            <w:rStyle w:val="Hipercze"/>
            <w:rFonts w:cs="Arial"/>
            <w:noProof/>
          </w:rPr>
          <w:t>Wymagania dla modułu Oddział</w:t>
        </w:r>
        <w:r w:rsidR="004E3994">
          <w:rPr>
            <w:noProof/>
            <w:webHidden/>
          </w:rPr>
          <w:tab/>
        </w:r>
        <w:r w:rsidR="004E3994">
          <w:rPr>
            <w:noProof/>
            <w:webHidden/>
          </w:rPr>
          <w:fldChar w:fldCharType="begin"/>
        </w:r>
        <w:r w:rsidR="004E3994">
          <w:rPr>
            <w:noProof/>
            <w:webHidden/>
          </w:rPr>
          <w:instrText xml:space="preserve"> PAGEREF _Toc531254832 \h </w:instrText>
        </w:r>
        <w:r w:rsidR="004E3994">
          <w:rPr>
            <w:noProof/>
            <w:webHidden/>
          </w:rPr>
        </w:r>
        <w:r w:rsidR="004E3994">
          <w:rPr>
            <w:noProof/>
            <w:webHidden/>
          </w:rPr>
          <w:fldChar w:fldCharType="separate"/>
        </w:r>
        <w:r w:rsidR="004E3994">
          <w:rPr>
            <w:noProof/>
            <w:webHidden/>
          </w:rPr>
          <w:t>23</w:t>
        </w:r>
        <w:r w:rsidR="004E3994">
          <w:rPr>
            <w:noProof/>
            <w:webHidden/>
          </w:rPr>
          <w:fldChar w:fldCharType="end"/>
        </w:r>
      </w:hyperlink>
    </w:p>
    <w:p w:rsidR="004E3994" w:rsidRDefault="007273C9">
      <w:pPr>
        <w:pStyle w:val="Spistreci2"/>
        <w:tabs>
          <w:tab w:val="left" w:pos="880"/>
          <w:tab w:val="right" w:leader="dot" w:pos="9060"/>
        </w:tabs>
        <w:rPr>
          <w:rFonts w:ascii="Calibri" w:hAnsi="Calibri" w:cs="Calibri"/>
          <w:noProof/>
          <w:sz w:val="22"/>
          <w:szCs w:val="22"/>
          <w:lang w:eastAsia="pl-PL"/>
        </w:rPr>
      </w:pPr>
      <w:hyperlink w:anchor="_Toc531254833" w:history="1">
        <w:r w:rsidR="004E3994" w:rsidRPr="001D4F27">
          <w:rPr>
            <w:rStyle w:val="Hipercze"/>
            <w:rFonts w:cs="Arial"/>
            <w:noProof/>
          </w:rPr>
          <w:t>7.</w:t>
        </w:r>
        <w:r w:rsidR="004E3994">
          <w:rPr>
            <w:rFonts w:ascii="Calibri" w:hAnsi="Calibri" w:cs="Calibri"/>
            <w:noProof/>
            <w:sz w:val="22"/>
            <w:szCs w:val="22"/>
            <w:lang w:eastAsia="pl-PL"/>
          </w:rPr>
          <w:tab/>
        </w:r>
        <w:r w:rsidR="004E3994" w:rsidRPr="001D4F27">
          <w:rPr>
            <w:rStyle w:val="Hipercze"/>
            <w:rFonts w:cs="Arial"/>
            <w:noProof/>
          </w:rPr>
          <w:t>Wymagania dla modułu Obchód</w:t>
        </w:r>
        <w:r w:rsidR="004E3994">
          <w:rPr>
            <w:noProof/>
            <w:webHidden/>
          </w:rPr>
          <w:tab/>
        </w:r>
        <w:r w:rsidR="004E3994">
          <w:rPr>
            <w:noProof/>
            <w:webHidden/>
          </w:rPr>
          <w:fldChar w:fldCharType="begin"/>
        </w:r>
        <w:r w:rsidR="004E3994">
          <w:rPr>
            <w:noProof/>
            <w:webHidden/>
          </w:rPr>
          <w:instrText xml:space="preserve"> PAGEREF _Toc531254833 \h </w:instrText>
        </w:r>
        <w:r w:rsidR="004E3994">
          <w:rPr>
            <w:noProof/>
            <w:webHidden/>
          </w:rPr>
        </w:r>
        <w:r w:rsidR="004E3994">
          <w:rPr>
            <w:noProof/>
            <w:webHidden/>
          </w:rPr>
          <w:fldChar w:fldCharType="separate"/>
        </w:r>
        <w:r w:rsidR="004E3994">
          <w:rPr>
            <w:noProof/>
            <w:webHidden/>
          </w:rPr>
          <w:t>27</w:t>
        </w:r>
        <w:r w:rsidR="004E3994">
          <w:rPr>
            <w:noProof/>
            <w:webHidden/>
          </w:rPr>
          <w:fldChar w:fldCharType="end"/>
        </w:r>
      </w:hyperlink>
    </w:p>
    <w:p w:rsidR="004E3994" w:rsidRDefault="007273C9">
      <w:pPr>
        <w:pStyle w:val="Spistreci2"/>
        <w:tabs>
          <w:tab w:val="left" w:pos="880"/>
          <w:tab w:val="right" w:leader="dot" w:pos="9060"/>
        </w:tabs>
        <w:rPr>
          <w:rFonts w:ascii="Calibri" w:hAnsi="Calibri" w:cs="Calibri"/>
          <w:noProof/>
          <w:sz w:val="22"/>
          <w:szCs w:val="22"/>
          <w:lang w:eastAsia="pl-PL"/>
        </w:rPr>
      </w:pPr>
      <w:hyperlink w:anchor="_Toc531254834" w:history="1">
        <w:r w:rsidR="004E3994" w:rsidRPr="001D4F27">
          <w:rPr>
            <w:rStyle w:val="Hipercze"/>
            <w:rFonts w:cs="Arial"/>
            <w:noProof/>
          </w:rPr>
          <w:t>8.</w:t>
        </w:r>
        <w:r w:rsidR="004E3994">
          <w:rPr>
            <w:rFonts w:ascii="Calibri" w:hAnsi="Calibri" w:cs="Calibri"/>
            <w:noProof/>
            <w:sz w:val="22"/>
            <w:szCs w:val="22"/>
            <w:lang w:eastAsia="pl-PL"/>
          </w:rPr>
          <w:tab/>
        </w:r>
        <w:r w:rsidR="004E3994" w:rsidRPr="001D4F27">
          <w:rPr>
            <w:rStyle w:val="Hipercze"/>
            <w:rFonts w:cs="Arial"/>
            <w:noProof/>
          </w:rPr>
          <w:t>Wymagania dla modułu Kolejka Oczekujących</w:t>
        </w:r>
        <w:r w:rsidR="004E3994">
          <w:rPr>
            <w:noProof/>
            <w:webHidden/>
          </w:rPr>
          <w:tab/>
        </w:r>
        <w:r w:rsidR="004E3994">
          <w:rPr>
            <w:noProof/>
            <w:webHidden/>
          </w:rPr>
          <w:fldChar w:fldCharType="begin"/>
        </w:r>
        <w:r w:rsidR="004E3994">
          <w:rPr>
            <w:noProof/>
            <w:webHidden/>
          </w:rPr>
          <w:instrText xml:space="preserve"> PAGEREF _Toc531254834 \h </w:instrText>
        </w:r>
        <w:r w:rsidR="004E3994">
          <w:rPr>
            <w:noProof/>
            <w:webHidden/>
          </w:rPr>
        </w:r>
        <w:r w:rsidR="004E3994">
          <w:rPr>
            <w:noProof/>
            <w:webHidden/>
          </w:rPr>
          <w:fldChar w:fldCharType="separate"/>
        </w:r>
        <w:r w:rsidR="004E3994">
          <w:rPr>
            <w:noProof/>
            <w:webHidden/>
          </w:rPr>
          <w:t>29</w:t>
        </w:r>
        <w:r w:rsidR="004E3994">
          <w:rPr>
            <w:noProof/>
            <w:webHidden/>
          </w:rPr>
          <w:fldChar w:fldCharType="end"/>
        </w:r>
      </w:hyperlink>
    </w:p>
    <w:p w:rsidR="004E3994" w:rsidRDefault="007273C9">
      <w:pPr>
        <w:pStyle w:val="Spistreci2"/>
        <w:tabs>
          <w:tab w:val="left" w:pos="880"/>
          <w:tab w:val="right" w:leader="dot" w:pos="9060"/>
        </w:tabs>
        <w:rPr>
          <w:rFonts w:ascii="Calibri" w:hAnsi="Calibri" w:cs="Calibri"/>
          <w:noProof/>
          <w:sz w:val="22"/>
          <w:szCs w:val="22"/>
          <w:lang w:eastAsia="pl-PL"/>
        </w:rPr>
      </w:pPr>
      <w:hyperlink w:anchor="_Toc531254835" w:history="1">
        <w:r w:rsidR="004E3994" w:rsidRPr="001D4F27">
          <w:rPr>
            <w:rStyle w:val="Hipercze"/>
            <w:rFonts w:cs="Arial"/>
            <w:noProof/>
          </w:rPr>
          <w:t>9.</w:t>
        </w:r>
        <w:r w:rsidR="004E3994">
          <w:rPr>
            <w:rFonts w:ascii="Calibri" w:hAnsi="Calibri" w:cs="Calibri"/>
            <w:noProof/>
            <w:sz w:val="22"/>
            <w:szCs w:val="22"/>
            <w:lang w:eastAsia="pl-PL"/>
          </w:rPr>
          <w:tab/>
        </w:r>
        <w:r w:rsidR="004E3994" w:rsidRPr="001D4F27">
          <w:rPr>
            <w:rStyle w:val="Hipercze"/>
            <w:rFonts w:cs="Arial"/>
            <w:noProof/>
          </w:rPr>
          <w:t>Wymagania dla modułu Rejestracja Poradni</w:t>
        </w:r>
        <w:r w:rsidR="004E3994">
          <w:rPr>
            <w:noProof/>
            <w:webHidden/>
          </w:rPr>
          <w:tab/>
        </w:r>
        <w:r w:rsidR="004E3994">
          <w:rPr>
            <w:noProof/>
            <w:webHidden/>
          </w:rPr>
          <w:fldChar w:fldCharType="begin"/>
        </w:r>
        <w:r w:rsidR="004E3994">
          <w:rPr>
            <w:noProof/>
            <w:webHidden/>
          </w:rPr>
          <w:instrText xml:space="preserve"> PAGEREF _Toc531254835 \h </w:instrText>
        </w:r>
        <w:r w:rsidR="004E3994">
          <w:rPr>
            <w:noProof/>
            <w:webHidden/>
          </w:rPr>
        </w:r>
        <w:r w:rsidR="004E3994">
          <w:rPr>
            <w:noProof/>
            <w:webHidden/>
          </w:rPr>
          <w:fldChar w:fldCharType="separate"/>
        </w:r>
        <w:r w:rsidR="004E3994">
          <w:rPr>
            <w:noProof/>
            <w:webHidden/>
          </w:rPr>
          <w:t>31</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36" w:history="1">
        <w:r w:rsidR="004E3994" w:rsidRPr="001D4F27">
          <w:rPr>
            <w:rStyle w:val="Hipercze"/>
            <w:rFonts w:cs="Arial"/>
            <w:noProof/>
          </w:rPr>
          <w:t>10.</w:t>
        </w:r>
        <w:r w:rsidR="004E3994">
          <w:rPr>
            <w:rFonts w:ascii="Calibri" w:hAnsi="Calibri" w:cs="Calibri"/>
            <w:noProof/>
            <w:sz w:val="22"/>
            <w:szCs w:val="22"/>
            <w:lang w:eastAsia="pl-PL"/>
          </w:rPr>
          <w:tab/>
        </w:r>
        <w:r w:rsidR="004E3994" w:rsidRPr="001D4F27">
          <w:rPr>
            <w:rStyle w:val="Hipercze"/>
            <w:rFonts w:cs="Arial"/>
            <w:noProof/>
          </w:rPr>
          <w:t>Wymagania do modułu Poradnia/Gabinet</w:t>
        </w:r>
        <w:r w:rsidR="004E3994">
          <w:rPr>
            <w:noProof/>
            <w:webHidden/>
          </w:rPr>
          <w:tab/>
        </w:r>
        <w:r w:rsidR="004E3994">
          <w:rPr>
            <w:noProof/>
            <w:webHidden/>
          </w:rPr>
          <w:fldChar w:fldCharType="begin"/>
        </w:r>
        <w:r w:rsidR="004E3994">
          <w:rPr>
            <w:noProof/>
            <w:webHidden/>
          </w:rPr>
          <w:instrText xml:space="preserve"> PAGEREF _Toc531254836 \h </w:instrText>
        </w:r>
        <w:r w:rsidR="004E3994">
          <w:rPr>
            <w:noProof/>
            <w:webHidden/>
          </w:rPr>
        </w:r>
        <w:r w:rsidR="004E3994">
          <w:rPr>
            <w:noProof/>
            <w:webHidden/>
          </w:rPr>
          <w:fldChar w:fldCharType="separate"/>
        </w:r>
        <w:r w:rsidR="004E3994">
          <w:rPr>
            <w:noProof/>
            <w:webHidden/>
          </w:rPr>
          <w:t>35</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37" w:history="1">
        <w:r w:rsidR="004E3994" w:rsidRPr="001D4F27">
          <w:rPr>
            <w:rStyle w:val="Hipercze"/>
            <w:rFonts w:cs="Arial"/>
            <w:noProof/>
          </w:rPr>
          <w:t>11.</w:t>
        </w:r>
        <w:r w:rsidR="004E3994">
          <w:rPr>
            <w:rFonts w:ascii="Calibri" w:hAnsi="Calibri" w:cs="Calibri"/>
            <w:noProof/>
            <w:sz w:val="22"/>
            <w:szCs w:val="22"/>
            <w:lang w:eastAsia="pl-PL"/>
          </w:rPr>
          <w:tab/>
        </w:r>
        <w:r w:rsidR="004E3994" w:rsidRPr="001D4F27">
          <w:rPr>
            <w:rStyle w:val="Hipercze"/>
            <w:rFonts w:cs="Arial"/>
            <w:noProof/>
          </w:rPr>
          <w:t>Wymagania dla modułu Dokumentacja medyczna</w:t>
        </w:r>
        <w:r w:rsidR="004E3994">
          <w:rPr>
            <w:noProof/>
            <w:webHidden/>
          </w:rPr>
          <w:tab/>
        </w:r>
        <w:r w:rsidR="004E3994">
          <w:rPr>
            <w:noProof/>
            <w:webHidden/>
          </w:rPr>
          <w:fldChar w:fldCharType="begin"/>
        </w:r>
        <w:r w:rsidR="004E3994">
          <w:rPr>
            <w:noProof/>
            <w:webHidden/>
          </w:rPr>
          <w:instrText xml:space="preserve"> PAGEREF _Toc531254837 \h </w:instrText>
        </w:r>
        <w:r w:rsidR="004E3994">
          <w:rPr>
            <w:noProof/>
            <w:webHidden/>
          </w:rPr>
        </w:r>
        <w:r w:rsidR="004E3994">
          <w:rPr>
            <w:noProof/>
            <w:webHidden/>
          </w:rPr>
          <w:fldChar w:fldCharType="separate"/>
        </w:r>
        <w:r w:rsidR="004E3994">
          <w:rPr>
            <w:noProof/>
            <w:webHidden/>
          </w:rPr>
          <w:t>39</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38" w:history="1">
        <w:r w:rsidR="004E3994" w:rsidRPr="001D4F27">
          <w:rPr>
            <w:rStyle w:val="Hipercze"/>
            <w:rFonts w:cs="Arial"/>
            <w:noProof/>
          </w:rPr>
          <w:t>12.</w:t>
        </w:r>
        <w:r w:rsidR="004E3994">
          <w:rPr>
            <w:rFonts w:ascii="Calibri" w:hAnsi="Calibri" w:cs="Calibri"/>
            <w:noProof/>
            <w:sz w:val="22"/>
            <w:szCs w:val="22"/>
            <w:lang w:eastAsia="pl-PL"/>
          </w:rPr>
          <w:tab/>
        </w:r>
        <w:r w:rsidR="004E3994" w:rsidRPr="001D4F27">
          <w:rPr>
            <w:rStyle w:val="Hipercze"/>
            <w:rFonts w:cs="Arial"/>
            <w:noProof/>
          </w:rPr>
          <w:t>Wymagania ogólne dla modułu Dokumentacja medyczna do formularzy</w:t>
        </w:r>
        <w:r w:rsidR="004E3994">
          <w:rPr>
            <w:noProof/>
            <w:webHidden/>
          </w:rPr>
          <w:tab/>
        </w:r>
        <w:r w:rsidR="004E3994">
          <w:rPr>
            <w:noProof/>
            <w:webHidden/>
          </w:rPr>
          <w:fldChar w:fldCharType="begin"/>
        </w:r>
        <w:r w:rsidR="004E3994">
          <w:rPr>
            <w:noProof/>
            <w:webHidden/>
          </w:rPr>
          <w:instrText xml:space="preserve"> PAGEREF _Toc531254838 \h </w:instrText>
        </w:r>
        <w:r w:rsidR="004E3994">
          <w:rPr>
            <w:noProof/>
            <w:webHidden/>
          </w:rPr>
        </w:r>
        <w:r w:rsidR="004E3994">
          <w:rPr>
            <w:noProof/>
            <w:webHidden/>
          </w:rPr>
          <w:fldChar w:fldCharType="separate"/>
        </w:r>
        <w:r w:rsidR="004E3994">
          <w:rPr>
            <w:noProof/>
            <w:webHidden/>
          </w:rPr>
          <w:t>43</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39" w:history="1">
        <w:r w:rsidR="004E3994" w:rsidRPr="001D4F27">
          <w:rPr>
            <w:rStyle w:val="Hipercze"/>
            <w:rFonts w:cs="Arial"/>
            <w:noProof/>
          </w:rPr>
          <w:t>13.</w:t>
        </w:r>
        <w:r w:rsidR="004E3994">
          <w:rPr>
            <w:rFonts w:ascii="Calibri" w:hAnsi="Calibri" w:cs="Calibri"/>
            <w:noProof/>
            <w:sz w:val="22"/>
            <w:szCs w:val="22"/>
            <w:lang w:eastAsia="pl-PL"/>
          </w:rPr>
          <w:tab/>
        </w:r>
        <w:r w:rsidR="004E3994" w:rsidRPr="001D4F27">
          <w:rPr>
            <w:rStyle w:val="Hipercze"/>
            <w:rFonts w:cs="Arial"/>
            <w:noProof/>
          </w:rPr>
          <w:t>Wymagania dla modułu Zlecenia medyczne</w:t>
        </w:r>
        <w:r w:rsidR="004E3994">
          <w:rPr>
            <w:noProof/>
            <w:webHidden/>
          </w:rPr>
          <w:tab/>
        </w:r>
        <w:r w:rsidR="004E3994">
          <w:rPr>
            <w:noProof/>
            <w:webHidden/>
          </w:rPr>
          <w:fldChar w:fldCharType="begin"/>
        </w:r>
        <w:r w:rsidR="004E3994">
          <w:rPr>
            <w:noProof/>
            <w:webHidden/>
          </w:rPr>
          <w:instrText xml:space="preserve"> PAGEREF _Toc531254839 \h </w:instrText>
        </w:r>
        <w:r w:rsidR="004E3994">
          <w:rPr>
            <w:noProof/>
            <w:webHidden/>
          </w:rPr>
        </w:r>
        <w:r w:rsidR="004E3994">
          <w:rPr>
            <w:noProof/>
            <w:webHidden/>
          </w:rPr>
          <w:fldChar w:fldCharType="separate"/>
        </w:r>
        <w:r w:rsidR="004E3994">
          <w:rPr>
            <w:noProof/>
            <w:webHidden/>
          </w:rPr>
          <w:t>45</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0" w:history="1">
        <w:r w:rsidR="004E3994" w:rsidRPr="001D4F27">
          <w:rPr>
            <w:rStyle w:val="Hipercze"/>
            <w:rFonts w:cs="Arial"/>
            <w:noProof/>
          </w:rPr>
          <w:t>14.</w:t>
        </w:r>
        <w:r w:rsidR="004E3994">
          <w:rPr>
            <w:rFonts w:ascii="Calibri" w:hAnsi="Calibri" w:cs="Calibri"/>
            <w:noProof/>
            <w:sz w:val="22"/>
            <w:szCs w:val="22"/>
            <w:lang w:eastAsia="pl-PL"/>
          </w:rPr>
          <w:tab/>
        </w:r>
        <w:r w:rsidR="004E3994" w:rsidRPr="001D4F27">
          <w:rPr>
            <w:rStyle w:val="Hipercze"/>
            <w:rFonts w:cs="Arial"/>
            <w:noProof/>
          </w:rPr>
          <w:t>Wymagania dla modułu Rozliczanie z płatnikami</w:t>
        </w:r>
        <w:r w:rsidR="004E3994">
          <w:rPr>
            <w:noProof/>
            <w:webHidden/>
          </w:rPr>
          <w:tab/>
        </w:r>
        <w:r w:rsidR="004E3994">
          <w:rPr>
            <w:noProof/>
            <w:webHidden/>
          </w:rPr>
          <w:fldChar w:fldCharType="begin"/>
        </w:r>
        <w:r w:rsidR="004E3994">
          <w:rPr>
            <w:noProof/>
            <w:webHidden/>
          </w:rPr>
          <w:instrText xml:space="preserve"> PAGEREF _Toc531254840 \h </w:instrText>
        </w:r>
        <w:r w:rsidR="004E3994">
          <w:rPr>
            <w:noProof/>
            <w:webHidden/>
          </w:rPr>
        </w:r>
        <w:r w:rsidR="004E3994">
          <w:rPr>
            <w:noProof/>
            <w:webHidden/>
          </w:rPr>
          <w:fldChar w:fldCharType="separate"/>
        </w:r>
        <w:r w:rsidR="004E3994">
          <w:rPr>
            <w:noProof/>
            <w:webHidden/>
          </w:rPr>
          <w:t>49</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1" w:history="1">
        <w:r w:rsidR="004E3994" w:rsidRPr="001D4F27">
          <w:rPr>
            <w:rStyle w:val="Hipercze"/>
            <w:rFonts w:cs="Arial"/>
            <w:noProof/>
          </w:rPr>
          <w:t>15.</w:t>
        </w:r>
        <w:r w:rsidR="004E3994">
          <w:rPr>
            <w:rFonts w:ascii="Calibri" w:hAnsi="Calibri" w:cs="Calibri"/>
            <w:noProof/>
            <w:sz w:val="22"/>
            <w:szCs w:val="22"/>
            <w:lang w:eastAsia="pl-PL"/>
          </w:rPr>
          <w:tab/>
        </w:r>
        <w:r w:rsidR="004E3994" w:rsidRPr="001D4F27">
          <w:rPr>
            <w:rStyle w:val="Hipercze"/>
            <w:rFonts w:cs="Arial"/>
            <w:noProof/>
          </w:rPr>
          <w:t>Wymagania dla modułu Gruper</w:t>
        </w:r>
        <w:r w:rsidR="004E3994">
          <w:rPr>
            <w:noProof/>
            <w:webHidden/>
          </w:rPr>
          <w:tab/>
        </w:r>
        <w:r w:rsidR="004E3994">
          <w:rPr>
            <w:noProof/>
            <w:webHidden/>
          </w:rPr>
          <w:fldChar w:fldCharType="begin"/>
        </w:r>
        <w:r w:rsidR="004E3994">
          <w:rPr>
            <w:noProof/>
            <w:webHidden/>
          </w:rPr>
          <w:instrText xml:space="preserve"> PAGEREF _Toc531254841 \h </w:instrText>
        </w:r>
        <w:r w:rsidR="004E3994">
          <w:rPr>
            <w:noProof/>
            <w:webHidden/>
          </w:rPr>
        </w:r>
        <w:r w:rsidR="004E3994">
          <w:rPr>
            <w:noProof/>
            <w:webHidden/>
          </w:rPr>
          <w:fldChar w:fldCharType="separate"/>
        </w:r>
        <w:r w:rsidR="004E3994">
          <w:rPr>
            <w:noProof/>
            <w:webHidden/>
          </w:rPr>
          <w:t>56</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2" w:history="1">
        <w:r w:rsidR="004E3994" w:rsidRPr="001D4F27">
          <w:rPr>
            <w:rStyle w:val="Hipercze"/>
            <w:rFonts w:cs="Arial"/>
            <w:noProof/>
          </w:rPr>
          <w:t>16.</w:t>
        </w:r>
        <w:r w:rsidR="004E3994">
          <w:rPr>
            <w:rFonts w:ascii="Calibri" w:hAnsi="Calibri" w:cs="Calibri"/>
            <w:noProof/>
            <w:sz w:val="22"/>
            <w:szCs w:val="22"/>
            <w:lang w:eastAsia="pl-PL"/>
          </w:rPr>
          <w:tab/>
        </w:r>
        <w:r w:rsidR="004E3994" w:rsidRPr="001D4F27">
          <w:rPr>
            <w:rStyle w:val="Hipercze"/>
            <w:rFonts w:cs="Arial"/>
            <w:noProof/>
          </w:rPr>
          <w:t>Wymagania dla modułu Optymalizator JGP</w:t>
        </w:r>
        <w:r w:rsidR="004E3994">
          <w:rPr>
            <w:noProof/>
            <w:webHidden/>
          </w:rPr>
          <w:tab/>
        </w:r>
        <w:r w:rsidR="004E3994">
          <w:rPr>
            <w:noProof/>
            <w:webHidden/>
          </w:rPr>
          <w:fldChar w:fldCharType="begin"/>
        </w:r>
        <w:r w:rsidR="004E3994">
          <w:rPr>
            <w:noProof/>
            <w:webHidden/>
          </w:rPr>
          <w:instrText xml:space="preserve"> PAGEREF _Toc531254842 \h </w:instrText>
        </w:r>
        <w:r w:rsidR="004E3994">
          <w:rPr>
            <w:noProof/>
            <w:webHidden/>
          </w:rPr>
        </w:r>
        <w:r w:rsidR="004E3994">
          <w:rPr>
            <w:noProof/>
            <w:webHidden/>
          </w:rPr>
          <w:fldChar w:fldCharType="separate"/>
        </w:r>
        <w:r w:rsidR="004E3994">
          <w:rPr>
            <w:noProof/>
            <w:webHidden/>
          </w:rPr>
          <w:t>57</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3" w:history="1">
        <w:r w:rsidR="004E3994" w:rsidRPr="001D4F27">
          <w:rPr>
            <w:rStyle w:val="Hipercze"/>
            <w:rFonts w:cs="Arial"/>
            <w:noProof/>
          </w:rPr>
          <w:t>17.</w:t>
        </w:r>
        <w:r w:rsidR="004E3994">
          <w:rPr>
            <w:rFonts w:ascii="Calibri" w:hAnsi="Calibri" w:cs="Calibri"/>
            <w:noProof/>
            <w:sz w:val="22"/>
            <w:szCs w:val="22"/>
            <w:lang w:eastAsia="pl-PL"/>
          </w:rPr>
          <w:tab/>
        </w:r>
        <w:r w:rsidR="004E3994" w:rsidRPr="001D4F27">
          <w:rPr>
            <w:rStyle w:val="Hipercze"/>
            <w:rFonts w:cs="Arial"/>
            <w:noProof/>
          </w:rPr>
          <w:t>Wymagania dla modułu Weryfikacji świadczeniobiorców szpitalnych i ambulatoryjnych</w:t>
        </w:r>
        <w:r w:rsidR="004E3994">
          <w:rPr>
            <w:noProof/>
            <w:webHidden/>
          </w:rPr>
          <w:tab/>
        </w:r>
        <w:r w:rsidR="004E3994">
          <w:rPr>
            <w:noProof/>
            <w:webHidden/>
          </w:rPr>
          <w:fldChar w:fldCharType="begin"/>
        </w:r>
        <w:r w:rsidR="004E3994">
          <w:rPr>
            <w:noProof/>
            <w:webHidden/>
          </w:rPr>
          <w:instrText xml:space="preserve"> PAGEREF _Toc531254843 \h </w:instrText>
        </w:r>
        <w:r w:rsidR="004E3994">
          <w:rPr>
            <w:noProof/>
            <w:webHidden/>
          </w:rPr>
        </w:r>
        <w:r w:rsidR="004E3994">
          <w:rPr>
            <w:noProof/>
            <w:webHidden/>
          </w:rPr>
          <w:fldChar w:fldCharType="separate"/>
        </w:r>
        <w:r w:rsidR="004E3994">
          <w:rPr>
            <w:noProof/>
            <w:webHidden/>
          </w:rPr>
          <w:t>60</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4" w:history="1">
        <w:r w:rsidR="004E3994" w:rsidRPr="001D4F27">
          <w:rPr>
            <w:rStyle w:val="Hipercze"/>
            <w:rFonts w:cs="Arial"/>
            <w:noProof/>
          </w:rPr>
          <w:t>18.</w:t>
        </w:r>
        <w:r w:rsidR="004E3994">
          <w:rPr>
            <w:rFonts w:ascii="Calibri" w:hAnsi="Calibri" w:cs="Calibri"/>
            <w:noProof/>
            <w:sz w:val="22"/>
            <w:szCs w:val="22"/>
            <w:lang w:eastAsia="pl-PL"/>
          </w:rPr>
          <w:tab/>
        </w:r>
        <w:r w:rsidR="004E3994" w:rsidRPr="001D4F27">
          <w:rPr>
            <w:rStyle w:val="Hipercze"/>
            <w:rFonts w:cs="Arial"/>
            <w:noProof/>
          </w:rPr>
          <w:t>Wymagania dla modułu Blok operacyjny</w:t>
        </w:r>
        <w:r w:rsidR="004E3994">
          <w:rPr>
            <w:noProof/>
            <w:webHidden/>
          </w:rPr>
          <w:tab/>
        </w:r>
        <w:r w:rsidR="004E3994">
          <w:rPr>
            <w:noProof/>
            <w:webHidden/>
          </w:rPr>
          <w:fldChar w:fldCharType="begin"/>
        </w:r>
        <w:r w:rsidR="004E3994">
          <w:rPr>
            <w:noProof/>
            <w:webHidden/>
          </w:rPr>
          <w:instrText xml:space="preserve"> PAGEREF _Toc531254844 \h </w:instrText>
        </w:r>
        <w:r w:rsidR="004E3994">
          <w:rPr>
            <w:noProof/>
            <w:webHidden/>
          </w:rPr>
        </w:r>
        <w:r w:rsidR="004E3994">
          <w:rPr>
            <w:noProof/>
            <w:webHidden/>
          </w:rPr>
          <w:fldChar w:fldCharType="separate"/>
        </w:r>
        <w:r w:rsidR="004E3994">
          <w:rPr>
            <w:noProof/>
            <w:webHidden/>
          </w:rPr>
          <w:t>61</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5" w:history="1">
        <w:r w:rsidR="004E3994" w:rsidRPr="001D4F27">
          <w:rPr>
            <w:rStyle w:val="Hipercze"/>
            <w:rFonts w:cs="Arial"/>
            <w:noProof/>
          </w:rPr>
          <w:t>19.</w:t>
        </w:r>
        <w:r w:rsidR="004E3994">
          <w:rPr>
            <w:rFonts w:ascii="Calibri" w:hAnsi="Calibri" w:cs="Calibri"/>
            <w:noProof/>
            <w:sz w:val="22"/>
            <w:szCs w:val="22"/>
            <w:lang w:eastAsia="pl-PL"/>
          </w:rPr>
          <w:tab/>
        </w:r>
        <w:r w:rsidR="004E3994" w:rsidRPr="001D4F27">
          <w:rPr>
            <w:rStyle w:val="Hipercze"/>
            <w:rFonts w:cs="Arial"/>
            <w:noProof/>
          </w:rPr>
          <w:t>Wymagania dla modułu Blok porodowy</w:t>
        </w:r>
        <w:r w:rsidR="004E3994">
          <w:rPr>
            <w:noProof/>
            <w:webHidden/>
          </w:rPr>
          <w:tab/>
        </w:r>
        <w:r w:rsidR="004E3994">
          <w:rPr>
            <w:noProof/>
            <w:webHidden/>
          </w:rPr>
          <w:fldChar w:fldCharType="begin"/>
        </w:r>
        <w:r w:rsidR="004E3994">
          <w:rPr>
            <w:noProof/>
            <w:webHidden/>
          </w:rPr>
          <w:instrText xml:space="preserve"> PAGEREF _Toc531254845 \h </w:instrText>
        </w:r>
        <w:r w:rsidR="004E3994">
          <w:rPr>
            <w:noProof/>
            <w:webHidden/>
          </w:rPr>
        </w:r>
        <w:r w:rsidR="004E3994">
          <w:rPr>
            <w:noProof/>
            <w:webHidden/>
          </w:rPr>
          <w:fldChar w:fldCharType="separate"/>
        </w:r>
        <w:r w:rsidR="004E3994">
          <w:rPr>
            <w:noProof/>
            <w:webHidden/>
          </w:rPr>
          <w:t>64</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6" w:history="1">
        <w:r w:rsidR="004E3994" w:rsidRPr="001D4F27">
          <w:rPr>
            <w:rStyle w:val="Hipercze"/>
            <w:rFonts w:cs="Arial"/>
            <w:noProof/>
          </w:rPr>
          <w:t>20.</w:t>
        </w:r>
        <w:r w:rsidR="004E3994">
          <w:rPr>
            <w:rFonts w:ascii="Calibri" w:hAnsi="Calibri" w:cs="Calibri"/>
            <w:noProof/>
            <w:sz w:val="22"/>
            <w:szCs w:val="22"/>
            <w:lang w:eastAsia="pl-PL"/>
          </w:rPr>
          <w:tab/>
        </w:r>
        <w:r w:rsidR="004E3994" w:rsidRPr="001D4F27">
          <w:rPr>
            <w:rStyle w:val="Hipercze"/>
            <w:rFonts w:cs="Arial"/>
            <w:noProof/>
          </w:rPr>
          <w:t>Wymagania dla modułu Apteka</w:t>
        </w:r>
        <w:r w:rsidR="004E3994">
          <w:rPr>
            <w:noProof/>
            <w:webHidden/>
          </w:rPr>
          <w:tab/>
        </w:r>
        <w:r w:rsidR="004E3994">
          <w:rPr>
            <w:noProof/>
            <w:webHidden/>
          </w:rPr>
          <w:fldChar w:fldCharType="begin"/>
        </w:r>
        <w:r w:rsidR="004E3994">
          <w:rPr>
            <w:noProof/>
            <w:webHidden/>
          </w:rPr>
          <w:instrText xml:space="preserve"> PAGEREF _Toc531254846 \h </w:instrText>
        </w:r>
        <w:r w:rsidR="004E3994">
          <w:rPr>
            <w:noProof/>
            <w:webHidden/>
          </w:rPr>
        </w:r>
        <w:r w:rsidR="004E3994">
          <w:rPr>
            <w:noProof/>
            <w:webHidden/>
          </w:rPr>
          <w:fldChar w:fldCharType="separate"/>
        </w:r>
        <w:r w:rsidR="004E3994">
          <w:rPr>
            <w:noProof/>
            <w:webHidden/>
          </w:rPr>
          <w:t>68</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7" w:history="1">
        <w:r w:rsidR="004E3994" w:rsidRPr="001D4F27">
          <w:rPr>
            <w:rStyle w:val="Hipercze"/>
            <w:rFonts w:cs="Arial"/>
            <w:noProof/>
          </w:rPr>
          <w:t>21.</w:t>
        </w:r>
        <w:r w:rsidR="004E3994">
          <w:rPr>
            <w:rFonts w:ascii="Calibri" w:hAnsi="Calibri" w:cs="Calibri"/>
            <w:noProof/>
            <w:sz w:val="22"/>
            <w:szCs w:val="22"/>
            <w:lang w:eastAsia="pl-PL"/>
          </w:rPr>
          <w:tab/>
        </w:r>
        <w:r w:rsidR="004E3994" w:rsidRPr="001D4F27">
          <w:rPr>
            <w:rStyle w:val="Hipercze"/>
            <w:rFonts w:cs="Arial"/>
            <w:noProof/>
          </w:rPr>
          <w:t>Wymagania dla modułu Apteczka</w:t>
        </w:r>
        <w:r w:rsidR="004E3994">
          <w:rPr>
            <w:noProof/>
            <w:webHidden/>
          </w:rPr>
          <w:tab/>
        </w:r>
        <w:r w:rsidR="004E3994">
          <w:rPr>
            <w:noProof/>
            <w:webHidden/>
          </w:rPr>
          <w:fldChar w:fldCharType="begin"/>
        </w:r>
        <w:r w:rsidR="004E3994">
          <w:rPr>
            <w:noProof/>
            <w:webHidden/>
          </w:rPr>
          <w:instrText xml:space="preserve"> PAGEREF _Toc531254847 \h </w:instrText>
        </w:r>
        <w:r w:rsidR="004E3994">
          <w:rPr>
            <w:noProof/>
            <w:webHidden/>
          </w:rPr>
        </w:r>
        <w:r w:rsidR="004E3994">
          <w:rPr>
            <w:noProof/>
            <w:webHidden/>
          </w:rPr>
          <w:fldChar w:fldCharType="separate"/>
        </w:r>
        <w:r w:rsidR="004E3994">
          <w:rPr>
            <w:noProof/>
            <w:webHidden/>
          </w:rPr>
          <w:t>74</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8" w:history="1">
        <w:r w:rsidR="004E3994" w:rsidRPr="001D4F27">
          <w:rPr>
            <w:rStyle w:val="Hipercze"/>
            <w:rFonts w:cs="Arial"/>
            <w:noProof/>
          </w:rPr>
          <w:t>22.</w:t>
        </w:r>
        <w:r w:rsidR="004E3994">
          <w:rPr>
            <w:rFonts w:ascii="Calibri" w:hAnsi="Calibri" w:cs="Calibri"/>
            <w:noProof/>
            <w:sz w:val="22"/>
            <w:szCs w:val="22"/>
            <w:lang w:eastAsia="pl-PL"/>
          </w:rPr>
          <w:tab/>
        </w:r>
        <w:r w:rsidR="004E3994" w:rsidRPr="001D4F27">
          <w:rPr>
            <w:rStyle w:val="Hipercze"/>
            <w:rFonts w:cs="Arial"/>
            <w:noProof/>
          </w:rPr>
          <w:t>Wymagania dla modułu Zakażenia Szpitalne</w:t>
        </w:r>
        <w:r w:rsidR="004E3994">
          <w:rPr>
            <w:noProof/>
            <w:webHidden/>
          </w:rPr>
          <w:tab/>
        </w:r>
        <w:r w:rsidR="004E3994">
          <w:rPr>
            <w:noProof/>
            <w:webHidden/>
          </w:rPr>
          <w:fldChar w:fldCharType="begin"/>
        </w:r>
        <w:r w:rsidR="004E3994">
          <w:rPr>
            <w:noProof/>
            <w:webHidden/>
          </w:rPr>
          <w:instrText xml:space="preserve"> PAGEREF _Toc531254848 \h </w:instrText>
        </w:r>
        <w:r w:rsidR="004E3994">
          <w:rPr>
            <w:noProof/>
            <w:webHidden/>
          </w:rPr>
        </w:r>
        <w:r w:rsidR="004E3994">
          <w:rPr>
            <w:noProof/>
            <w:webHidden/>
          </w:rPr>
          <w:fldChar w:fldCharType="separate"/>
        </w:r>
        <w:r w:rsidR="004E3994">
          <w:rPr>
            <w:noProof/>
            <w:webHidden/>
          </w:rPr>
          <w:t>76</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49" w:history="1">
        <w:r w:rsidR="004E3994" w:rsidRPr="001D4F27">
          <w:rPr>
            <w:rStyle w:val="Hipercze"/>
            <w:rFonts w:cs="Arial"/>
            <w:noProof/>
          </w:rPr>
          <w:t>23.</w:t>
        </w:r>
        <w:r w:rsidR="004E3994">
          <w:rPr>
            <w:rFonts w:ascii="Calibri" w:hAnsi="Calibri" w:cs="Calibri"/>
            <w:noProof/>
            <w:sz w:val="22"/>
            <w:szCs w:val="22"/>
            <w:lang w:eastAsia="pl-PL"/>
          </w:rPr>
          <w:tab/>
        </w:r>
        <w:r w:rsidR="004E3994" w:rsidRPr="001D4F27">
          <w:rPr>
            <w:rStyle w:val="Hipercze"/>
            <w:rFonts w:cs="Arial"/>
            <w:noProof/>
          </w:rPr>
          <w:t>Wymagania dla modułu Rehabilitacja</w:t>
        </w:r>
        <w:r w:rsidR="004E3994">
          <w:rPr>
            <w:noProof/>
            <w:webHidden/>
          </w:rPr>
          <w:tab/>
        </w:r>
        <w:r w:rsidR="004E3994">
          <w:rPr>
            <w:noProof/>
            <w:webHidden/>
          </w:rPr>
          <w:fldChar w:fldCharType="begin"/>
        </w:r>
        <w:r w:rsidR="004E3994">
          <w:rPr>
            <w:noProof/>
            <w:webHidden/>
          </w:rPr>
          <w:instrText xml:space="preserve"> PAGEREF _Toc531254849 \h </w:instrText>
        </w:r>
        <w:r w:rsidR="004E3994">
          <w:rPr>
            <w:noProof/>
            <w:webHidden/>
          </w:rPr>
        </w:r>
        <w:r w:rsidR="004E3994">
          <w:rPr>
            <w:noProof/>
            <w:webHidden/>
          </w:rPr>
          <w:fldChar w:fldCharType="separate"/>
        </w:r>
        <w:r w:rsidR="004E3994">
          <w:rPr>
            <w:noProof/>
            <w:webHidden/>
          </w:rPr>
          <w:t>78</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0" w:history="1">
        <w:r w:rsidR="004E3994" w:rsidRPr="001D4F27">
          <w:rPr>
            <w:rStyle w:val="Hipercze"/>
            <w:rFonts w:cs="Arial"/>
            <w:noProof/>
          </w:rPr>
          <w:t>24.</w:t>
        </w:r>
        <w:r w:rsidR="004E3994">
          <w:rPr>
            <w:rFonts w:ascii="Calibri" w:hAnsi="Calibri" w:cs="Calibri"/>
            <w:noProof/>
            <w:sz w:val="22"/>
            <w:szCs w:val="22"/>
            <w:lang w:eastAsia="pl-PL"/>
          </w:rPr>
          <w:tab/>
        </w:r>
        <w:r w:rsidR="004E3994" w:rsidRPr="001D4F27">
          <w:rPr>
            <w:rStyle w:val="Hipercze"/>
            <w:rFonts w:cs="Arial"/>
            <w:noProof/>
          </w:rPr>
          <w:t>Wymagania dla modułu Administrator</w:t>
        </w:r>
        <w:r w:rsidR="004E3994">
          <w:rPr>
            <w:noProof/>
            <w:webHidden/>
          </w:rPr>
          <w:tab/>
        </w:r>
        <w:r w:rsidR="004E3994">
          <w:rPr>
            <w:noProof/>
            <w:webHidden/>
          </w:rPr>
          <w:fldChar w:fldCharType="begin"/>
        </w:r>
        <w:r w:rsidR="004E3994">
          <w:rPr>
            <w:noProof/>
            <w:webHidden/>
          </w:rPr>
          <w:instrText xml:space="preserve"> PAGEREF _Toc531254850 \h </w:instrText>
        </w:r>
        <w:r w:rsidR="004E3994">
          <w:rPr>
            <w:noProof/>
            <w:webHidden/>
          </w:rPr>
        </w:r>
        <w:r w:rsidR="004E3994">
          <w:rPr>
            <w:noProof/>
            <w:webHidden/>
          </w:rPr>
          <w:fldChar w:fldCharType="separate"/>
        </w:r>
        <w:r w:rsidR="004E3994">
          <w:rPr>
            <w:noProof/>
            <w:webHidden/>
          </w:rPr>
          <w:t>81</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1" w:history="1">
        <w:r w:rsidR="004E3994" w:rsidRPr="001D4F27">
          <w:rPr>
            <w:rStyle w:val="Hipercze"/>
            <w:rFonts w:cs="Arial"/>
            <w:noProof/>
          </w:rPr>
          <w:t>25.</w:t>
        </w:r>
        <w:r w:rsidR="004E3994">
          <w:rPr>
            <w:rFonts w:ascii="Calibri" w:hAnsi="Calibri" w:cs="Calibri"/>
            <w:noProof/>
            <w:sz w:val="22"/>
            <w:szCs w:val="22"/>
            <w:lang w:eastAsia="pl-PL"/>
          </w:rPr>
          <w:tab/>
        </w:r>
        <w:r w:rsidR="004E3994" w:rsidRPr="001D4F27">
          <w:rPr>
            <w:rStyle w:val="Hipercze"/>
            <w:rFonts w:cs="Arial"/>
            <w:noProof/>
          </w:rPr>
          <w:t>Wymagania dla modułu Laboratorium (Analityka/Mikrobiologia)</w:t>
        </w:r>
        <w:r w:rsidR="004E3994">
          <w:rPr>
            <w:noProof/>
            <w:webHidden/>
          </w:rPr>
          <w:tab/>
        </w:r>
        <w:r w:rsidR="004E3994">
          <w:rPr>
            <w:noProof/>
            <w:webHidden/>
          </w:rPr>
          <w:fldChar w:fldCharType="begin"/>
        </w:r>
        <w:r w:rsidR="004E3994">
          <w:rPr>
            <w:noProof/>
            <w:webHidden/>
          </w:rPr>
          <w:instrText xml:space="preserve"> PAGEREF _Toc531254851 \h </w:instrText>
        </w:r>
        <w:r w:rsidR="004E3994">
          <w:rPr>
            <w:noProof/>
            <w:webHidden/>
          </w:rPr>
        </w:r>
        <w:r w:rsidR="004E3994">
          <w:rPr>
            <w:noProof/>
            <w:webHidden/>
          </w:rPr>
          <w:fldChar w:fldCharType="separate"/>
        </w:r>
        <w:r w:rsidR="004E3994">
          <w:rPr>
            <w:noProof/>
            <w:webHidden/>
          </w:rPr>
          <w:t>83</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2" w:history="1">
        <w:r w:rsidR="004E3994" w:rsidRPr="001D4F27">
          <w:rPr>
            <w:rStyle w:val="Hipercze"/>
            <w:rFonts w:cs="Arial"/>
            <w:noProof/>
          </w:rPr>
          <w:t>26.</w:t>
        </w:r>
        <w:r w:rsidR="004E3994">
          <w:rPr>
            <w:rFonts w:ascii="Calibri" w:hAnsi="Calibri" w:cs="Calibri"/>
            <w:noProof/>
            <w:sz w:val="22"/>
            <w:szCs w:val="22"/>
            <w:lang w:eastAsia="pl-PL"/>
          </w:rPr>
          <w:tab/>
        </w:r>
        <w:r w:rsidR="004E3994" w:rsidRPr="001D4F27">
          <w:rPr>
            <w:rStyle w:val="Hipercze"/>
            <w:rFonts w:cs="Arial"/>
            <w:noProof/>
          </w:rPr>
          <w:t>Wymagania dla modułu Bank Krwi</w:t>
        </w:r>
        <w:r w:rsidR="004E3994">
          <w:rPr>
            <w:noProof/>
            <w:webHidden/>
          </w:rPr>
          <w:tab/>
        </w:r>
        <w:r w:rsidR="004E3994">
          <w:rPr>
            <w:noProof/>
            <w:webHidden/>
          </w:rPr>
          <w:fldChar w:fldCharType="begin"/>
        </w:r>
        <w:r w:rsidR="004E3994">
          <w:rPr>
            <w:noProof/>
            <w:webHidden/>
          </w:rPr>
          <w:instrText xml:space="preserve"> PAGEREF _Toc531254852 \h </w:instrText>
        </w:r>
        <w:r w:rsidR="004E3994">
          <w:rPr>
            <w:noProof/>
            <w:webHidden/>
          </w:rPr>
        </w:r>
        <w:r w:rsidR="004E3994">
          <w:rPr>
            <w:noProof/>
            <w:webHidden/>
          </w:rPr>
          <w:fldChar w:fldCharType="separate"/>
        </w:r>
        <w:r w:rsidR="004E3994">
          <w:rPr>
            <w:noProof/>
            <w:webHidden/>
          </w:rPr>
          <w:t>91</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3" w:history="1">
        <w:r w:rsidR="004E3994" w:rsidRPr="001D4F27">
          <w:rPr>
            <w:rStyle w:val="Hipercze"/>
            <w:rFonts w:cs="Arial"/>
            <w:noProof/>
          </w:rPr>
          <w:t>27.</w:t>
        </w:r>
        <w:r w:rsidR="004E3994">
          <w:rPr>
            <w:rFonts w:ascii="Calibri" w:hAnsi="Calibri" w:cs="Calibri"/>
            <w:noProof/>
            <w:sz w:val="22"/>
            <w:szCs w:val="22"/>
            <w:lang w:eastAsia="pl-PL"/>
          </w:rPr>
          <w:tab/>
        </w:r>
        <w:r w:rsidR="004E3994" w:rsidRPr="001D4F27">
          <w:rPr>
            <w:rStyle w:val="Hipercze"/>
            <w:rFonts w:cs="Arial"/>
            <w:noProof/>
          </w:rPr>
          <w:t>Wymagania dla modułu Punkt Pobrań</w:t>
        </w:r>
        <w:r w:rsidR="004E3994">
          <w:rPr>
            <w:noProof/>
            <w:webHidden/>
          </w:rPr>
          <w:tab/>
        </w:r>
        <w:r w:rsidR="004E3994">
          <w:rPr>
            <w:noProof/>
            <w:webHidden/>
          </w:rPr>
          <w:fldChar w:fldCharType="begin"/>
        </w:r>
        <w:r w:rsidR="004E3994">
          <w:rPr>
            <w:noProof/>
            <w:webHidden/>
          </w:rPr>
          <w:instrText xml:space="preserve"> PAGEREF _Toc531254853 \h </w:instrText>
        </w:r>
        <w:r w:rsidR="004E3994">
          <w:rPr>
            <w:noProof/>
            <w:webHidden/>
          </w:rPr>
        </w:r>
        <w:r w:rsidR="004E3994">
          <w:rPr>
            <w:noProof/>
            <w:webHidden/>
          </w:rPr>
          <w:fldChar w:fldCharType="separate"/>
        </w:r>
        <w:r w:rsidR="004E3994">
          <w:rPr>
            <w:noProof/>
            <w:webHidden/>
          </w:rPr>
          <w:t>92</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4" w:history="1">
        <w:r w:rsidR="004E3994" w:rsidRPr="001D4F27">
          <w:rPr>
            <w:rStyle w:val="Hipercze"/>
            <w:rFonts w:cs="Arial"/>
            <w:noProof/>
          </w:rPr>
          <w:t>28.</w:t>
        </w:r>
        <w:r w:rsidR="004E3994">
          <w:rPr>
            <w:rFonts w:ascii="Calibri" w:hAnsi="Calibri" w:cs="Calibri"/>
            <w:noProof/>
            <w:sz w:val="22"/>
            <w:szCs w:val="22"/>
            <w:lang w:eastAsia="pl-PL"/>
          </w:rPr>
          <w:tab/>
        </w:r>
        <w:r w:rsidR="004E3994" w:rsidRPr="001D4F27">
          <w:rPr>
            <w:rStyle w:val="Hipercze"/>
            <w:rFonts w:cs="Arial"/>
            <w:noProof/>
          </w:rPr>
          <w:t>Wymagania dla modułu Pracownia Diagnostyczna</w:t>
        </w:r>
        <w:r w:rsidR="004E3994">
          <w:rPr>
            <w:noProof/>
            <w:webHidden/>
          </w:rPr>
          <w:tab/>
        </w:r>
        <w:r w:rsidR="004E3994">
          <w:rPr>
            <w:noProof/>
            <w:webHidden/>
          </w:rPr>
          <w:fldChar w:fldCharType="begin"/>
        </w:r>
        <w:r w:rsidR="004E3994">
          <w:rPr>
            <w:noProof/>
            <w:webHidden/>
          </w:rPr>
          <w:instrText xml:space="preserve"> PAGEREF _Toc531254854 \h </w:instrText>
        </w:r>
        <w:r w:rsidR="004E3994">
          <w:rPr>
            <w:noProof/>
            <w:webHidden/>
          </w:rPr>
        </w:r>
        <w:r w:rsidR="004E3994">
          <w:rPr>
            <w:noProof/>
            <w:webHidden/>
          </w:rPr>
          <w:fldChar w:fldCharType="separate"/>
        </w:r>
        <w:r w:rsidR="004E3994">
          <w:rPr>
            <w:noProof/>
            <w:webHidden/>
          </w:rPr>
          <w:t>93</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5" w:history="1">
        <w:r w:rsidR="004E3994" w:rsidRPr="001D4F27">
          <w:rPr>
            <w:rStyle w:val="Hipercze"/>
            <w:rFonts w:cs="Arial"/>
            <w:noProof/>
          </w:rPr>
          <w:t>29.</w:t>
        </w:r>
        <w:r w:rsidR="004E3994">
          <w:rPr>
            <w:rFonts w:ascii="Calibri" w:hAnsi="Calibri" w:cs="Calibri"/>
            <w:noProof/>
            <w:sz w:val="22"/>
            <w:szCs w:val="22"/>
            <w:lang w:eastAsia="pl-PL"/>
          </w:rPr>
          <w:tab/>
        </w:r>
        <w:r w:rsidR="004E3994" w:rsidRPr="001D4F27">
          <w:rPr>
            <w:rStyle w:val="Hipercze"/>
            <w:rFonts w:cs="Arial"/>
            <w:noProof/>
          </w:rPr>
          <w:t>Wymagania dla Portalu Internetowego</w:t>
        </w:r>
        <w:r w:rsidR="004E3994">
          <w:rPr>
            <w:noProof/>
            <w:webHidden/>
          </w:rPr>
          <w:tab/>
        </w:r>
        <w:r w:rsidR="004E3994">
          <w:rPr>
            <w:noProof/>
            <w:webHidden/>
          </w:rPr>
          <w:fldChar w:fldCharType="begin"/>
        </w:r>
        <w:r w:rsidR="004E3994">
          <w:rPr>
            <w:noProof/>
            <w:webHidden/>
          </w:rPr>
          <w:instrText xml:space="preserve"> PAGEREF _Toc531254855 \h </w:instrText>
        </w:r>
        <w:r w:rsidR="004E3994">
          <w:rPr>
            <w:noProof/>
            <w:webHidden/>
          </w:rPr>
        </w:r>
        <w:r w:rsidR="004E3994">
          <w:rPr>
            <w:noProof/>
            <w:webHidden/>
          </w:rPr>
          <w:fldChar w:fldCharType="separate"/>
        </w:r>
        <w:r w:rsidR="004E3994">
          <w:rPr>
            <w:noProof/>
            <w:webHidden/>
          </w:rPr>
          <w:t>95</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6" w:history="1">
        <w:r w:rsidR="004E3994" w:rsidRPr="001D4F27">
          <w:rPr>
            <w:rStyle w:val="Hipercze"/>
            <w:rFonts w:cs="Arial"/>
            <w:noProof/>
          </w:rPr>
          <w:t>30.</w:t>
        </w:r>
        <w:r w:rsidR="004E3994">
          <w:rPr>
            <w:rFonts w:ascii="Calibri" w:hAnsi="Calibri" w:cs="Calibri"/>
            <w:noProof/>
            <w:sz w:val="22"/>
            <w:szCs w:val="22"/>
            <w:lang w:eastAsia="pl-PL"/>
          </w:rPr>
          <w:tab/>
        </w:r>
        <w:r w:rsidR="004E3994" w:rsidRPr="001D4F27">
          <w:rPr>
            <w:rStyle w:val="Hipercze"/>
            <w:rFonts w:cs="Arial"/>
            <w:noProof/>
          </w:rPr>
          <w:t>Wymagania dla modułu Zarządzania Bieżącymi Informacjami (ZBI)</w:t>
        </w:r>
        <w:r w:rsidR="004E3994">
          <w:rPr>
            <w:noProof/>
            <w:webHidden/>
          </w:rPr>
          <w:tab/>
        </w:r>
        <w:r w:rsidR="004E3994">
          <w:rPr>
            <w:noProof/>
            <w:webHidden/>
          </w:rPr>
          <w:fldChar w:fldCharType="begin"/>
        </w:r>
        <w:r w:rsidR="004E3994">
          <w:rPr>
            <w:noProof/>
            <w:webHidden/>
          </w:rPr>
          <w:instrText xml:space="preserve"> PAGEREF _Toc531254856 \h </w:instrText>
        </w:r>
        <w:r w:rsidR="004E3994">
          <w:rPr>
            <w:noProof/>
            <w:webHidden/>
          </w:rPr>
        </w:r>
        <w:r w:rsidR="004E3994">
          <w:rPr>
            <w:noProof/>
            <w:webHidden/>
          </w:rPr>
          <w:fldChar w:fldCharType="separate"/>
        </w:r>
        <w:r w:rsidR="004E3994">
          <w:rPr>
            <w:noProof/>
            <w:webHidden/>
          </w:rPr>
          <w:t>103</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7" w:history="1">
        <w:r w:rsidR="004E3994" w:rsidRPr="001D4F27">
          <w:rPr>
            <w:rStyle w:val="Hipercze"/>
            <w:rFonts w:cs="Arial"/>
            <w:noProof/>
          </w:rPr>
          <w:t>31.</w:t>
        </w:r>
        <w:r w:rsidR="004E3994">
          <w:rPr>
            <w:rFonts w:ascii="Calibri" w:hAnsi="Calibri" w:cs="Calibri"/>
            <w:noProof/>
            <w:sz w:val="22"/>
            <w:szCs w:val="22"/>
            <w:lang w:eastAsia="pl-PL"/>
          </w:rPr>
          <w:tab/>
        </w:r>
        <w:r w:rsidR="004E3994" w:rsidRPr="001D4F27">
          <w:rPr>
            <w:rStyle w:val="Hipercze"/>
            <w:rFonts w:cs="Arial"/>
            <w:noProof/>
          </w:rPr>
          <w:t>Wymagania dla modułu Zarządzania Zakładem Diagnostyki Obrazowej</w:t>
        </w:r>
        <w:r w:rsidR="004E3994">
          <w:rPr>
            <w:noProof/>
            <w:webHidden/>
          </w:rPr>
          <w:tab/>
        </w:r>
        <w:r w:rsidR="004E3994">
          <w:rPr>
            <w:noProof/>
            <w:webHidden/>
          </w:rPr>
          <w:fldChar w:fldCharType="begin"/>
        </w:r>
        <w:r w:rsidR="004E3994">
          <w:rPr>
            <w:noProof/>
            <w:webHidden/>
          </w:rPr>
          <w:instrText xml:space="preserve"> PAGEREF _Toc531254857 \h </w:instrText>
        </w:r>
        <w:r w:rsidR="004E3994">
          <w:rPr>
            <w:noProof/>
            <w:webHidden/>
          </w:rPr>
        </w:r>
        <w:r w:rsidR="004E3994">
          <w:rPr>
            <w:noProof/>
            <w:webHidden/>
          </w:rPr>
          <w:fldChar w:fldCharType="separate"/>
        </w:r>
        <w:r w:rsidR="004E3994">
          <w:rPr>
            <w:noProof/>
            <w:webHidden/>
          </w:rPr>
          <w:t>106</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8" w:history="1">
        <w:r w:rsidR="004E3994" w:rsidRPr="001D4F27">
          <w:rPr>
            <w:rStyle w:val="Hipercze"/>
            <w:rFonts w:cs="Arial"/>
            <w:noProof/>
          </w:rPr>
          <w:t>32.</w:t>
        </w:r>
        <w:r w:rsidR="004E3994">
          <w:rPr>
            <w:rFonts w:ascii="Calibri" w:hAnsi="Calibri" w:cs="Calibri"/>
            <w:noProof/>
            <w:sz w:val="22"/>
            <w:szCs w:val="22"/>
            <w:lang w:eastAsia="pl-PL"/>
          </w:rPr>
          <w:tab/>
        </w:r>
        <w:r w:rsidR="004E3994" w:rsidRPr="001D4F27">
          <w:rPr>
            <w:rStyle w:val="Hipercze"/>
            <w:rFonts w:cs="Arial"/>
            <w:noProof/>
          </w:rPr>
          <w:t>Wymagania na zgodność ze standardem HL7</w:t>
        </w:r>
        <w:r w:rsidR="004E3994">
          <w:rPr>
            <w:noProof/>
            <w:webHidden/>
          </w:rPr>
          <w:tab/>
        </w:r>
        <w:r w:rsidR="004E3994">
          <w:rPr>
            <w:noProof/>
            <w:webHidden/>
          </w:rPr>
          <w:fldChar w:fldCharType="begin"/>
        </w:r>
        <w:r w:rsidR="004E3994">
          <w:rPr>
            <w:noProof/>
            <w:webHidden/>
          </w:rPr>
          <w:instrText xml:space="preserve"> PAGEREF _Toc531254858 \h </w:instrText>
        </w:r>
        <w:r w:rsidR="004E3994">
          <w:rPr>
            <w:noProof/>
            <w:webHidden/>
          </w:rPr>
        </w:r>
        <w:r w:rsidR="004E3994">
          <w:rPr>
            <w:noProof/>
            <w:webHidden/>
          </w:rPr>
          <w:fldChar w:fldCharType="separate"/>
        </w:r>
        <w:r w:rsidR="004E3994">
          <w:rPr>
            <w:noProof/>
            <w:webHidden/>
          </w:rPr>
          <w:t>119</w:t>
        </w:r>
        <w:r w:rsidR="004E3994">
          <w:rPr>
            <w:noProof/>
            <w:webHidden/>
          </w:rPr>
          <w:fldChar w:fldCharType="end"/>
        </w:r>
      </w:hyperlink>
    </w:p>
    <w:p w:rsidR="004E3994" w:rsidRDefault="007273C9">
      <w:pPr>
        <w:pStyle w:val="Spistreci2"/>
        <w:tabs>
          <w:tab w:val="left" w:pos="1100"/>
          <w:tab w:val="right" w:leader="dot" w:pos="9060"/>
        </w:tabs>
        <w:rPr>
          <w:rFonts w:ascii="Calibri" w:hAnsi="Calibri" w:cs="Calibri"/>
          <w:noProof/>
          <w:sz w:val="22"/>
          <w:szCs w:val="22"/>
          <w:lang w:eastAsia="pl-PL"/>
        </w:rPr>
      </w:pPr>
      <w:hyperlink w:anchor="_Toc531254859" w:history="1">
        <w:r w:rsidR="004E3994" w:rsidRPr="001D4F27">
          <w:rPr>
            <w:rStyle w:val="Hipercze"/>
            <w:rFonts w:cs="Arial"/>
            <w:noProof/>
          </w:rPr>
          <w:t>33.</w:t>
        </w:r>
        <w:r w:rsidR="004E3994">
          <w:rPr>
            <w:rFonts w:ascii="Calibri" w:hAnsi="Calibri" w:cs="Calibri"/>
            <w:noProof/>
            <w:sz w:val="22"/>
            <w:szCs w:val="22"/>
            <w:lang w:eastAsia="pl-PL"/>
          </w:rPr>
          <w:tab/>
        </w:r>
        <w:r w:rsidR="004E3994" w:rsidRPr="001D4F27">
          <w:rPr>
            <w:rStyle w:val="Hipercze"/>
            <w:rFonts w:cs="Arial"/>
            <w:noProof/>
          </w:rPr>
          <w:t>Wymagania związane z ochroną danych osobowych</w:t>
        </w:r>
        <w:r w:rsidR="004E3994">
          <w:rPr>
            <w:noProof/>
            <w:webHidden/>
          </w:rPr>
          <w:tab/>
        </w:r>
        <w:r w:rsidR="004E3994">
          <w:rPr>
            <w:noProof/>
            <w:webHidden/>
          </w:rPr>
          <w:fldChar w:fldCharType="begin"/>
        </w:r>
        <w:r w:rsidR="004E3994">
          <w:rPr>
            <w:noProof/>
            <w:webHidden/>
          </w:rPr>
          <w:instrText xml:space="preserve"> PAGEREF _Toc531254859 \h </w:instrText>
        </w:r>
        <w:r w:rsidR="004E3994">
          <w:rPr>
            <w:noProof/>
            <w:webHidden/>
          </w:rPr>
        </w:r>
        <w:r w:rsidR="004E3994">
          <w:rPr>
            <w:noProof/>
            <w:webHidden/>
          </w:rPr>
          <w:fldChar w:fldCharType="separate"/>
        </w:r>
        <w:r w:rsidR="004E3994">
          <w:rPr>
            <w:noProof/>
            <w:webHidden/>
          </w:rPr>
          <w:t>120</w:t>
        </w:r>
        <w:r w:rsidR="004E3994">
          <w:rPr>
            <w:noProof/>
            <w:webHidden/>
          </w:rPr>
          <w:fldChar w:fldCharType="end"/>
        </w:r>
      </w:hyperlink>
    </w:p>
    <w:p w:rsidR="004E3994" w:rsidRDefault="004E3994" w:rsidP="0036142B">
      <w:r>
        <w:fldChar w:fldCharType="end"/>
      </w:r>
    </w:p>
    <w:p w:rsidR="004E3994" w:rsidRDefault="004E3994">
      <w:pPr>
        <w:suppressAutoHyphens w:val="0"/>
        <w:spacing w:after="0" w:line="240" w:lineRule="auto"/>
        <w:ind w:firstLine="0"/>
      </w:pPr>
      <w:r>
        <w:br w:type="page"/>
      </w:r>
    </w:p>
    <w:p w:rsidR="004E3994" w:rsidRPr="002753DA" w:rsidRDefault="004E3994" w:rsidP="0036142B"/>
    <w:p w:rsidR="004E3994" w:rsidRPr="002753DA" w:rsidRDefault="004E3994" w:rsidP="00D03DFE">
      <w:pPr>
        <w:pStyle w:val="Nagwek1"/>
      </w:pPr>
      <w:bookmarkStart w:id="1" w:name="_Toc531254826"/>
      <w:r w:rsidRPr="002753DA">
        <w:t>Dostawa systemów informatycznych – część medyczna systemu</w:t>
      </w:r>
      <w:bookmarkEnd w:id="1"/>
    </w:p>
    <w:p w:rsidR="004E3994" w:rsidRPr="002753DA" w:rsidRDefault="004E3994" w:rsidP="00DA7071">
      <w:pPr>
        <w:pStyle w:val="Nagwek2"/>
        <w:numPr>
          <w:ilvl w:val="0"/>
          <w:numId w:val="5"/>
        </w:numPr>
      </w:pPr>
      <w:bookmarkStart w:id="2" w:name="_Toc531254827"/>
      <w:r w:rsidRPr="002753DA">
        <w:t>Wymagania ogólne dla Zintegrowanego Systemu Informatycznego (SIM)</w:t>
      </w:r>
      <w:bookmarkEnd w:id="2"/>
    </w:p>
    <w:tbl>
      <w:tblPr>
        <w:tblW w:w="5152"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A0" w:firstRow="1" w:lastRow="0" w:firstColumn="1" w:lastColumn="0" w:noHBand="0" w:noVBand="0"/>
      </w:tblPr>
      <w:tblGrid>
        <w:gridCol w:w="498"/>
        <w:gridCol w:w="6713"/>
        <w:gridCol w:w="891"/>
        <w:gridCol w:w="1260"/>
      </w:tblGrid>
      <w:tr w:rsidR="004E3994" w:rsidRPr="002753DA">
        <w:trPr>
          <w:trHeight w:val="2320"/>
        </w:trPr>
        <w:tc>
          <w:tcPr>
            <w:tcW w:w="266" w:type="pct"/>
            <w:shd w:val="clear" w:color="auto" w:fill="D9D9D9"/>
            <w:vAlign w:val="center"/>
          </w:tcPr>
          <w:p w:rsidR="004E3994" w:rsidRPr="002753DA" w:rsidRDefault="004E3994" w:rsidP="002D40B7">
            <w:pPr>
              <w:overflowPunct w:val="0"/>
              <w:spacing w:before="120" w:after="0"/>
              <w:ind w:left="346" w:right="57" w:hanging="221"/>
              <w:jc w:val="center"/>
              <w:rPr>
                <w:b/>
                <w:bCs/>
                <w:lang w:eastAsia="en-US"/>
              </w:rPr>
            </w:pPr>
            <w:bookmarkStart w:id="3" w:name="_Hlk511291359"/>
            <w:r w:rsidRPr="002753DA">
              <w:rPr>
                <w:b/>
                <w:bCs/>
                <w:lang w:eastAsia="en-US"/>
              </w:rPr>
              <w:t>Lp.</w:t>
            </w:r>
          </w:p>
        </w:tc>
        <w:tc>
          <w:tcPr>
            <w:tcW w:w="3584" w:type="pct"/>
            <w:shd w:val="clear" w:color="auto" w:fill="D9D9D9"/>
            <w:vAlign w:val="center"/>
          </w:tcPr>
          <w:p w:rsidR="004E3994" w:rsidRPr="002753DA" w:rsidRDefault="004E3994" w:rsidP="002D40B7">
            <w:pPr>
              <w:overflowPunct w:val="0"/>
              <w:spacing w:before="120" w:after="0"/>
              <w:ind w:left="234" w:right="153" w:firstLine="0"/>
              <w:jc w:val="center"/>
              <w:rPr>
                <w:b/>
                <w:bCs/>
                <w:lang w:eastAsia="en-US"/>
              </w:rPr>
            </w:pPr>
            <w:r w:rsidRPr="002753DA">
              <w:rPr>
                <w:b/>
                <w:bCs/>
                <w:lang w:eastAsia="en-US"/>
              </w:rPr>
              <w:t>Wymaganie</w:t>
            </w:r>
          </w:p>
        </w:tc>
        <w:tc>
          <w:tcPr>
            <w:tcW w:w="476" w:type="pct"/>
            <w:shd w:val="clear" w:color="auto" w:fill="D9D9D9"/>
            <w:textDirection w:val="btLr"/>
            <w:vAlign w:val="center"/>
          </w:tcPr>
          <w:p w:rsidR="004E3994" w:rsidRPr="002753DA" w:rsidRDefault="004E3994" w:rsidP="004C362C">
            <w:pPr>
              <w:overflowPunct w:val="0"/>
              <w:spacing w:before="120" w:after="0"/>
              <w:ind w:left="234" w:right="153" w:firstLine="0"/>
              <w:jc w:val="center"/>
              <w:rPr>
                <w:b/>
                <w:bCs/>
                <w:lang w:eastAsia="en-US"/>
              </w:rPr>
            </w:pPr>
            <w:r w:rsidRPr="002753DA">
              <w:rPr>
                <w:b/>
                <w:bCs/>
                <w:sz w:val="16"/>
                <w:szCs w:val="16"/>
                <w:lang w:eastAsia="en-US"/>
              </w:rPr>
              <w:t>Wymaganie obligatoryjne (TAK / NIE)</w:t>
            </w:r>
          </w:p>
        </w:tc>
        <w:tc>
          <w:tcPr>
            <w:tcW w:w="673" w:type="pct"/>
            <w:shd w:val="clear" w:color="auto" w:fill="D9D9D9"/>
            <w:textDirection w:val="btLr"/>
            <w:vAlign w:val="center"/>
          </w:tcPr>
          <w:p w:rsidR="004E3994" w:rsidRPr="002753DA" w:rsidRDefault="004E3994" w:rsidP="004C362C">
            <w:pPr>
              <w:overflowPunct w:val="0"/>
              <w:spacing w:before="120" w:after="0"/>
              <w:ind w:left="234" w:right="153" w:firstLine="0"/>
              <w:jc w:val="center"/>
              <w:rPr>
                <w:b/>
                <w:bCs/>
                <w:lang w:eastAsia="en-US"/>
              </w:rPr>
            </w:pPr>
            <w:r>
              <w:rPr>
                <w:b/>
                <w:bCs/>
                <w:sz w:val="16"/>
                <w:szCs w:val="16"/>
                <w:lang w:eastAsia="en-US"/>
              </w:rPr>
              <w:t>Odpowiedź Wykonawcy TAK/</w:t>
            </w:r>
            <w:proofErr w:type="gramStart"/>
            <w:r>
              <w:rPr>
                <w:b/>
                <w:bCs/>
                <w:sz w:val="16"/>
                <w:szCs w:val="16"/>
                <w:lang w:eastAsia="en-US"/>
              </w:rPr>
              <w:t>NIE  na</w:t>
            </w:r>
            <w:proofErr w:type="gramEnd"/>
            <w:r>
              <w:rPr>
                <w:b/>
                <w:bCs/>
                <w:sz w:val="16"/>
                <w:szCs w:val="16"/>
                <w:lang w:eastAsia="en-US"/>
              </w:rPr>
              <w:t xml:space="preserve"> wymaganie dostępności funkcjonalności na etapie składania oferty</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2D40B7">
            <w:pPr>
              <w:overflowPunct w:val="0"/>
              <w:spacing w:after="0"/>
              <w:ind w:left="234" w:firstLine="0"/>
              <w:jc w:val="left"/>
              <w:rPr>
                <w:lang w:eastAsia="en-US"/>
              </w:rPr>
            </w:pPr>
            <w:r w:rsidRPr="002753DA">
              <w:rPr>
                <w:lang w:eastAsia="en-US"/>
              </w:rPr>
              <w:t>SIM działa w architekturze trójwarstwowej</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2D40B7">
            <w:pPr>
              <w:overflowPunct w:val="0"/>
              <w:spacing w:after="0"/>
              <w:ind w:left="234" w:firstLine="0"/>
              <w:jc w:val="left"/>
              <w:rPr>
                <w:lang w:eastAsia="en-US"/>
              </w:rPr>
            </w:pPr>
            <w:r w:rsidRPr="002753DA">
              <w:t xml:space="preserve">System musi umożliwić pracę z poziomu najbardziej popularnych przeglądarek, co najmniej MS Internet Explorer, Mozilla </w:t>
            </w:r>
            <w:proofErr w:type="spellStart"/>
            <w:r w:rsidRPr="002753DA">
              <w:t>Firefox</w:t>
            </w:r>
            <w:proofErr w:type="spellEnd"/>
            <w:r w:rsidRPr="002753DA">
              <w:t>, Google Chrome.</w:t>
            </w:r>
          </w:p>
        </w:tc>
        <w:tc>
          <w:tcPr>
            <w:tcW w:w="476" w:type="pct"/>
            <w:vAlign w:val="center"/>
          </w:tcPr>
          <w:p w:rsidR="004E3994" w:rsidRPr="002753DA" w:rsidRDefault="004E3994" w:rsidP="004C362C">
            <w:pPr>
              <w:overflowPunct w:val="0"/>
              <w:spacing w:after="0"/>
              <w:ind w:left="234" w:firstLine="0"/>
              <w:jc w:val="center"/>
            </w:pPr>
            <w:r w:rsidRPr="002753DA">
              <w:t>TAK</w:t>
            </w:r>
          </w:p>
        </w:tc>
        <w:tc>
          <w:tcPr>
            <w:tcW w:w="673" w:type="pct"/>
            <w:vAlign w:val="center"/>
          </w:tcPr>
          <w:p w:rsidR="004E3994" w:rsidRPr="002753DA" w:rsidRDefault="004E3994" w:rsidP="004C362C">
            <w:pPr>
              <w:overflowPunct w:val="0"/>
              <w:spacing w:after="0"/>
              <w:ind w:left="234" w:firstLine="0"/>
              <w:jc w:val="cente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2D40B7">
            <w:pPr>
              <w:pStyle w:val="Standard"/>
              <w:spacing w:line="276" w:lineRule="auto"/>
              <w:ind w:left="234"/>
              <w:rPr>
                <w:rFonts w:cs="Arial"/>
              </w:rPr>
            </w:pPr>
            <w:r w:rsidRPr="002753DA">
              <w:rPr>
                <w:rFonts w:cs="Arial"/>
              </w:rPr>
              <w:t>W przypadku aplikacji typu desktop wszystkie moduły systemu HIS działają prawidłowo na systemach: Windows 7, Windows 8 oraz Windows 10.</w:t>
            </w:r>
          </w:p>
        </w:tc>
        <w:tc>
          <w:tcPr>
            <w:tcW w:w="476" w:type="pct"/>
            <w:vAlign w:val="center"/>
          </w:tcPr>
          <w:p w:rsidR="004E3994" w:rsidRPr="002753DA" w:rsidRDefault="004E3994" w:rsidP="004C362C">
            <w:pPr>
              <w:pStyle w:val="Standard"/>
              <w:spacing w:line="276" w:lineRule="auto"/>
              <w:ind w:left="234"/>
              <w:jc w:val="center"/>
              <w:rPr>
                <w:rFonts w:cs="Arial"/>
              </w:rPr>
            </w:pPr>
            <w:r w:rsidRPr="002753DA">
              <w:rPr>
                <w:rFonts w:cs="Arial"/>
              </w:rPr>
              <w:t>TAK</w:t>
            </w:r>
          </w:p>
        </w:tc>
        <w:tc>
          <w:tcPr>
            <w:tcW w:w="673" w:type="pct"/>
            <w:vAlign w:val="center"/>
          </w:tcPr>
          <w:p w:rsidR="004E3994" w:rsidRPr="002753DA" w:rsidRDefault="004E3994" w:rsidP="004C362C">
            <w:pPr>
              <w:pStyle w:val="Standard"/>
              <w:spacing w:line="276" w:lineRule="auto"/>
              <w:ind w:left="234"/>
              <w:jc w:val="center"/>
              <w:rPr>
                <w:rFonts w:cs="Arial"/>
              </w:rPr>
            </w:pPr>
            <w:r w:rsidRPr="002753DA">
              <w:rPr>
                <w:rFonts w:cs="Arial"/>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2D40B7">
            <w:pPr>
              <w:overflowPunct w:val="0"/>
              <w:spacing w:after="0"/>
              <w:ind w:left="234" w:firstLine="0"/>
              <w:jc w:val="left"/>
              <w:rPr>
                <w:lang w:eastAsia="en-US"/>
              </w:rPr>
            </w:pPr>
            <w:r w:rsidRPr="002753DA">
              <w:rPr>
                <w:lang w:eastAsia="en-US"/>
              </w:rPr>
              <w:t>Dostęp do funkcji systemu ze stanowiska roboczego jest realizowany bez konieczności instalacji dodatkowych aplikacji lub modułów oprogramowania obsługującego komunikację pośrednią między interfejsem użytkownika na stanowisku roboczym, a serwerem aplikacji.</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2D40B7">
            <w:pPr>
              <w:overflowPunct w:val="0"/>
              <w:spacing w:after="0"/>
              <w:ind w:left="234" w:firstLine="0"/>
              <w:jc w:val="left"/>
              <w:rPr>
                <w:lang w:eastAsia="en-US"/>
              </w:rPr>
            </w:pPr>
            <w:r w:rsidRPr="002753DA">
              <w:rPr>
                <w:lang w:eastAsia="en-US"/>
              </w:rPr>
              <w:t>Wszystkie moduły SIM działają w oparciu o jeden motor bazy danych.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2D40B7">
            <w:pPr>
              <w:overflowPunct w:val="0"/>
              <w:spacing w:after="0"/>
              <w:ind w:left="234" w:firstLine="0"/>
              <w:jc w:val="left"/>
              <w:rPr>
                <w:lang w:eastAsia="en-US"/>
              </w:rPr>
            </w:pPr>
            <w:r w:rsidRPr="002753DA">
              <w:rPr>
                <w:lang w:eastAsia="en-US"/>
              </w:rPr>
              <w:t>SIM posiada architekturę modułową i jest zintegrowany pod względem przepływu informacji oraz użyteczności danych. Informacja raz wprowadzona do SIM w jakimkolwiek z modułów jest wielokrotnie wykorzystywana we wszystkich innych.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2D40B7">
            <w:pPr>
              <w:overflowPunct w:val="0"/>
              <w:spacing w:after="0"/>
              <w:ind w:left="234" w:firstLine="0"/>
              <w:jc w:val="left"/>
              <w:rPr>
                <w:lang w:eastAsia="en-US"/>
              </w:rPr>
            </w:pPr>
            <w:r w:rsidRPr="002753DA">
              <w:rPr>
                <w:lang w:eastAsia="en-US"/>
              </w:rPr>
              <w:t xml:space="preserve">SIM zapewnia udostępnienie danych innym systemom szpitalnym w formie i zakresie ustalonym w trakcie wdrożenia wykorzystując jeden ze standardowych formatów wymiany danych np. </w:t>
            </w:r>
            <w:proofErr w:type="spellStart"/>
            <w:r w:rsidRPr="002753DA">
              <w:rPr>
                <w:lang w:eastAsia="en-US"/>
              </w:rPr>
              <w:t>dbf</w:t>
            </w:r>
            <w:proofErr w:type="spellEnd"/>
            <w:r w:rsidRPr="002753DA">
              <w:rPr>
                <w:lang w:eastAsia="en-US"/>
              </w:rPr>
              <w:t xml:space="preserve">, </w:t>
            </w:r>
            <w:proofErr w:type="spellStart"/>
            <w:r w:rsidRPr="002753DA">
              <w:rPr>
                <w:lang w:eastAsia="en-US"/>
              </w:rPr>
              <w:t>xml</w:t>
            </w:r>
            <w:proofErr w:type="spellEnd"/>
            <w:r w:rsidRPr="002753DA">
              <w:rPr>
                <w:lang w:eastAsia="en-US"/>
              </w:rPr>
              <w:t>, txt, xls. Format powinien być zgodny z wymaganiami rozporządzenia Rady Ministrów z dn. 12 kwietnia 2012 o Krajowych Ramach Interoperacyjności.</w:t>
            </w:r>
          </w:p>
          <w:p w:rsidR="004E3994" w:rsidRPr="002753DA" w:rsidRDefault="004E3994" w:rsidP="002D40B7">
            <w:pPr>
              <w:overflowPunct w:val="0"/>
              <w:spacing w:after="0"/>
              <w:ind w:left="234" w:firstLine="0"/>
              <w:jc w:val="left"/>
              <w:rPr>
                <w:lang w:eastAsia="en-US"/>
              </w:rPr>
            </w:pP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2D40B7">
            <w:pPr>
              <w:overflowPunct w:val="0"/>
              <w:spacing w:after="0"/>
              <w:ind w:left="234" w:firstLine="0"/>
              <w:jc w:val="left"/>
              <w:rPr>
                <w:lang w:eastAsia="en-US"/>
              </w:rPr>
            </w:pPr>
            <w:r w:rsidRPr="002753DA">
              <w:rPr>
                <w:lang w:eastAsia="en-US"/>
              </w:rPr>
              <w:t xml:space="preserve">SIM umożliwia sprawdzanie poprawności pisowni w polach opisowych </w:t>
            </w:r>
            <w:r w:rsidRPr="002753DA">
              <w:rPr>
                <w:lang w:eastAsia="en-US"/>
              </w:rPr>
              <w:br/>
            </w:r>
            <w:proofErr w:type="spellStart"/>
            <w:r w:rsidRPr="002753DA">
              <w:rPr>
                <w:lang w:eastAsia="en-US"/>
              </w:rPr>
              <w:t>tj</w:t>
            </w:r>
            <w:proofErr w:type="spellEnd"/>
            <w:r w:rsidRPr="002753DA">
              <w:rPr>
                <w:lang w:eastAsia="en-US"/>
              </w:rPr>
              <w:t xml:space="preserve"> opis badania, wynik, epikryza.</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2D40B7">
            <w:pPr>
              <w:overflowPunct w:val="0"/>
              <w:spacing w:after="0"/>
              <w:ind w:left="234" w:firstLine="0"/>
              <w:jc w:val="left"/>
              <w:rPr>
                <w:lang w:eastAsia="en-US"/>
              </w:rPr>
            </w:pPr>
            <w:r w:rsidRPr="002753DA">
              <w:rPr>
                <w:lang w:eastAsia="en-US"/>
              </w:rPr>
              <w:t>Wszystkie błędy niewypełnienie pól obligatoryjnych oraz błędnego wypełnienia powinny być prezentowane w jednym komunikacie.</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2D40B7">
            <w:pPr>
              <w:overflowPunct w:val="0"/>
              <w:spacing w:after="0"/>
              <w:ind w:left="234" w:firstLine="0"/>
              <w:jc w:val="left"/>
              <w:rPr>
                <w:lang w:eastAsia="en-US"/>
              </w:rPr>
            </w:pPr>
            <w:r w:rsidRPr="002753DA">
              <w:rPr>
                <w:lang w:eastAsia="en-US"/>
              </w:rPr>
              <w:t xml:space="preserve">Wszystkie Aplikacje muszą być dostarczone w najnowszych dostępnych na rynku wersjach, a w zakresie funkcjonalnym zgodnie z Dokumentacją Systemu. Zamawiający </w:t>
            </w:r>
            <w:proofErr w:type="gramStart"/>
            <w:r w:rsidRPr="002753DA">
              <w:rPr>
                <w:lang w:eastAsia="en-US"/>
              </w:rPr>
              <w:t>wymaga aby</w:t>
            </w:r>
            <w:proofErr w:type="gramEnd"/>
            <w:r w:rsidRPr="002753DA">
              <w:rPr>
                <w:lang w:eastAsia="en-US"/>
              </w:rPr>
              <w:t xml:space="preserve"> funkcjonalność była nie mniejsza niż zadeklarowana w niniejszym załączniku.</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2D40B7">
            <w:pPr>
              <w:tabs>
                <w:tab w:val="left" w:pos="990"/>
              </w:tabs>
              <w:overflowPunct w:val="0"/>
              <w:spacing w:after="0"/>
              <w:ind w:left="234" w:firstLine="0"/>
              <w:jc w:val="left"/>
              <w:rPr>
                <w:lang w:eastAsia="en-US"/>
              </w:rPr>
            </w:pPr>
            <w:r w:rsidRPr="002753DA">
              <w:rPr>
                <w:lang w:eastAsia="en-US"/>
              </w:rPr>
              <w:t>Kontrola/parametryzacja Wielkich/małych liter. Możliwość ustawienia w wybranych polach jak ma być sformatowany wpis.</w:t>
            </w:r>
          </w:p>
        </w:tc>
        <w:tc>
          <w:tcPr>
            <w:tcW w:w="476" w:type="pct"/>
            <w:vAlign w:val="center"/>
          </w:tcPr>
          <w:p w:rsidR="004E3994" w:rsidRPr="002753DA" w:rsidRDefault="004E3994" w:rsidP="004C362C">
            <w:pPr>
              <w:tabs>
                <w:tab w:val="left" w:pos="990"/>
              </w:tabs>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tabs>
                <w:tab w:val="left" w:pos="990"/>
              </w:tabs>
              <w:overflowPunct w:val="0"/>
              <w:spacing w:after="0"/>
              <w:ind w:left="234" w:firstLine="0"/>
              <w:jc w:val="center"/>
              <w:rPr>
                <w:lang w:eastAsia="en-US"/>
              </w:rPr>
            </w:pPr>
            <w:r>
              <w:rPr>
                <w:lang w:eastAsia="en-US"/>
              </w:rPr>
              <w:t>........</w:t>
            </w: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2D40B7">
            <w:pPr>
              <w:tabs>
                <w:tab w:val="left" w:pos="990"/>
              </w:tabs>
              <w:overflowPunct w:val="0"/>
              <w:spacing w:after="0"/>
              <w:ind w:left="234" w:firstLine="0"/>
              <w:jc w:val="left"/>
              <w:rPr>
                <w:lang w:eastAsia="en-US"/>
              </w:rPr>
            </w:pPr>
            <w:r w:rsidRPr="002753DA">
              <w:rPr>
                <w:lang w:eastAsia="en-US"/>
              </w:rPr>
              <w:t>SIM musi zachowywać zasadę jednokrotnego wprowadzania danych. Wymiana danych pomiędzy modułami musi odbywać się na poziomie bazy danych</w:t>
            </w:r>
          </w:p>
          <w:p w:rsidR="004E3994" w:rsidRPr="002753DA" w:rsidRDefault="004E3994" w:rsidP="002D40B7">
            <w:pPr>
              <w:tabs>
                <w:tab w:val="left" w:pos="990"/>
              </w:tabs>
              <w:overflowPunct w:val="0"/>
              <w:spacing w:after="0"/>
              <w:ind w:left="234" w:firstLine="0"/>
              <w:jc w:val="left"/>
              <w:rPr>
                <w:lang w:eastAsia="en-US"/>
              </w:rPr>
            </w:pPr>
          </w:p>
        </w:tc>
        <w:tc>
          <w:tcPr>
            <w:tcW w:w="476" w:type="pct"/>
            <w:vAlign w:val="center"/>
          </w:tcPr>
          <w:p w:rsidR="004E3994" w:rsidRPr="002753DA" w:rsidRDefault="004E3994" w:rsidP="004C362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blHeader/>
        </w:trPr>
        <w:tc>
          <w:tcPr>
            <w:tcW w:w="3850" w:type="pct"/>
            <w:gridSpan w:val="2"/>
            <w:tcMar>
              <w:top w:w="0" w:type="dxa"/>
              <w:left w:w="28" w:type="dxa"/>
              <w:bottom w:w="0" w:type="dxa"/>
              <w:right w:w="28" w:type="dxa"/>
            </w:tcMar>
            <w:vAlign w:val="center"/>
          </w:tcPr>
          <w:p w:rsidR="004E3994" w:rsidRPr="002753DA" w:rsidRDefault="004E3994" w:rsidP="00742AAE">
            <w:pPr>
              <w:tabs>
                <w:tab w:val="left" w:pos="990"/>
              </w:tabs>
              <w:overflowPunct w:val="0"/>
              <w:spacing w:after="0"/>
              <w:ind w:left="234" w:firstLine="0"/>
              <w:jc w:val="left"/>
              <w:rPr>
                <w:b/>
                <w:bCs/>
                <w:lang w:eastAsia="en-US"/>
              </w:rPr>
            </w:pPr>
            <w:r w:rsidRPr="002753DA">
              <w:rPr>
                <w:b/>
                <w:bCs/>
                <w:lang w:eastAsia="en-US"/>
              </w:rPr>
              <w:t>SIM wyróżnia pola:</w:t>
            </w:r>
          </w:p>
        </w:tc>
        <w:tc>
          <w:tcPr>
            <w:tcW w:w="476" w:type="pct"/>
            <w:tcBorders>
              <w:tl2br w:val="single" w:sz="4" w:space="0" w:color="auto"/>
              <w:tr2bl w:val="single" w:sz="4" w:space="0" w:color="auto"/>
            </w:tcBorders>
            <w:vAlign w:val="center"/>
          </w:tcPr>
          <w:p w:rsidR="004E3994" w:rsidRPr="002753DA" w:rsidRDefault="004E3994" w:rsidP="004C362C">
            <w:pPr>
              <w:tabs>
                <w:tab w:val="left" w:pos="990"/>
              </w:tabs>
              <w:overflowPunct w:val="0"/>
              <w:spacing w:after="0"/>
              <w:ind w:left="234" w:firstLine="0"/>
              <w:jc w:val="center"/>
              <w:rPr>
                <w:lang w:eastAsia="en-US"/>
              </w:rPr>
            </w:pPr>
          </w:p>
        </w:tc>
        <w:tc>
          <w:tcPr>
            <w:tcW w:w="673" w:type="pct"/>
            <w:tcBorders>
              <w:tl2br w:val="single" w:sz="4" w:space="0" w:color="auto"/>
              <w:tr2bl w:val="single" w:sz="4" w:space="0" w:color="auto"/>
            </w:tcBorders>
            <w:vAlign w:val="center"/>
          </w:tcPr>
          <w:p w:rsidR="004E3994" w:rsidRPr="002753DA" w:rsidRDefault="004E3994" w:rsidP="004C362C">
            <w:pPr>
              <w:tabs>
                <w:tab w:val="left" w:pos="990"/>
              </w:tabs>
              <w:overflowPunct w:val="0"/>
              <w:spacing w:after="0"/>
              <w:ind w:left="234" w:firstLine="0"/>
              <w:jc w:val="center"/>
              <w:rPr>
                <w:lang w:eastAsia="en-US"/>
              </w:rPr>
            </w:pP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742AAE">
            <w:pPr>
              <w:tabs>
                <w:tab w:val="left" w:pos="990"/>
              </w:tabs>
              <w:overflowPunct w:val="0"/>
              <w:spacing w:after="0"/>
              <w:ind w:left="234" w:firstLine="0"/>
              <w:jc w:val="left"/>
              <w:rPr>
                <w:lang w:eastAsia="en-US"/>
              </w:rPr>
            </w:pPr>
            <w:proofErr w:type="gramStart"/>
            <w:r w:rsidRPr="002753DA">
              <w:rPr>
                <w:lang w:eastAsia="en-US"/>
              </w:rPr>
              <w:t>- których</w:t>
            </w:r>
            <w:proofErr w:type="gramEnd"/>
            <w:r w:rsidRPr="002753DA">
              <w:rPr>
                <w:lang w:eastAsia="en-US"/>
              </w:rPr>
              <w:t xml:space="preserve"> wypełnienie jest wymagane,</w:t>
            </w:r>
          </w:p>
        </w:tc>
        <w:tc>
          <w:tcPr>
            <w:tcW w:w="476" w:type="pct"/>
            <w:vAlign w:val="center"/>
          </w:tcPr>
          <w:p w:rsidR="004E3994" w:rsidRPr="002753DA" w:rsidRDefault="004E3994" w:rsidP="004C362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tabs>
                <w:tab w:val="left" w:pos="990"/>
              </w:tabs>
              <w:overflowPunct w:val="0"/>
              <w:spacing w:after="0"/>
              <w:ind w:left="234" w:firstLine="0"/>
              <w:jc w:val="center"/>
              <w:rPr>
                <w:lang w:eastAsia="en-US"/>
              </w:rPr>
            </w:pPr>
            <w:r>
              <w:rPr>
                <w:lang w:eastAsia="en-US"/>
              </w:rPr>
              <w:t>........</w:t>
            </w: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742AAE">
            <w:pPr>
              <w:tabs>
                <w:tab w:val="left" w:pos="990"/>
              </w:tabs>
              <w:overflowPunct w:val="0"/>
              <w:spacing w:after="0"/>
              <w:ind w:left="234" w:firstLine="0"/>
              <w:jc w:val="left"/>
              <w:rPr>
                <w:lang w:eastAsia="en-US"/>
              </w:rPr>
            </w:pPr>
            <w:r w:rsidRPr="002753DA">
              <w:rPr>
                <w:lang w:eastAsia="en-US"/>
              </w:rPr>
              <w:t>- przeznaczonych do edycji,</w:t>
            </w:r>
          </w:p>
        </w:tc>
        <w:tc>
          <w:tcPr>
            <w:tcW w:w="476" w:type="pct"/>
            <w:vAlign w:val="center"/>
          </w:tcPr>
          <w:p w:rsidR="004E3994" w:rsidRPr="002753DA" w:rsidRDefault="004E3994" w:rsidP="004C362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tabs>
                <w:tab w:val="left" w:pos="990"/>
              </w:tabs>
              <w:overflowPunct w:val="0"/>
              <w:spacing w:after="0"/>
              <w:ind w:left="234" w:firstLine="0"/>
              <w:jc w:val="center"/>
              <w:rPr>
                <w:lang w:eastAsia="en-US"/>
              </w:rPr>
            </w:pPr>
            <w:r>
              <w:rPr>
                <w:lang w:eastAsia="en-US"/>
              </w:rPr>
              <w:t>........</w:t>
            </w: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742AAE">
            <w:pPr>
              <w:tabs>
                <w:tab w:val="left" w:pos="990"/>
              </w:tabs>
              <w:overflowPunct w:val="0"/>
              <w:spacing w:after="0"/>
              <w:ind w:left="234" w:firstLine="0"/>
              <w:jc w:val="left"/>
              <w:rPr>
                <w:lang w:eastAsia="en-US"/>
              </w:rPr>
            </w:pPr>
            <w:r w:rsidRPr="002753DA">
              <w:rPr>
                <w:lang w:eastAsia="en-US"/>
              </w:rPr>
              <w:t>- wypełnionych niepoprawnie.</w:t>
            </w:r>
          </w:p>
        </w:tc>
        <w:tc>
          <w:tcPr>
            <w:tcW w:w="476" w:type="pct"/>
            <w:vAlign w:val="center"/>
          </w:tcPr>
          <w:p w:rsidR="004E3994" w:rsidRPr="002753DA" w:rsidRDefault="004E3994" w:rsidP="004C362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tabs>
                <w:tab w:val="left" w:pos="990"/>
              </w:tabs>
              <w:overflowPunct w:val="0"/>
              <w:spacing w:after="0"/>
              <w:ind w:left="234" w:firstLine="0"/>
              <w:jc w:val="center"/>
              <w:rPr>
                <w:lang w:eastAsia="en-US"/>
              </w:rPr>
            </w:pPr>
            <w:r>
              <w:rPr>
                <w:lang w:eastAsia="en-US"/>
              </w:rPr>
              <w:t>........</w:t>
            </w: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742AAE">
            <w:pPr>
              <w:tabs>
                <w:tab w:val="left" w:pos="990"/>
              </w:tabs>
              <w:overflowPunct w:val="0"/>
              <w:spacing w:after="0"/>
              <w:ind w:left="234" w:firstLine="0"/>
              <w:jc w:val="left"/>
              <w:rPr>
                <w:lang w:eastAsia="en-US"/>
              </w:rPr>
            </w:pPr>
            <w:r w:rsidRPr="002753DA">
              <w:rPr>
                <w:lang w:eastAsia="en-US"/>
              </w:rPr>
              <w:t>SIM w funkcjach związanych z wprowadzaniem danych udostępnia podpowiedzi, automatyczne wypełnianie pól, słowniki grup da</w:t>
            </w:r>
            <w:r w:rsidRPr="002753DA">
              <w:rPr>
                <w:lang w:eastAsia="en-US"/>
              </w:rPr>
              <w:softHyphen/>
              <w:t>nych (katalogi leków, procedur medycznych, danych osobowych, terytorialnych).</w:t>
            </w:r>
          </w:p>
        </w:tc>
        <w:tc>
          <w:tcPr>
            <w:tcW w:w="476" w:type="pct"/>
            <w:vAlign w:val="center"/>
          </w:tcPr>
          <w:p w:rsidR="004E3994" w:rsidRPr="002753DA" w:rsidRDefault="004E3994" w:rsidP="004C362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tabs>
                <w:tab w:val="left" w:pos="990"/>
              </w:tabs>
              <w:overflowPunct w:val="0"/>
              <w:spacing w:after="0"/>
              <w:ind w:left="234" w:firstLine="0"/>
              <w:jc w:val="center"/>
              <w:rPr>
                <w:lang w:eastAsia="en-US"/>
              </w:rPr>
            </w:pPr>
            <w:r>
              <w:rPr>
                <w:lang w:eastAsia="en-US"/>
              </w:rPr>
              <w:t>........</w:t>
            </w:r>
          </w:p>
        </w:tc>
      </w:tr>
      <w:tr w:rsidR="004E3994" w:rsidRPr="002753DA">
        <w:trPr>
          <w:trHeight w:val="340"/>
          <w:tblHeader/>
        </w:trPr>
        <w:tc>
          <w:tcPr>
            <w:tcW w:w="266" w:type="pct"/>
            <w:tcMar>
              <w:top w:w="0" w:type="dxa"/>
              <w:left w:w="28" w:type="dxa"/>
              <w:bottom w:w="0" w:type="dxa"/>
              <w:right w:w="28" w:type="dxa"/>
            </w:tcMar>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tcMar>
              <w:top w:w="0" w:type="dxa"/>
              <w:left w:w="28" w:type="dxa"/>
              <w:bottom w:w="0" w:type="dxa"/>
              <w:right w:w="28" w:type="dxa"/>
            </w:tcMar>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SIM zapewnia poprawną jednoczesną pracę 200 Użytkowników na serwerze o parametrach wskazanych </w:t>
            </w:r>
            <w:proofErr w:type="gramStart"/>
            <w:r w:rsidRPr="002753DA">
              <w:rPr>
                <w:lang w:eastAsia="en-US"/>
              </w:rPr>
              <w:t>w  ofercie</w:t>
            </w:r>
            <w:proofErr w:type="gramEnd"/>
            <w:r w:rsidRPr="002753DA">
              <w:rPr>
                <w:lang w:eastAsia="en-US"/>
              </w:rPr>
              <w:t xml:space="preserve"> przez Wykonawcę.</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SIM ma możliwość realizacji kopii bezpieczeństwa w trakcie działania (na gorąco).</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SIM umożliwia wykonanie nowej operacji w systemie bez konieczności przerywania czynności dotychczas wykonywanej (np. obsługa zdarzenie w trybie nagłym) i powrót do zawieszonej czynności bez utraty danych, kontekstu itp. Bez konieczności ponownego uruchamiania aplikacji i wykorzystania licencji z puli dostępnych.</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System musi umożliwić skanowanie danych z dokumentów tożsamości - dowodów osobistych lub prawo jazdy i na tej podstawie dokonywanie automatycznej identyfikacji pacjenta.</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3850" w:type="pct"/>
            <w:gridSpan w:val="2"/>
            <w:vAlign w:val="center"/>
          </w:tcPr>
          <w:p w:rsidR="004E3994" w:rsidRPr="002753DA" w:rsidRDefault="004E3994" w:rsidP="00742AAE">
            <w:pPr>
              <w:overflowPunct w:val="0"/>
              <w:spacing w:after="0"/>
              <w:ind w:left="234" w:firstLine="0"/>
              <w:jc w:val="left"/>
              <w:rPr>
                <w:b/>
                <w:bCs/>
                <w:lang w:eastAsia="en-US"/>
              </w:rPr>
            </w:pPr>
            <w:r w:rsidRPr="002753DA">
              <w:rPr>
                <w:b/>
                <w:bCs/>
                <w:lang w:eastAsia="en-US"/>
              </w:rPr>
              <w:t>SIM zapewnia archiwizację danych (w tym na nośniku magnetycznym):</w:t>
            </w:r>
          </w:p>
        </w:tc>
        <w:tc>
          <w:tcPr>
            <w:tcW w:w="476"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lang w:eastAsia="en-US"/>
              </w:rPr>
            </w:pPr>
          </w:p>
        </w:tc>
        <w:tc>
          <w:tcPr>
            <w:tcW w:w="673"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lang w:eastAsia="en-US"/>
              </w:rPr>
            </w:pP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automatyczną</w:t>
            </w:r>
            <w:proofErr w:type="gramEnd"/>
            <w:r w:rsidRPr="002753DA">
              <w:rPr>
                <w:lang w:eastAsia="en-US"/>
              </w:rPr>
              <w:t xml:space="preserve"> (o uprzednio zdefiniowanej przez administratora porze),</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na</w:t>
            </w:r>
            <w:proofErr w:type="gramEnd"/>
            <w:r w:rsidRPr="002753DA">
              <w:rPr>
                <w:lang w:eastAsia="en-US"/>
              </w:rPr>
              <w:t xml:space="preserve"> żądanie administratora/operatora,</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tworzenie</w:t>
            </w:r>
            <w:proofErr w:type="gramEnd"/>
            <w:r w:rsidRPr="002753DA">
              <w:rPr>
                <w:lang w:eastAsia="en-US"/>
              </w:rPr>
              <w:t xml:space="preserve"> harmonogramów zadań archiwizacji wg. kalendarza i zegara systemowego,</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weryfikacja</w:t>
            </w:r>
            <w:proofErr w:type="gramEnd"/>
            <w:r w:rsidRPr="002753DA">
              <w:rPr>
                <w:lang w:eastAsia="en-US"/>
              </w:rPr>
              <w:t xml:space="preserve"> poprawności archiwizowanych danych,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zapis</w:t>
            </w:r>
            <w:proofErr w:type="gramEnd"/>
            <w:r w:rsidRPr="002753DA">
              <w:rPr>
                <w:lang w:eastAsia="en-US"/>
              </w:rPr>
              <w:t xml:space="preserve"> do logów systemowych uruchomienia procesu archiwizacji i jego przebiegu.</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SIM umożliwia eksport i import danych z bazy danych w formacie tekstowym z uwzględnieniem polskiego standardu znaków. </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SIM posiada mechanizmy umożliwiające zapis i przeglądanie danych o logowaniu użytkowników do SIM pozwalająca na uzyskanie informacji o czasie i miejscach ich pracy. </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SIM tworzy i utrzymuje log systemu, rejestrujący wszystkich użytkowników i wykonane przez nich czynności z możliwością analizy historii zmienianych wartości danych. </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0672C2">
            <w:pPr>
              <w:overflowPunct w:val="0"/>
              <w:ind w:left="234"/>
              <w:rPr>
                <w:i/>
                <w:iCs/>
                <w:lang w:eastAsia="en-US"/>
              </w:rPr>
            </w:pPr>
            <w:r w:rsidRPr="002753DA">
              <w:rPr>
                <w:i/>
                <w:iCs/>
                <w:lang w:eastAsia="en-US"/>
              </w:rPr>
              <w:t>W logach SIM monitorowane są wszystkie zmiany w bazie danych, dokonywane z poziomu aplikacji</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strike/>
                <w:lang w:eastAsia="en-US"/>
              </w:rPr>
            </w:pPr>
            <w:r w:rsidRPr="002753DA">
              <w:rPr>
                <w:lang w:eastAsia="en-US"/>
              </w:rPr>
              <w:t>Administrator posiada możliwość wyboru danych, które mają być monitorowane w logach systemu z dokładnością do poszczególnych kolumn w tabelach danych, a zarządzanie nimi może odbywać się z poziomu narzędzi do zarządzania bazami danych.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SIM powinien umożliwić przypisanie do komórki organizacyjnej jednostki, kodu technicznego NFZ. Powinna istnieć możliwość zmiany tego kodu w dowolnym momencie pracy systemu.</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W każdym oknie, gdzie możliwa jest edycja powinien znajdować się </w:t>
            </w:r>
            <w:proofErr w:type="gramStart"/>
            <w:r w:rsidRPr="002753DA">
              <w:rPr>
                <w:lang w:eastAsia="en-US"/>
              </w:rPr>
              <w:t>klawisz</w:t>
            </w:r>
            <w:proofErr w:type="gramEnd"/>
            <w:r w:rsidRPr="002753DA">
              <w:rPr>
                <w:lang w:eastAsia="en-US"/>
              </w:rPr>
              <w:t xml:space="preserve"> &lt;cofnij&gt; lub &lt;anuluj&gt; powodujący powrót do poprzedniego okna bez zapisu danych</w:t>
            </w:r>
          </w:p>
          <w:p w:rsidR="004E3994" w:rsidRPr="002753DA" w:rsidRDefault="004E3994" w:rsidP="00A20DE8">
            <w:pPr>
              <w:overflowPunct w:val="0"/>
              <w:spacing w:after="0"/>
              <w:ind w:left="234" w:firstLine="0"/>
              <w:jc w:val="left"/>
            </w:pPr>
            <w:bookmarkStart w:id="4" w:name="_Hlk504829177"/>
            <w:r w:rsidRPr="002753DA">
              <w:t xml:space="preserve">W każdym oknie gdzie możliwa jest edycja danych, Użytkownik musi mieć możliwość wycofania się z wprowadzonych zmian bez zapisywania, np. </w:t>
            </w:r>
            <w:proofErr w:type="gramStart"/>
            <w:r w:rsidRPr="002753DA">
              <w:t>klawisz</w:t>
            </w:r>
            <w:proofErr w:type="gramEnd"/>
            <w:r w:rsidRPr="002753DA">
              <w:t xml:space="preserve"> „ANULUJ” lub „COFNIJ”</w:t>
            </w:r>
            <w:bookmarkEnd w:id="4"/>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Administrator posiada możliwość wylogowania wszystkich użytkowników </w:t>
            </w:r>
            <w:proofErr w:type="gramStart"/>
            <w:r w:rsidRPr="002753DA">
              <w:rPr>
                <w:lang w:eastAsia="en-US"/>
              </w:rPr>
              <w:t>aplikacji .</w:t>
            </w:r>
            <w:proofErr w:type="gramEnd"/>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SIM umożliwia administratorowi łatwe utrzymanie zbioru standardowych raportów (dodawanie, modyfikowanie, usuwanie raportów). W ramach SIM zapewnione jest oprogramowanie narzędziowe pozwalające na definiowanie i generowanie dowolnych zestawień i raportów związanych z zawartością informacyjną bazy danych. Raporty takie muszą mieć możliwość wywołania przez użytkownika z poziomu aplikacji:</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Raporty umożliwiają eksport danych do formatu xls.</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W SIM jest możliwy podgląd wszystkich dostępnych raportów z jednego miejsca.</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Każdej jednostce organizacyjnej można zdefiniować odrębny zakres raportów.</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r>
      <w:tr w:rsidR="004E3994" w:rsidRPr="002753DA">
        <w:trPr>
          <w:trHeight w:val="340"/>
        </w:trPr>
        <w:tc>
          <w:tcPr>
            <w:tcW w:w="3850" w:type="pct"/>
            <w:gridSpan w:val="2"/>
            <w:vAlign w:val="center"/>
          </w:tcPr>
          <w:p w:rsidR="004E3994" w:rsidRPr="002753DA" w:rsidRDefault="004E3994" w:rsidP="00742AAE">
            <w:pPr>
              <w:overflowPunct w:val="0"/>
              <w:spacing w:after="0"/>
              <w:ind w:left="234" w:firstLine="0"/>
              <w:jc w:val="left"/>
              <w:rPr>
                <w:b/>
                <w:bCs/>
                <w:lang w:eastAsia="en-US"/>
              </w:rPr>
            </w:pPr>
            <w:r w:rsidRPr="002753DA">
              <w:rPr>
                <w:b/>
                <w:bCs/>
                <w:lang w:eastAsia="en-US"/>
              </w:rPr>
              <w:t xml:space="preserve">SIM umożliwia administratorowi z poziomu aplikacji definiowanie i zmianę </w:t>
            </w:r>
            <w:proofErr w:type="gramStart"/>
            <w:r w:rsidRPr="002753DA">
              <w:rPr>
                <w:b/>
                <w:bCs/>
                <w:lang w:eastAsia="en-US"/>
              </w:rPr>
              <w:t>praw</w:t>
            </w:r>
            <w:proofErr w:type="gramEnd"/>
            <w:r w:rsidRPr="002753DA">
              <w:rPr>
                <w:b/>
                <w:bCs/>
                <w:lang w:eastAsia="en-US"/>
              </w:rPr>
              <w:t xml:space="preserve"> dostępu dla poszczególnych użytkowników i grup użytkowników z dokładnością do poszczególnych:</w:t>
            </w:r>
          </w:p>
        </w:tc>
        <w:tc>
          <w:tcPr>
            <w:tcW w:w="476"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lang w:eastAsia="en-US"/>
              </w:rPr>
            </w:pPr>
          </w:p>
        </w:tc>
        <w:tc>
          <w:tcPr>
            <w:tcW w:w="673"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lang w:eastAsia="en-US"/>
              </w:rPr>
            </w:pP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modułów</w:t>
            </w:r>
            <w:proofErr w:type="gramEnd"/>
            <w:r w:rsidRPr="002753DA">
              <w:rPr>
                <w:lang w:eastAsia="en-US"/>
              </w:rPr>
              <w:t>,</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jednostek</w:t>
            </w:r>
            <w:proofErr w:type="gramEnd"/>
            <w:r w:rsidRPr="002753DA">
              <w:rPr>
                <w:lang w:eastAsia="en-US"/>
              </w:rPr>
              <w:t xml:space="preserve"> organizacyjnych,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6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funkcji</w:t>
            </w:r>
            <w:proofErr w:type="gramEnd"/>
            <w:r w:rsidRPr="002753DA">
              <w:rPr>
                <w:lang w:eastAsia="en-US"/>
              </w:rPr>
              <w:t xml:space="preserve"> użytkownika (lekarz, pielęgniarka),</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W SIM są zaimplementowane mechanizmy walidacji haseł zgodnie z wymaganiami ustawowymi przewidzianymi dla rodzaju danych przetwarzanych przez SIM.</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Administrator musi posiadać możliwość nadawania danemu użytkownikowi unikalnego loginu oraz hasła. Administrator musi posiadać możliwość ustawienia parametrów hasła: długość, czas </w:t>
            </w:r>
            <w:r w:rsidRPr="002753DA">
              <w:rPr>
                <w:lang w:eastAsia="en-US"/>
              </w:rPr>
              <w:lastRenderedPageBreak/>
              <w:t>żywotności, czas przed wygaśnięciem.</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lastRenderedPageBreak/>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SIM posiada mechanizmy (wewnętrzną pocztę działającą w ramach systemu SIM) przesyłania i odbierania komunikatów tekstowych do poszczególnych użytkowników i ich grup. Komunikaty tekstowe powinny być generowane przez użytkowników oraz przez zdarzenia występujące w systemie tj. zlecanie badania, zlecanie leku, wynik zlecenia, zamówienie na leki.</w:t>
            </w:r>
          </w:p>
        </w:tc>
        <w:tc>
          <w:tcPr>
            <w:tcW w:w="476"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SIM powinien automatycznie wylogować lub blokować sesję użytkownika po zadanym czasie braku aktywności.</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3850" w:type="pct"/>
            <w:gridSpan w:val="2"/>
            <w:vAlign w:val="center"/>
          </w:tcPr>
          <w:p w:rsidR="004E3994" w:rsidRPr="002753DA" w:rsidRDefault="004E3994" w:rsidP="00742AAE">
            <w:pPr>
              <w:overflowPunct w:val="0"/>
              <w:spacing w:after="0"/>
              <w:ind w:left="234" w:firstLine="0"/>
              <w:jc w:val="left"/>
              <w:rPr>
                <w:b/>
                <w:bCs/>
                <w:lang w:eastAsia="en-US"/>
              </w:rPr>
            </w:pPr>
            <w:r w:rsidRPr="002753DA">
              <w:rPr>
                <w:b/>
                <w:bCs/>
                <w:lang w:eastAsia="en-US"/>
              </w:rPr>
              <w:t>Wymaga się następujących słowników standardowych:</w:t>
            </w:r>
          </w:p>
        </w:tc>
        <w:tc>
          <w:tcPr>
            <w:tcW w:w="476"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lang w:eastAsia="en-US"/>
              </w:rPr>
            </w:pPr>
          </w:p>
        </w:tc>
        <w:tc>
          <w:tcPr>
            <w:tcW w:w="673"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lang w:eastAsia="en-US"/>
              </w:rPr>
            </w:pP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spellStart"/>
            <w:proofErr w:type="gramStart"/>
            <w:r w:rsidRPr="002753DA">
              <w:rPr>
                <w:lang w:eastAsia="en-US"/>
              </w:rPr>
              <w:t>rozpoznań</w:t>
            </w:r>
            <w:proofErr w:type="spellEnd"/>
            <w:proofErr w:type="gramEnd"/>
            <w:r w:rsidRPr="002753DA">
              <w:rPr>
                <w:lang w:eastAsia="en-US"/>
              </w:rPr>
              <w:t xml:space="preserve"> zgodnie z klasyfikacją ICD-10,</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procedur</w:t>
            </w:r>
            <w:proofErr w:type="gramEnd"/>
            <w:r w:rsidRPr="002753DA">
              <w:rPr>
                <w:lang w:eastAsia="en-US"/>
              </w:rPr>
              <w:t xml:space="preserve"> medycznych zgodnie z nową edycją klasyfikacji procedur ICD-9,</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kodów</w:t>
            </w:r>
            <w:proofErr w:type="gramEnd"/>
            <w:r w:rsidRPr="002753DA">
              <w:rPr>
                <w:lang w:eastAsia="en-US"/>
              </w:rPr>
              <w:t xml:space="preserve"> terytorialnych,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gmin</w:t>
            </w:r>
            <w:proofErr w:type="gramEnd"/>
            <w:r w:rsidRPr="002753DA">
              <w:rPr>
                <w:lang w:eastAsia="en-US"/>
              </w:rPr>
              <w:t>,</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powiatów</w:t>
            </w:r>
            <w:proofErr w:type="gramEnd"/>
            <w:r w:rsidRPr="002753DA">
              <w:rPr>
                <w:lang w:eastAsia="en-US"/>
              </w:rPr>
              <w:t>,</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województw</w:t>
            </w:r>
            <w:proofErr w:type="gramEnd"/>
            <w:r w:rsidRPr="002753DA">
              <w:rPr>
                <w:lang w:eastAsia="en-US"/>
              </w:rPr>
              <w:t>.</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3850" w:type="pct"/>
            <w:gridSpan w:val="2"/>
            <w:vAlign w:val="center"/>
          </w:tcPr>
          <w:p w:rsidR="004E3994" w:rsidRPr="002753DA" w:rsidRDefault="004E3994" w:rsidP="00742AAE">
            <w:pPr>
              <w:overflowPunct w:val="0"/>
              <w:spacing w:after="0"/>
              <w:ind w:left="234" w:firstLine="0"/>
              <w:jc w:val="left"/>
              <w:rPr>
                <w:b/>
                <w:bCs/>
                <w:lang w:eastAsia="en-US"/>
              </w:rPr>
            </w:pPr>
            <w:r w:rsidRPr="002753DA">
              <w:rPr>
                <w:b/>
                <w:bCs/>
                <w:lang w:eastAsia="en-US"/>
              </w:rPr>
              <w:t>Wymaga się następujących słowników przedmiotowych:</w:t>
            </w:r>
          </w:p>
        </w:tc>
        <w:tc>
          <w:tcPr>
            <w:tcW w:w="476"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b/>
                <w:bCs/>
                <w:lang w:eastAsia="en-US"/>
              </w:rPr>
            </w:pPr>
          </w:p>
        </w:tc>
        <w:tc>
          <w:tcPr>
            <w:tcW w:w="673"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b/>
                <w:bCs/>
                <w:lang w:eastAsia="en-US"/>
              </w:rPr>
            </w:pP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płatników</w:t>
            </w:r>
            <w:proofErr w:type="gramEnd"/>
            <w:r w:rsidRPr="002753DA">
              <w:rPr>
                <w:lang w:eastAsia="en-US"/>
              </w:rPr>
              <w:t xml:space="preserve"> (w tym oddziałów NFZ) i umów z nimi zawartych,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jednostek</w:t>
            </w:r>
            <w:proofErr w:type="gramEnd"/>
            <w:r w:rsidRPr="002753DA">
              <w:rPr>
                <w:lang w:eastAsia="en-US"/>
              </w:rPr>
              <w:t xml:space="preserve"> i lekarzy kierujących,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katalogów</w:t>
            </w:r>
            <w:proofErr w:type="gramEnd"/>
            <w:r w:rsidRPr="002753DA">
              <w:rPr>
                <w:lang w:eastAsia="en-US"/>
              </w:rPr>
              <w:t xml:space="preserve"> urządzeń diagnostycznych,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katalogów</w:t>
            </w:r>
            <w:proofErr w:type="gramEnd"/>
            <w:r w:rsidRPr="002753DA">
              <w:rPr>
                <w:lang w:eastAsia="en-US"/>
              </w:rPr>
              <w:t xml:space="preserve"> badań,</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kontrahentów</w:t>
            </w:r>
            <w:proofErr w:type="gramEnd"/>
            <w:r w:rsidRPr="002753DA">
              <w:rPr>
                <w:lang w:eastAsia="en-US"/>
              </w:rPr>
              <w:t>,</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katalogu</w:t>
            </w:r>
            <w:proofErr w:type="gramEnd"/>
            <w:r w:rsidRPr="002753DA">
              <w:rPr>
                <w:lang w:eastAsia="en-US"/>
              </w:rPr>
              <w:t xml:space="preserve"> leków (w tym receptariusza szpitalnego),</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cenniki</w:t>
            </w:r>
            <w:proofErr w:type="gramEnd"/>
            <w:r w:rsidRPr="002753DA">
              <w:rPr>
                <w:lang w:eastAsia="en-US"/>
              </w:rPr>
              <w:t>,</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W SIM wykorzystywany jest pasek zadań udostępniający najczęściej używane funkcje. </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W SIM zaimplementowana jest obsługa skrótów klawiaturowych (kombinacje kilku </w:t>
            </w:r>
            <w:proofErr w:type="gramStart"/>
            <w:r w:rsidRPr="002753DA">
              <w:rPr>
                <w:lang w:eastAsia="en-US"/>
              </w:rPr>
              <w:t>klawiszy</w:t>
            </w:r>
            <w:proofErr w:type="gramEnd"/>
            <w:r w:rsidRPr="002753DA">
              <w:rPr>
                <w:lang w:eastAsia="en-US"/>
              </w:rPr>
              <w:t xml:space="preserve">) dla najczęściej używanych funkcji. </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3850" w:type="pct"/>
            <w:gridSpan w:val="2"/>
            <w:vAlign w:val="center"/>
          </w:tcPr>
          <w:p w:rsidR="004E3994" w:rsidRPr="002753DA" w:rsidRDefault="004E3994" w:rsidP="00742AAE">
            <w:pPr>
              <w:overflowPunct w:val="0"/>
              <w:spacing w:after="0"/>
              <w:ind w:left="234" w:firstLine="0"/>
              <w:jc w:val="left"/>
              <w:rPr>
                <w:b/>
                <w:bCs/>
                <w:lang w:eastAsia="en-US"/>
              </w:rPr>
            </w:pPr>
            <w:r w:rsidRPr="002753DA">
              <w:rPr>
                <w:b/>
                <w:bCs/>
                <w:lang w:eastAsia="en-US"/>
              </w:rPr>
              <w:t xml:space="preserve">Podstawowe funkcje nawigacji po strukturze menu są jednolite i logiczne dla całego SIM oraz mają przyporządkowane stałe dla całego SIM </w:t>
            </w:r>
            <w:proofErr w:type="gramStart"/>
            <w:r w:rsidRPr="002753DA">
              <w:rPr>
                <w:b/>
                <w:bCs/>
                <w:lang w:eastAsia="en-US"/>
              </w:rPr>
              <w:t>klawisze</w:t>
            </w:r>
            <w:proofErr w:type="gramEnd"/>
            <w:r w:rsidRPr="002753DA">
              <w:rPr>
                <w:b/>
                <w:bCs/>
                <w:lang w:eastAsia="en-US"/>
              </w:rPr>
              <w:t>. Dotyczy to w szczególności:</w:t>
            </w:r>
          </w:p>
        </w:tc>
        <w:tc>
          <w:tcPr>
            <w:tcW w:w="476"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b/>
                <w:bCs/>
                <w:lang w:eastAsia="en-US"/>
              </w:rPr>
            </w:pPr>
          </w:p>
        </w:tc>
        <w:tc>
          <w:tcPr>
            <w:tcW w:w="673"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b/>
                <w:bCs/>
                <w:lang w:eastAsia="en-US"/>
              </w:rPr>
            </w:pP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przejścia</w:t>
            </w:r>
            <w:proofErr w:type="gramEnd"/>
            <w:r w:rsidRPr="002753DA">
              <w:rPr>
                <w:lang w:eastAsia="en-US"/>
              </w:rPr>
              <w:t xml:space="preserve"> pomiędzy poziomami Menu,</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wyjścia</w:t>
            </w:r>
            <w:proofErr w:type="gramEnd"/>
            <w:r w:rsidRPr="002753DA">
              <w:rPr>
                <w:lang w:eastAsia="en-US"/>
              </w:rPr>
              <w:t xml:space="preserve"> do najwyższego poziomu,</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proofErr w:type="gramStart"/>
            <w:r w:rsidRPr="002753DA">
              <w:rPr>
                <w:lang w:eastAsia="en-US"/>
              </w:rPr>
              <w:t>zatwierdzenie</w:t>
            </w:r>
            <w:proofErr w:type="gramEnd"/>
            <w:r w:rsidRPr="002753DA">
              <w:rPr>
                <w:lang w:eastAsia="en-US"/>
              </w:rPr>
              <w:t xml:space="preserve"> i anulowanie transakcji.</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NIE</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W specyficznych ekranach wykorzystywana jest tzw. zakładkowa architektura okienek umożliwiająca poruszanie się pomiędzy nimi bez konieczności kolejnego ich otwierania i zamykania.</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Pola obligatoryjne, opcjonalne i wypełniane automatycznie muszą być </w:t>
            </w:r>
            <w:r w:rsidRPr="002753DA">
              <w:rPr>
                <w:lang w:eastAsia="en-US"/>
              </w:rPr>
              <w:lastRenderedPageBreak/>
              <w:t>jednoznacznie rozróżnialne przez użytkownika (np. inny kształt, kolor, itp.).</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lastRenderedPageBreak/>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SIM dynamicznie w zależności od kontekstu pokazuje lub ukrywa przyciski.</w:t>
            </w:r>
          </w:p>
        </w:tc>
        <w:tc>
          <w:tcPr>
            <w:tcW w:w="476"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W SIM listy wyboru muszą być dynamicznie ograniczane zgodnie z wyszukiwaną frazą podawaną przez użytkownika. Funkcja ta musi uwzględniać polskie znaki diakrytyczne</w:t>
            </w:r>
          </w:p>
          <w:p w:rsidR="004E3994" w:rsidRPr="002753DA" w:rsidRDefault="004E3994" w:rsidP="00742AAE">
            <w:pPr>
              <w:overflowPunct w:val="0"/>
              <w:spacing w:after="0"/>
              <w:ind w:left="234" w:firstLine="0"/>
              <w:jc w:val="left"/>
              <w:rPr>
                <w:lang w:eastAsia="en-US"/>
              </w:rPr>
            </w:pP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SIM musi zapewniać proces wyszukiwania danych z zastosowaniem znaków polskich, znaków polskich diakrytycznych oraz znaków specjalnych.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W SIM jest dostępna pomoc– Help dla wszystkich modułów w języku polskim minimalnie z dokładnością do ekranu, z którego została uruchomiona pomoc. Pomoc powinna być spójna z dokumentacją systemu oraz podręcznikiem użytkowania.</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Językiem obowiązującym w SIM musi być język polski. Dotyczy to wszystkich menu, ekranów, raportów, wszelkich komunikatów, wprowadzania, wyświetlania, sortowania i drukowania. Polskie znaki diakrytyczne będą, w chwili instalacji, dostępne w każdym miejscu i dla każdej funkcji w SIM łącznie z wyszukiwaniem, sortowaniem (zgodnie z kolejnością liter w polskim alfabecie), drukowaniem i wyświetlaniem na ekranie. </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SIM umożliwia nadania kodu kreskowego wraz z jego wydrukiem na trwałych opaskach umożliwiających umieszczenie na nadgarstkach pacjentów.</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 xml:space="preserve">SIM umożliwia wydrukowanie kodów kreskowych na dokumentacji medycznej </w:t>
            </w:r>
            <w:proofErr w:type="gramStart"/>
            <w:r w:rsidRPr="002753DA">
              <w:rPr>
                <w:lang w:eastAsia="en-US"/>
              </w:rPr>
              <w:t>pacjentów po których</w:t>
            </w:r>
            <w:proofErr w:type="gramEnd"/>
            <w:r w:rsidRPr="002753DA">
              <w:rPr>
                <w:lang w:eastAsia="en-US"/>
              </w:rPr>
              <w:t xml:space="preserve"> są identyfikowane: pacjent i pobyt, wizyta.</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3850" w:type="pct"/>
            <w:gridSpan w:val="2"/>
            <w:vAlign w:val="center"/>
          </w:tcPr>
          <w:p w:rsidR="004E3994" w:rsidRPr="002753DA" w:rsidRDefault="004E3994" w:rsidP="00742AAE">
            <w:pPr>
              <w:overflowPunct w:val="0"/>
              <w:spacing w:after="0"/>
              <w:ind w:left="234" w:firstLine="0"/>
              <w:jc w:val="left"/>
              <w:rPr>
                <w:b/>
                <w:bCs/>
                <w:lang w:eastAsia="en-US"/>
              </w:rPr>
            </w:pPr>
            <w:r w:rsidRPr="002753DA">
              <w:rPr>
                <w:b/>
                <w:bCs/>
                <w:lang w:eastAsia="en-US"/>
              </w:rPr>
              <w:t>SIM umożliwia stosowanie podpisu cyfrowego:</w:t>
            </w:r>
          </w:p>
        </w:tc>
        <w:tc>
          <w:tcPr>
            <w:tcW w:w="476"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b/>
                <w:bCs/>
                <w:lang w:eastAsia="en-US"/>
              </w:rPr>
            </w:pPr>
          </w:p>
        </w:tc>
        <w:tc>
          <w:tcPr>
            <w:tcW w:w="673" w:type="pct"/>
            <w:tcBorders>
              <w:tl2br w:val="single" w:sz="4" w:space="0" w:color="auto"/>
              <w:tr2bl w:val="single" w:sz="4" w:space="0" w:color="auto"/>
            </w:tcBorders>
            <w:vAlign w:val="center"/>
          </w:tcPr>
          <w:p w:rsidR="004E3994" w:rsidRPr="002753DA" w:rsidRDefault="004E3994" w:rsidP="004C362C">
            <w:pPr>
              <w:overflowPunct w:val="0"/>
              <w:spacing w:after="0"/>
              <w:ind w:left="234" w:firstLine="0"/>
              <w:jc w:val="center"/>
              <w:rPr>
                <w:b/>
                <w:bCs/>
                <w:lang w:eastAsia="en-US"/>
              </w:rPr>
            </w:pP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Wykorzystywanie usługi Active Directory w zakresie tworzenia „Urzędu certyfikacji”,</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Konfiguracja uprawnień użytkowników mających otrzymać prawa posługiwania się podpisami cyfrowymi w serwerze LDAP,</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Obsługa certyfikatów kwalifikowanych i niekwalifikowanych,</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742AAE">
            <w:pPr>
              <w:overflowPunct w:val="0"/>
              <w:spacing w:after="0"/>
              <w:ind w:left="234" w:firstLine="0"/>
              <w:jc w:val="left"/>
              <w:rPr>
                <w:lang w:eastAsia="en-US"/>
              </w:rPr>
            </w:pPr>
            <w:r w:rsidRPr="002753DA">
              <w:rPr>
                <w:lang w:eastAsia="en-US"/>
              </w:rPr>
              <w:t>Możliwość uwierzytelnienia w systemie z wykorzystaniem karty inteligentnej wszystkich użytkowników, którym zostały przydzielone takie uprawnienia,</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462942">
            <w:pPr>
              <w:overflowPunct w:val="0"/>
              <w:spacing w:after="0"/>
              <w:ind w:left="234" w:firstLine="0"/>
              <w:jc w:val="left"/>
              <w:rPr>
                <w:lang w:eastAsia="en-US"/>
              </w:rPr>
            </w:pPr>
            <w:r w:rsidRPr="002753DA">
              <w:rPr>
                <w:lang w:eastAsia="en-US"/>
              </w:rPr>
              <w:t>Możliwość określenia osób mających prawa do podpisania danych typów dokumentów oraz wybrania z tej listy konkretnych osób podpisujących dany dokument, system ma umożliwiać określenie funkcji lub stanowiska (roli) osoby posiadającej uprawnienia do podpisu typu dokumentacji</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9F3666">
            <w:pPr>
              <w:overflowPunct w:val="0"/>
              <w:spacing w:after="0"/>
              <w:ind w:left="234" w:firstLine="0"/>
              <w:jc w:val="left"/>
              <w:rPr>
                <w:lang w:eastAsia="en-US"/>
              </w:rPr>
            </w:pPr>
            <w:r w:rsidRPr="002753DA">
              <w:rPr>
                <w:lang w:eastAsia="en-US"/>
              </w:rPr>
              <w:t xml:space="preserve">Możliwość podpisywania dokumentów tworzonych w systemie podpisem cyfrowym z wykorzystaniem przez wszystkich </w:t>
            </w:r>
            <w:proofErr w:type="gramStart"/>
            <w:r w:rsidRPr="002753DA">
              <w:rPr>
                <w:lang w:eastAsia="en-US"/>
              </w:rPr>
              <w:t>użytkowników którym</w:t>
            </w:r>
            <w:proofErr w:type="gramEnd"/>
            <w:r w:rsidRPr="002753DA">
              <w:rPr>
                <w:lang w:eastAsia="en-US"/>
              </w:rPr>
              <w:t xml:space="preserve"> zostały przydzielone takie uprawnienia,</w:t>
            </w:r>
          </w:p>
        </w:tc>
        <w:tc>
          <w:tcPr>
            <w:tcW w:w="476" w:type="pct"/>
            <w:vAlign w:val="center"/>
          </w:tcPr>
          <w:p w:rsidR="004E3994" w:rsidRPr="002753DA" w:rsidRDefault="004E3994" w:rsidP="004C362C">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4C362C">
            <w:pPr>
              <w:overflowPunct w:val="0"/>
              <w:spacing w:after="0"/>
              <w:ind w:left="234" w:firstLine="0"/>
              <w:jc w:val="center"/>
              <w:rPr>
                <w:lang w:eastAsia="en-US"/>
              </w:rPr>
            </w:pPr>
            <w:r>
              <w:rPr>
                <w:lang w:eastAsia="en-US"/>
              </w:rPr>
              <w:t>........</w:t>
            </w:r>
          </w:p>
        </w:tc>
      </w:tr>
      <w:bookmarkEnd w:id="3"/>
      <w:tr w:rsidR="004E3994" w:rsidRPr="002753DA">
        <w:trPr>
          <w:trHeight w:val="340"/>
        </w:trPr>
        <w:tc>
          <w:tcPr>
            <w:tcW w:w="266" w:type="pct"/>
            <w:vAlign w:val="center"/>
          </w:tcPr>
          <w:p w:rsidR="004E3994" w:rsidRPr="002753DA" w:rsidRDefault="004E3994" w:rsidP="00DA7071">
            <w:pPr>
              <w:widowControl w:val="0"/>
              <w:numPr>
                <w:ilvl w:val="0"/>
                <w:numId w:val="6"/>
              </w:numPr>
              <w:suppressAutoHyphens w:val="0"/>
              <w:overflowPunct w:val="0"/>
              <w:autoSpaceDE w:val="0"/>
              <w:autoSpaceDN w:val="0"/>
              <w:adjustRightInd w:val="0"/>
              <w:spacing w:before="20" w:after="0"/>
              <w:ind w:left="346" w:right="57" w:hanging="221"/>
              <w:jc w:val="center"/>
              <w:rPr>
                <w:lang w:eastAsia="en-US"/>
              </w:rPr>
            </w:pPr>
          </w:p>
        </w:tc>
        <w:tc>
          <w:tcPr>
            <w:tcW w:w="3584" w:type="pct"/>
            <w:vAlign w:val="center"/>
          </w:tcPr>
          <w:p w:rsidR="004E3994" w:rsidRPr="002753DA" w:rsidRDefault="004E3994" w:rsidP="002434AF">
            <w:pPr>
              <w:overflowPunct w:val="0"/>
              <w:spacing w:after="0"/>
              <w:ind w:left="234" w:firstLine="0"/>
              <w:jc w:val="left"/>
              <w:rPr>
                <w:lang w:eastAsia="en-US"/>
              </w:rPr>
            </w:pPr>
            <w:r w:rsidRPr="002753DA">
              <w:rPr>
                <w:lang w:eastAsia="en-US"/>
              </w:rPr>
              <w:t>Opisywanie dokumentów przez zbiór metadanych, zawierających m.in. dane pacjenta, dane osoby tworzącej dokument, jednostkę szpitala, rodzaj dokumentu, datę utworzenia, datę podpisania, datę udostępnienia*</w:t>
            </w:r>
          </w:p>
          <w:p w:rsidR="004E3994" w:rsidRPr="002753DA" w:rsidRDefault="004E3994" w:rsidP="002434AF">
            <w:pPr>
              <w:overflowPunct w:val="0"/>
              <w:spacing w:after="0"/>
              <w:ind w:left="234" w:firstLine="0"/>
              <w:jc w:val="left"/>
              <w:rPr>
                <w:i/>
                <w:iCs/>
                <w:lang w:eastAsia="en-US"/>
              </w:rPr>
            </w:pPr>
            <w:r w:rsidRPr="002753DA">
              <w:rPr>
                <w:i/>
                <w:iCs/>
                <w:lang w:eastAsia="en-US"/>
              </w:rPr>
              <w:t>*data udostępnienia to data pojawienia się w systemie</w:t>
            </w:r>
          </w:p>
          <w:p w:rsidR="004E3994" w:rsidRPr="002753DA" w:rsidRDefault="004E3994" w:rsidP="002434AF">
            <w:pPr>
              <w:overflowPunct w:val="0"/>
              <w:spacing w:after="0"/>
              <w:ind w:left="234" w:firstLine="0"/>
              <w:jc w:val="left"/>
              <w:rPr>
                <w:lang w:eastAsia="en-US"/>
              </w:rPr>
            </w:pPr>
          </w:p>
          <w:p w:rsidR="004E3994" w:rsidRPr="002753DA" w:rsidRDefault="004E3994" w:rsidP="002434AF">
            <w:pPr>
              <w:overflowPunct w:val="0"/>
              <w:spacing w:after="0"/>
              <w:ind w:left="234" w:firstLine="0"/>
              <w:jc w:val="left"/>
              <w:rPr>
                <w:lang w:eastAsia="en-US"/>
              </w:rPr>
            </w:pPr>
          </w:p>
        </w:tc>
        <w:tc>
          <w:tcPr>
            <w:tcW w:w="476" w:type="pct"/>
            <w:vAlign w:val="center"/>
          </w:tcPr>
          <w:p w:rsidR="004E3994" w:rsidRPr="002753DA" w:rsidRDefault="004E3994" w:rsidP="002434AF">
            <w:pPr>
              <w:overflowPunct w:val="0"/>
              <w:spacing w:after="0"/>
              <w:ind w:left="234" w:firstLine="0"/>
              <w:jc w:val="center"/>
              <w:rPr>
                <w:lang w:eastAsia="en-US"/>
              </w:rPr>
            </w:pPr>
            <w:r w:rsidRPr="002753DA">
              <w:rPr>
                <w:lang w:eastAsia="en-US"/>
              </w:rPr>
              <w:t>TAK</w:t>
            </w:r>
          </w:p>
        </w:tc>
        <w:tc>
          <w:tcPr>
            <w:tcW w:w="673" w:type="pct"/>
            <w:vAlign w:val="center"/>
          </w:tcPr>
          <w:p w:rsidR="004E3994" w:rsidRPr="002753DA" w:rsidRDefault="004E3994" w:rsidP="002434AF">
            <w:pPr>
              <w:overflowPunct w:val="0"/>
              <w:spacing w:after="0"/>
              <w:ind w:left="234" w:firstLine="0"/>
              <w:jc w:val="center"/>
              <w:rPr>
                <w:lang w:eastAsia="en-US"/>
              </w:rPr>
            </w:pPr>
            <w:r>
              <w:rPr>
                <w:lang w:eastAsia="en-US"/>
              </w:rPr>
              <w:t>........</w:t>
            </w:r>
          </w:p>
        </w:tc>
      </w:tr>
    </w:tbl>
    <w:p w:rsidR="004E3994" w:rsidRPr="002753DA" w:rsidRDefault="004E3994" w:rsidP="00333C25">
      <w:pPr>
        <w:suppressAutoHyphens w:val="0"/>
        <w:spacing w:after="0" w:line="240" w:lineRule="auto"/>
        <w:ind w:firstLine="0"/>
        <w:jc w:val="left"/>
      </w:pPr>
    </w:p>
    <w:p w:rsidR="004E3994" w:rsidRPr="002753DA" w:rsidRDefault="004E3994" w:rsidP="00DA7071">
      <w:pPr>
        <w:pStyle w:val="Nagwek2"/>
        <w:numPr>
          <w:ilvl w:val="0"/>
          <w:numId w:val="4"/>
        </w:numPr>
      </w:pPr>
      <w:bookmarkStart w:id="5" w:name="_Toc531254828"/>
      <w:r w:rsidRPr="002753DA">
        <w:t>Wymagania dla modułu Elektronicznej Dokumentacji Medycznej</w:t>
      </w:r>
      <w:bookmarkEnd w:id="5"/>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95"/>
        <w:gridCol w:w="5402"/>
        <w:gridCol w:w="1577"/>
        <w:gridCol w:w="1576"/>
      </w:tblGrid>
      <w:tr w:rsidR="004E3994" w:rsidRPr="002753DA">
        <w:trPr>
          <w:trHeight w:hRule="exact" w:val="2136"/>
          <w:tblHeader/>
        </w:trPr>
        <w:tc>
          <w:tcPr>
            <w:tcW w:w="325" w:type="pct"/>
            <w:shd w:val="clear" w:color="auto" w:fill="E7E6E6"/>
            <w:vAlign w:val="center"/>
          </w:tcPr>
          <w:p w:rsidR="004E3994" w:rsidRPr="002753DA" w:rsidRDefault="004E3994" w:rsidP="002D40B7">
            <w:pPr>
              <w:pStyle w:val="Tabela1a"/>
              <w:spacing w:before="0" w:after="0" w:line="276" w:lineRule="auto"/>
              <w:ind w:left="244" w:hanging="142"/>
              <w:jc w:val="center"/>
              <w:rPr>
                <w:rFonts w:cs="Arial"/>
                <w:b/>
                <w:bCs/>
                <w:sz w:val="20"/>
                <w:szCs w:val="20"/>
              </w:rPr>
            </w:pPr>
            <w:bookmarkStart w:id="6" w:name="_Hlk511291965"/>
            <w:r w:rsidRPr="002753DA">
              <w:rPr>
                <w:rFonts w:cs="Arial"/>
                <w:b/>
                <w:bCs/>
                <w:sz w:val="20"/>
                <w:szCs w:val="20"/>
              </w:rPr>
              <w:t>Lp.</w:t>
            </w:r>
          </w:p>
        </w:tc>
        <w:tc>
          <w:tcPr>
            <w:tcW w:w="2952" w:type="pct"/>
            <w:shd w:val="clear" w:color="auto" w:fill="E7E6E6"/>
            <w:vAlign w:val="center"/>
          </w:tcPr>
          <w:p w:rsidR="004E3994" w:rsidRPr="002753DA" w:rsidRDefault="004E3994" w:rsidP="002D40B7">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1" w:type="pct"/>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sidRPr="008A3FA8">
              <w:rPr>
                <w:rFonts w:cs="Arial"/>
                <w:b/>
                <w:bCs/>
                <w:sz w:val="14"/>
                <w:szCs w:val="14"/>
                <w:lang w:eastAsia="en-US"/>
              </w:rPr>
              <w:t>Odpowiedź Wykonawcy TAK/</w:t>
            </w:r>
            <w:proofErr w:type="gramStart"/>
            <w:r w:rsidRPr="008A3FA8">
              <w:rPr>
                <w:rFonts w:cs="Arial"/>
                <w:b/>
                <w:bCs/>
                <w:sz w:val="14"/>
                <w:szCs w:val="14"/>
                <w:lang w:eastAsia="en-US"/>
              </w:rPr>
              <w:t>NIE  na</w:t>
            </w:r>
            <w:proofErr w:type="gramEnd"/>
            <w:r w:rsidRPr="008A3FA8">
              <w:rPr>
                <w:rFonts w:cs="Arial"/>
                <w:b/>
                <w:bCs/>
                <w:sz w:val="14"/>
                <w:szCs w:val="14"/>
                <w:lang w:eastAsia="en-US"/>
              </w:rPr>
              <w:t xml:space="preserve"> wymaganie dostępności funkcjonalności na etapie składania oferty</w:t>
            </w:r>
          </w:p>
        </w:tc>
      </w:tr>
      <w:tr w:rsidR="004E3994" w:rsidRPr="002753DA">
        <w:trPr>
          <w:trHeight w:hRule="exact" w:val="680"/>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archiwizacji dokumentacji medycznej w postaci elektronicznej.</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900"/>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archiwizacji dokumentów złożonych, wieloczęściowych i przyrostowych tj. księgi</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1260"/>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Możliwość automatycznej rejestracji dokumentów elektronicznych generowanych przez system medyczny </w:t>
            </w:r>
            <w:r w:rsidRPr="002753DA">
              <w:br/>
              <w:t>w repozytorium dokumentacji elektronicznej</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sidRPr="002753DA">
              <w:t>TAK</w:t>
            </w:r>
          </w:p>
        </w:tc>
      </w:tr>
      <w:tr w:rsidR="004E3994" w:rsidRPr="002753DA">
        <w:trPr>
          <w:trHeight w:hRule="exact" w:val="1133"/>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rejestracji dokumentów elektronicznych utworzonych poza systemem HIS, manualna rejestracja dokumentów zewnętrznych</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751"/>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Dostęp do całości dokumentacji przechowywanej w EDM z poziomu wbudowanych w systemy medyczne mechanizmów</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53"/>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exportu/importu dokumentu elektronicznego do/z pliku w formacie XML</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sidRPr="002753DA">
              <w:t>TAK</w:t>
            </w:r>
          </w:p>
        </w:tc>
      </w:tr>
      <w:tr w:rsidR="004E3994" w:rsidRPr="002753DA">
        <w:trPr>
          <w:trHeight w:hRule="exact" w:val="782"/>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złożenia podpisu elektronicznego na dokumencie oraz na zbiorze dokumentów</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767"/>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złożenia podpisu elektronicznego na zbiorze dokumentów</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sidRPr="002753DA">
              <w:t>TAK</w:t>
            </w:r>
          </w:p>
        </w:tc>
      </w:tr>
      <w:tr w:rsidR="004E3994" w:rsidRPr="002753DA">
        <w:trPr>
          <w:trHeight w:hRule="exact" w:val="560"/>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znakowania czasem dokumentu</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60"/>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Możliwość wykonania kontrasygnaty </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889"/>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wydruku dokumentu</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35"/>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wyszukiwania dokumentów za pomocą zaawansowanych kryteriów oraz meta danych.</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38"/>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wersjonowania przechowywanych dokumentów z dostępem do pełnej historii poprzednich wersji.</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32"/>
        </w:trPr>
        <w:tc>
          <w:tcPr>
            <w:tcW w:w="3277" w:type="pct"/>
            <w:gridSpan w:val="2"/>
            <w:vAlign w:val="center"/>
          </w:tcPr>
          <w:p w:rsidR="004E3994" w:rsidRPr="002753DA" w:rsidRDefault="004E3994" w:rsidP="003421A5">
            <w:pPr>
              <w:spacing w:after="0"/>
              <w:ind w:left="113" w:firstLine="0"/>
              <w:jc w:val="left"/>
              <w:rPr>
                <w:b/>
                <w:bCs/>
              </w:rPr>
            </w:pPr>
            <w:r w:rsidRPr="002753DA">
              <w:rPr>
                <w:b/>
                <w:bCs/>
              </w:rPr>
              <w:t>Repozytorium EDM musi umożliwiać:</w:t>
            </w:r>
          </w:p>
        </w:tc>
        <w:tc>
          <w:tcPr>
            <w:tcW w:w="862" w:type="pct"/>
            <w:tcBorders>
              <w:tl2br w:val="single" w:sz="4" w:space="0" w:color="000000"/>
              <w:tr2bl w:val="single" w:sz="4" w:space="0" w:color="000000"/>
            </w:tcBorders>
            <w:vAlign w:val="center"/>
          </w:tcPr>
          <w:p w:rsidR="004E3994" w:rsidRPr="002753DA" w:rsidRDefault="004E3994" w:rsidP="00D837AE">
            <w:pPr>
              <w:shd w:val="clear" w:color="auto" w:fill="FFFFFF"/>
              <w:spacing w:after="0"/>
              <w:ind w:left="113" w:firstLine="0"/>
              <w:jc w:val="center"/>
            </w:pPr>
          </w:p>
        </w:tc>
        <w:tc>
          <w:tcPr>
            <w:tcW w:w="861" w:type="pct"/>
            <w:tcBorders>
              <w:tl2br w:val="single" w:sz="4" w:space="0" w:color="000000"/>
              <w:tr2bl w:val="single" w:sz="4" w:space="0" w:color="000000"/>
            </w:tcBorders>
            <w:vAlign w:val="center"/>
          </w:tcPr>
          <w:p w:rsidR="004E3994" w:rsidRPr="002753DA" w:rsidRDefault="004E3994" w:rsidP="00D837AE">
            <w:pPr>
              <w:shd w:val="clear" w:color="auto" w:fill="FFFFFF"/>
              <w:spacing w:after="0"/>
              <w:ind w:left="113" w:firstLine="0"/>
              <w:jc w:val="center"/>
            </w:pPr>
          </w:p>
        </w:tc>
      </w:tr>
      <w:tr w:rsidR="004E3994" w:rsidRPr="002753DA">
        <w:trPr>
          <w:trHeight w:hRule="exact" w:val="733"/>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 - rejestrację dokumentu</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31"/>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 - pobieranie dokumentów w formacie XML</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39"/>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 - pobieranie dokumentów w formacie PDF</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30"/>
        </w:trPr>
        <w:tc>
          <w:tcPr>
            <w:tcW w:w="3277" w:type="pct"/>
            <w:gridSpan w:val="2"/>
            <w:vAlign w:val="center"/>
          </w:tcPr>
          <w:p w:rsidR="004E3994" w:rsidRPr="002753DA" w:rsidRDefault="004E3994" w:rsidP="003421A5">
            <w:pPr>
              <w:spacing w:after="0"/>
              <w:ind w:left="113" w:firstLine="0"/>
              <w:jc w:val="left"/>
              <w:rPr>
                <w:b/>
                <w:bCs/>
              </w:rPr>
            </w:pPr>
            <w:r w:rsidRPr="002753DA">
              <w:rPr>
                <w:b/>
                <w:bCs/>
              </w:rPr>
              <w:t>Repozytorium EDM musi współdzielić z SIM:</w:t>
            </w:r>
          </w:p>
        </w:tc>
        <w:tc>
          <w:tcPr>
            <w:tcW w:w="862" w:type="pct"/>
            <w:tcBorders>
              <w:tl2br w:val="single" w:sz="4" w:space="0" w:color="000000"/>
              <w:tr2bl w:val="single" w:sz="4" w:space="0" w:color="000000"/>
            </w:tcBorders>
            <w:vAlign w:val="center"/>
          </w:tcPr>
          <w:p w:rsidR="004E3994" w:rsidRPr="002753DA" w:rsidRDefault="004E3994" w:rsidP="00D837AE">
            <w:pPr>
              <w:shd w:val="clear" w:color="auto" w:fill="FFFFFF"/>
              <w:spacing w:after="0"/>
              <w:ind w:left="113" w:firstLine="0"/>
              <w:jc w:val="center"/>
            </w:pPr>
          </w:p>
        </w:tc>
        <w:tc>
          <w:tcPr>
            <w:tcW w:w="861" w:type="pct"/>
            <w:tcBorders>
              <w:tl2br w:val="single" w:sz="4" w:space="0" w:color="000000"/>
              <w:tr2bl w:val="single" w:sz="4" w:space="0" w:color="000000"/>
            </w:tcBorders>
            <w:vAlign w:val="center"/>
          </w:tcPr>
          <w:p w:rsidR="004E3994" w:rsidRPr="002753DA" w:rsidRDefault="004E3994" w:rsidP="00D837AE">
            <w:pPr>
              <w:shd w:val="clear" w:color="auto" w:fill="FFFFFF"/>
              <w:spacing w:after="0"/>
              <w:ind w:left="113" w:firstLine="0"/>
              <w:jc w:val="center"/>
            </w:pPr>
          </w:p>
        </w:tc>
      </w:tr>
      <w:tr w:rsidR="004E3994" w:rsidRPr="002753DA">
        <w:trPr>
          <w:trHeight w:hRule="exact" w:val="732"/>
        </w:trPr>
        <w:tc>
          <w:tcPr>
            <w:tcW w:w="325" w:type="pct"/>
            <w:vAlign w:val="center"/>
          </w:tcPr>
          <w:p w:rsidR="004E3994" w:rsidRPr="002753DA" w:rsidRDefault="004E3994" w:rsidP="00DA7071">
            <w:pPr>
              <w:pStyle w:val="Tekstkomentarza"/>
              <w:numPr>
                <w:ilvl w:val="0"/>
                <w:numId w:val="7"/>
              </w:numPr>
              <w:suppressAutoHyphens w:val="0"/>
              <w:spacing w:after="0"/>
              <w:ind w:left="244" w:hanging="142"/>
              <w:jc w:val="center"/>
              <w:rPr>
                <w:rFonts w:cs="Arial"/>
              </w:rPr>
            </w:pPr>
          </w:p>
        </w:tc>
        <w:tc>
          <w:tcPr>
            <w:tcW w:w="2952" w:type="pct"/>
            <w:vAlign w:val="center"/>
          </w:tcPr>
          <w:p w:rsidR="004E3994" w:rsidRPr="002753DA" w:rsidRDefault="004E3994" w:rsidP="003421A5">
            <w:pPr>
              <w:spacing w:after="0"/>
              <w:ind w:left="113" w:firstLine="0"/>
              <w:jc w:val="left"/>
            </w:pPr>
            <w:r w:rsidRPr="002753DA">
              <w:t xml:space="preserve"> - słownik jednostek organizacyjnych</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766"/>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 - rejestr użytkowników</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740"/>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 - rejestr pacjentów</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901"/>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System uprawnień pozwalający na precyzyjne definiowanie obszarów dostępnych dla danego użytkownika pełniącego określoną rolę.</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1782"/>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zarządzania uprawnieniami dostępu do określonych operacji w repozytorium. Przykłady uprawnień systemowych: uruchomienie systemu, zarządzanie uprawnieniami użytkowników, zarządzanie parametrami konfiguracyjnymi, zarządzanie typami dokumentów.</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2253"/>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Możliwość zarządzania uprawnieniami do wykonywania operacji na poszczególnych typach dokumentów w ramach całej placówki lub poszczególnych jednostek organizacyjnych. Przykłady uprawnień do dokumentów: dodawanie dokumentów do repozytorium, odczyt dokumentu, podpisywanie </w:t>
            </w:r>
            <w:proofErr w:type="gramStart"/>
            <w:r w:rsidRPr="002753DA">
              <w:t xml:space="preserve">dokumentu, , </w:t>
            </w:r>
            <w:proofErr w:type="gramEnd"/>
            <w:r w:rsidRPr="002753DA">
              <w:t>import i eksport dokumentu, anulowanie dokumentu, wydruk dokumentu itd.</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991"/>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definiowania nowych typów dokumentów obsługiwanych przez repozytorium dokumentów elektronicznych.</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531"/>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Indeksowane powinny być wszystkie wersje dokumentu</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53"/>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Indeks powinien uwzględniać rozdzielenie danych osobowych od danych medycznych</w:t>
            </w:r>
          </w:p>
        </w:tc>
        <w:tc>
          <w:tcPr>
            <w:tcW w:w="862" w:type="pct"/>
            <w:vAlign w:val="center"/>
          </w:tcPr>
          <w:p w:rsidR="004E3994" w:rsidRPr="002753DA" w:rsidRDefault="004E3994" w:rsidP="00D837AE">
            <w:pPr>
              <w:shd w:val="clear" w:color="auto" w:fill="FFFFFF"/>
              <w:spacing w:after="0"/>
              <w:ind w:left="113" w:firstLine="0"/>
              <w:jc w:val="center"/>
            </w:pPr>
            <w:r w:rsidRPr="002753DA">
              <w:t>TAK</w:t>
            </w:r>
          </w:p>
        </w:tc>
        <w:tc>
          <w:tcPr>
            <w:tcW w:w="86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1096"/>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Możliwość indeksowania dokumentów w celu łatwego jej wyszukiwania wg zadanych kryteriów</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1096"/>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Indeks dokumentacji powinien być zorientowany na informacje o dokumencie: autor, data </w:t>
            </w:r>
            <w:proofErr w:type="gramStart"/>
            <w:r w:rsidRPr="002753DA">
              <w:t xml:space="preserve">powstania, , </w:t>
            </w:r>
            <w:proofErr w:type="gramEnd"/>
            <w:r w:rsidRPr="002753DA">
              <w:t xml:space="preserve">typ, data powstania </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690"/>
        </w:trPr>
        <w:tc>
          <w:tcPr>
            <w:tcW w:w="3277" w:type="pct"/>
            <w:gridSpan w:val="2"/>
            <w:vAlign w:val="center"/>
          </w:tcPr>
          <w:p w:rsidR="004E3994" w:rsidRPr="002753DA" w:rsidRDefault="004E3994" w:rsidP="003421A5">
            <w:pPr>
              <w:spacing w:after="0"/>
              <w:ind w:left="113" w:firstLine="0"/>
              <w:jc w:val="left"/>
              <w:rPr>
                <w:b/>
                <w:bCs/>
              </w:rPr>
            </w:pPr>
            <w:r w:rsidRPr="002753DA">
              <w:rPr>
                <w:b/>
                <w:bCs/>
              </w:rPr>
              <w:t xml:space="preserve">System musi umożliwić udostępnianie dokumentacji: </w:t>
            </w:r>
            <w:r w:rsidRPr="002753DA">
              <w:rPr>
                <w:b/>
                <w:bCs/>
              </w:rPr>
              <w:br/>
            </w:r>
          </w:p>
        </w:tc>
        <w:tc>
          <w:tcPr>
            <w:tcW w:w="862" w:type="pct"/>
            <w:tcBorders>
              <w:tl2br w:val="single" w:sz="4" w:space="0" w:color="auto"/>
              <w:tr2bl w:val="single" w:sz="4" w:space="0" w:color="auto"/>
            </w:tcBorders>
            <w:vAlign w:val="center"/>
          </w:tcPr>
          <w:p w:rsidR="004E3994" w:rsidRPr="002753DA" w:rsidRDefault="004E3994" w:rsidP="00DA6BAC">
            <w:pPr>
              <w:spacing w:after="0"/>
              <w:ind w:left="113" w:firstLine="0"/>
              <w:jc w:val="center"/>
            </w:pPr>
          </w:p>
        </w:tc>
        <w:tc>
          <w:tcPr>
            <w:tcW w:w="861" w:type="pct"/>
            <w:tcBorders>
              <w:tl2br w:val="single" w:sz="4" w:space="0" w:color="auto"/>
              <w:tr2bl w:val="single" w:sz="4" w:space="0" w:color="auto"/>
            </w:tcBorders>
            <w:vAlign w:val="center"/>
          </w:tcPr>
          <w:p w:rsidR="004E3994" w:rsidRPr="002753DA" w:rsidRDefault="004E3994" w:rsidP="00DA6BAC">
            <w:pPr>
              <w:spacing w:after="0"/>
              <w:ind w:left="113" w:firstLine="0"/>
              <w:jc w:val="center"/>
            </w:pPr>
          </w:p>
        </w:tc>
      </w:tr>
      <w:tr w:rsidR="004E3994" w:rsidRPr="002753DA">
        <w:trPr>
          <w:trHeight w:hRule="exact" w:val="1096"/>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 w celu realizacji procesów </w:t>
            </w:r>
            <w:proofErr w:type="gramStart"/>
            <w:r w:rsidRPr="002753DA">
              <w:t>diagnostyczno-</w:t>
            </w:r>
            <w:r w:rsidRPr="002753DA">
              <w:br/>
              <w:t xml:space="preserve">  terapeutycznych</w:t>
            </w:r>
            <w:proofErr w:type="gramEnd"/>
            <w:r w:rsidRPr="002753DA">
              <w:t xml:space="preserve"> w ZOZ</w:t>
            </w:r>
          </w:p>
        </w:tc>
        <w:tc>
          <w:tcPr>
            <w:tcW w:w="862" w:type="pct"/>
            <w:vAlign w:val="center"/>
          </w:tcPr>
          <w:p w:rsidR="004E3994" w:rsidRPr="002753DA" w:rsidRDefault="004E3994" w:rsidP="00DA6BAC">
            <w:pPr>
              <w:spacing w:after="0"/>
              <w:ind w:left="113" w:firstLine="0"/>
              <w:jc w:val="center"/>
            </w:pPr>
            <w:r w:rsidRPr="002753DA">
              <w:t>TAK</w:t>
            </w:r>
          </w:p>
        </w:tc>
        <w:tc>
          <w:tcPr>
            <w:tcW w:w="861" w:type="pct"/>
            <w:vAlign w:val="center"/>
          </w:tcPr>
          <w:p w:rsidR="004E3994" w:rsidRPr="002753DA" w:rsidRDefault="004E3994" w:rsidP="00DA6BAC">
            <w:pPr>
              <w:spacing w:after="0"/>
              <w:ind w:left="113" w:firstLine="0"/>
              <w:jc w:val="center"/>
            </w:pPr>
            <w:r>
              <w:rPr>
                <w:lang w:eastAsia="en-US"/>
              </w:rPr>
              <w:t>........</w:t>
            </w:r>
          </w:p>
        </w:tc>
      </w:tr>
      <w:tr w:rsidR="004E3994" w:rsidRPr="002753DA">
        <w:trPr>
          <w:trHeight w:hRule="exact" w:val="381"/>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 - pacjentom i ich opiekunom</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381"/>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 - podmiotom upoważnionym np. prokurator</w:t>
            </w:r>
          </w:p>
        </w:tc>
        <w:tc>
          <w:tcPr>
            <w:tcW w:w="862" w:type="pct"/>
            <w:vAlign w:val="center"/>
          </w:tcPr>
          <w:p w:rsidR="004E3994" w:rsidRPr="002753DA" w:rsidRDefault="004E3994" w:rsidP="00D837AE">
            <w:pPr>
              <w:spacing w:after="0"/>
              <w:ind w:left="113" w:firstLine="0"/>
              <w:jc w:val="center"/>
            </w:pPr>
            <w:r w:rsidRPr="002753DA">
              <w:t>TAK</w:t>
            </w:r>
          </w:p>
        </w:tc>
        <w:tc>
          <w:tcPr>
            <w:tcW w:w="86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600"/>
        </w:trPr>
        <w:tc>
          <w:tcPr>
            <w:tcW w:w="3277" w:type="pct"/>
            <w:gridSpan w:val="2"/>
            <w:vAlign w:val="center"/>
          </w:tcPr>
          <w:p w:rsidR="004E3994" w:rsidRPr="002753DA" w:rsidRDefault="004E3994" w:rsidP="003421A5">
            <w:pPr>
              <w:spacing w:after="0"/>
              <w:ind w:left="113" w:firstLine="0"/>
              <w:jc w:val="left"/>
              <w:rPr>
                <w:b/>
                <w:bCs/>
              </w:rPr>
            </w:pPr>
            <w:r w:rsidRPr="002753DA">
              <w:rPr>
                <w:b/>
                <w:bCs/>
              </w:rPr>
              <w:t>System powinien umożliwiać wymianę dokumentacji medycznej w ramach Systemu Informacji Medycznej:</w:t>
            </w:r>
          </w:p>
        </w:tc>
        <w:tc>
          <w:tcPr>
            <w:tcW w:w="862" w:type="pct"/>
            <w:tcBorders>
              <w:tl2br w:val="single" w:sz="4" w:space="0" w:color="auto"/>
              <w:tr2bl w:val="single" w:sz="4" w:space="0" w:color="auto"/>
            </w:tcBorders>
            <w:vAlign w:val="center"/>
          </w:tcPr>
          <w:p w:rsidR="004E3994" w:rsidRPr="002753DA" w:rsidRDefault="004E3994" w:rsidP="00D837AE">
            <w:pPr>
              <w:spacing w:after="0"/>
              <w:ind w:left="113" w:firstLine="0"/>
              <w:jc w:val="center"/>
            </w:pPr>
          </w:p>
        </w:tc>
        <w:tc>
          <w:tcPr>
            <w:tcW w:w="861" w:type="pct"/>
            <w:tcBorders>
              <w:tl2br w:val="single" w:sz="4" w:space="0" w:color="auto"/>
              <w:tr2bl w:val="single" w:sz="4" w:space="0" w:color="auto"/>
            </w:tcBorders>
            <w:vAlign w:val="center"/>
          </w:tcPr>
          <w:p w:rsidR="004E3994" w:rsidRPr="002753DA" w:rsidRDefault="004E3994" w:rsidP="00D837AE">
            <w:pPr>
              <w:spacing w:after="0"/>
              <w:ind w:left="113" w:firstLine="0"/>
              <w:jc w:val="center"/>
            </w:pPr>
          </w:p>
        </w:tc>
      </w:tr>
      <w:tr w:rsidR="004E3994" w:rsidRPr="002753DA">
        <w:trPr>
          <w:trHeight w:hRule="exact" w:val="381"/>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xml:space="preserve"> - za pośrednictwem systemów regionalnych</w:t>
            </w:r>
          </w:p>
        </w:tc>
        <w:tc>
          <w:tcPr>
            <w:tcW w:w="862"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1496"/>
        </w:trPr>
        <w:tc>
          <w:tcPr>
            <w:tcW w:w="325" w:type="pct"/>
            <w:vAlign w:val="center"/>
          </w:tcPr>
          <w:p w:rsidR="004E3994" w:rsidRPr="002753DA" w:rsidRDefault="004E3994" w:rsidP="00DA7071">
            <w:pPr>
              <w:pStyle w:val="Tabela1"/>
              <w:numPr>
                <w:ilvl w:val="0"/>
                <w:numId w:val="7"/>
              </w:numPr>
              <w:spacing w:after="0" w:line="276" w:lineRule="auto"/>
              <w:ind w:left="244" w:hanging="142"/>
              <w:jc w:val="center"/>
              <w:rPr>
                <w:rFonts w:cs="Arial"/>
                <w:sz w:val="20"/>
                <w:szCs w:val="20"/>
              </w:rPr>
            </w:pPr>
          </w:p>
        </w:tc>
        <w:tc>
          <w:tcPr>
            <w:tcW w:w="2952" w:type="pct"/>
            <w:vAlign w:val="center"/>
          </w:tcPr>
          <w:p w:rsidR="004E3994" w:rsidRPr="002753DA" w:rsidRDefault="004E3994" w:rsidP="003421A5">
            <w:pPr>
              <w:spacing w:after="0"/>
              <w:ind w:left="113" w:firstLine="0"/>
              <w:jc w:val="left"/>
            </w:pPr>
            <w:r w:rsidRPr="002753DA">
              <w:t>- z wykorzystaniem platformy P1, potwierdzenia IHE</w:t>
            </w:r>
          </w:p>
          <w:p w:rsidR="004E3994" w:rsidRPr="002753DA" w:rsidRDefault="004E3994" w:rsidP="00B32113">
            <w:pPr>
              <w:spacing w:after="0"/>
              <w:ind w:left="113" w:firstLine="0"/>
              <w:jc w:val="left"/>
            </w:pPr>
          </w:p>
        </w:tc>
        <w:tc>
          <w:tcPr>
            <w:tcW w:w="862"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bookmarkEnd w:id="6"/>
    </w:tbl>
    <w:p w:rsidR="004E3994" w:rsidRPr="002753DA" w:rsidRDefault="004E3994" w:rsidP="00056F02">
      <w:pPr>
        <w:pStyle w:val="Nagwek2"/>
        <w:tabs>
          <w:tab w:val="clear" w:pos="0"/>
        </w:tabs>
        <w:ind w:left="0" w:firstLine="0"/>
      </w:pPr>
    </w:p>
    <w:p w:rsidR="004E3994" w:rsidRPr="002753DA" w:rsidRDefault="004E3994">
      <w:pPr>
        <w:suppressAutoHyphens w:val="0"/>
        <w:spacing w:after="0" w:line="240" w:lineRule="auto"/>
        <w:ind w:firstLine="0"/>
        <w:jc w:val="left"/>
        <w:rPr>
          <w:b/>
          <w:bCs/>
          <w:u w:val="single"/>
        </w:rPr>
      </w:pPr>
      <w:r w:rsidRPr="002753DA">
        <w:br w:type="page"/>
      </w:r>
    </w:p>
    <w:p w:rsidR="004E3994" w:rsidRPr="002753DA" w:rsidRDefault="004E3994" w:rsidP="00056F02">
      <w:pPr>
        <w:pStyle w:val="Nagwek2"/>
        <w:tabs>
          <w:tab w:val="clear" w:pos="0"/>
        </w:tabs>
        <w:ind w:left="0" w:firstLine="0"/>
      </w:pPr>
    </w:p>
    <w:p w:rsidR="004E3994" w:rsidRPr="002753DA" w:rsidRDefault="004E3994" w:rsidP="00DA7071">
      <w:pPr>
        <w:pStyle w:val="Nagwek2"/>
        <w:numPr>
          <w:ilvl w:val="0"/>
          <w:numId w:val="4"/>
        </w:numPr>
      </w:pPr>
      <w:bookmarkStart w:id="7" w:name="_Toc531254829"/>
      <w:r w:rsidRPr="002753DA">
        <w:t>Wymagania dla modułu Izba Przyjęć</w:t>
      </w:r>
      <w:bookmarkEnd w:id="7"/>
    </w:p>
    <w:tbl>
      <w:tblPr>
        <w:tblW w:w="5001"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67"/>
        <w:gridCol w:w="5402"/>
        <w:gridCol w:w="26"/>
        <w:gridCol w:w="1552"/>
        <w:gridCol w:w="26"/>
        <w:gridCol w:w="1552"/>
        <w:gridCol w:w="27"/>
      </w:tblGrid>
      <w:tr w:rsidR="004E3994" w:rsidRPr="002753DA">
        <w:trPr>
          <w:gridAfter w:val="1"/>
          <w:wAfter w:w="15" w:type="pct"/>
          <w:trHeight w:hRule="exact" w:val="2149"/>
          <w:tblHeader/>
        </w:trPr>
        <w:tc>
          <w:tcPr>
            <w:tcW w:w="310"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D40B7">
            <w:pPr>
              <w:pStyle w:val="Tabela1a"/>
              <w:spacing w:before="0" w:after="0" w:line="276" w:lineRule="auto"/>
              <w:ind w:left="244" w:hanging="142"/>
              <w:jc w:val="center"/>
              <w:rPr>
                <w:rFonts w:cs="Arial"/>
                <w:b/>
                <w:bCs/>
                <w:sz w:val="20"/>
                <w:szCs w:val="20"/>
              </w:rPr>
            </w:pPr>
            <w:bookmarkStart w:id="8" w:name="_Hlk511292490"/>
            <w:r w:rsidRPr="002753DA">
              <w:rPr>
                <w:rFonts w:cs="Arial"/>
                <w:b/>
                <w:bCs/>
                <w:sz w:val="20"/>
                <w:szCs w:val="20"/>
              </w:rPr>
              <w:t>Lp.</w:t>
            </w:r>
          </w:p>
        </w:tc>
        <w:tc>
          <w:tcPr>
            <w:tcW w:w="2951"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D40B7">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gridSpan w:val="2"/>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864BB7">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2" w:type="pct"/>
            <w:gridSpan w:val="2"/>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864BB7">
            <w:pPr>
              <w:pStyle w:val="Tabela1"/>
              <w:spacing w:before="0" w:after="0" w:line="276" w:lineRule="auto"/>
              <w:jc w:val="center"/>
              <w:rPr>
                <w:rFonts w:cs="Arial"/>
                <w:b/>
                <w:bCs/>
                <w:sz w:val="20"/>
                <w:szCs w:val="20"/>
              </w:rPr>
            </w:pPr>
            <w:r w:rsidRPr="008A3FA8">
              <w:rPr>
                <w:rFonts w:cs="Arial"/>
                <w:b/>
                <w:bCs/>
                <w:sz w:val="14"/>
                <w:szCs w:val="14"/>
                <w:lang w:eastAsia="en-US"/>
              </w:rPr>
              <w:t>Odpowiedź Wykonawcy TAK/</w:t>
            </w:r>
            <w:proofErr w:type="gramStart"/>
            <w:r w:rsidRPr="008A3FA8">
              <w:rPr>
                <w:rFonts w:cs="Arial"/>
                <w:b/>
                <w:bCs/>
                <w:sz w:val="14"/>
                <w:szCs w:val="14"/>
                <w:lang w:eastAsia="en-US"/>
              </w:rPr>
              <w:t>NIE  na</w:t>
            </w:r>
            <w:proofErr w:type="gramEnd"/>
            <w:r w:rsidRPr="008A3FA8">
              <w:rPr>
                <w:rFonts w:cs="Arial"/>
                <w:b/>
                <w:bCs/>
                <w:sz w:val="14"/>
                <w:szCs w:val="14"/>
                <w:lang w:eastAsia="en-US"/>
              </w:rPr>
              <w:t xml:space="preserve"> wymaganie dostępności funkcjonalności na etapie składania oferty</w:t>
            </w:r>
          </w:p>
        </w:tc>
      </w:tr>
      <w:tr w:rsidR="004E3994" w:rsidRPr="002753DA">
        <w:trPr>
          <w:trHeight w:hRule="exact" w:val="540"/>
        </w:trPr>
        <w:tc>
          <w:tcPr>
            <w:tcW w:w="3275" w:type="pct"/>
            <w:gridSpan w:val="3"/>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421A5">
            <w:pPr>
              <w:pStyle w:val="Tabela1"/>
              <w:spacing w:line="276" w:lineRule="auto"/>
              <w:ind w:right="50"/>
              <w:jc w:val="both"/>
              <w:rPr>
                <w:rFonts w:cs="Arial"/>
                <w:b/>
                <w:bCs/>
                <w:sz w:val="20"/>
                <w:szCs w:val="20"/>
              </w:rPr>
            </w:pPr>
            <w:r w:rsidRPr="002753DA">
              <w:rPr>
                <w:rFonts w:cs="Arial"/>
                <w:b/>
                <w:bCs/>
                <w:sz w:val="20"/>
                <w:szCs w:val="20"/>
              </w:rPr>
              <w:t>Rejestracja Pacjenta - możliwość nanoszenia minimalnego zakresu danych pacjenta:</w:t>
            </w:r>
          </w:p>
        </w:tc>
        <w:tc>
          <w:tcPr>
            <w:tcW w:w="862" w:type="pct"/>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864BB7">
            <w:pPr>
              <w:shd w:val="clear" w:color="auto" w:fill="FFFFFF"/>
              <w:jc w:val="center"/>
            </w:pPr>
          </w:p>
        </w:tc>
        <w:tc>
          <w:tcPr>
            <w:tcW w:w="863" w:type="pct"/>
            <w:gridSpan w:val="2"/>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864BB7">
            <w:pPr>
              <w:shd w:val="clear" w:color="auto" w:fill="FFFFFF"/>
              <w:jc w:val="center"/>
            </w:pPr>
          </w:p>
        </w:tc>
      </w:tr>
      <w:tr w:rsidR="004E3994" w:rsidRPr="002753DA">
        <w:trPr>
          <w:gridAfter w:val="1"/>
          <w:wAfter w:w="15" w:type="pct"/>
          <w:trHeight w:hRule="exact" w:val="314"/>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92" w:hanging="9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dane</w:t>
            </w:r>
            <w:proofErr w:type="gramEnd"/>
            <w:r w:rsidRPr="002753DA">
              <w:rPr>
                <w:rFonts w:cs="Arial"/>
                <w:sz w:val="20"/>
                <w:szCs w:val="20"/>
              </w:rPr>
              <w:t xml:space="preserve"> osobowe,</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275"/>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dane</w:t>
            </w:r>
            <w:proofErr w:type="gramEnd"/>
            <w:r w:rsidRPr="002753DA">
              <w:rPr>
                <w:rFonts w:cs="Arial"/>
                <w:sz w:val="20"/>
                <w:szCs w:val="20"/>
              </w:rPr>
              <w:t xml:space="preserve"> adresowe, tymczasowe dane adresowe,</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280"/>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dane</w:t>
            </w:r>
            <w:proofErr w:type="gramEnd"/>
            <w:r w:rsidRPr="002753DA">
              <w:rPr>
                <w:rFonts w:cs="Arial"/>
                <w:sz w:val="20"/>
                <w:szCs w:val="20"/>
              </w:rPr>
              <w:t xml:space="preserve"> o rodzinie,</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297"/>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dane</w:t>
            </w:r>
            <w:proofErr w:type="gramEnd"/>
            <w:r w:rsidRPr="002753DA">
              <w:rPr>
                <w:rFonts w:cs="Arial"/>
                <w:sz w:val="20"/>
                <w:szCs w:val="20"/>
              </w:rPr>
              <w:t xml:space="preserve"> o ubezpieczycielu, płatniku,</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274"/>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dane</w:t>
            </w:r>
            <w:proofErr w:type="gramEnd"/>
            <w:r w:rsidRPr="002753DA">
              <w:rPr>
                <w:rFonts w:cs="Arial"/>
                <w:sz w:val="20"/>
                <w:szCs w:val="20"/>
              </w:rPr>
              <w:t xml:space="preserve"> o zatrudnieniu.</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274"/>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zapisania pacjentów NN</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865"/>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 xml:space="preserve">Prowadzenie rejestru (skorowidza) pacjenta </w:t>
            </w:r>
            <w:r w:rsidRPr="002753DA">
              <w:rPr>
                <w:rFonts w:cs="Arial"/>
                <w:sz w:val="20"/>
                <w:szCs w:val="20"/>
              </w:rPr>
              <w:br/>
              <w:t xml:space="preserve">z możliwością przeglądu danych archiwalnych </w:t>
            </w:r>
            <w:r w:rsidRPr="002753DA">
              <w:rPr>
                <w:rFonts w:cs="Arial"/>
                <w:sz w:val="20"/>
                <w:szCs w:val="20"/>
              </w:rPr>
              <w:br/>
              <w:t>z poszczególnych pobytów w szpitalu (rejestr pobytów).</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gridAfter w:val="1"/>
          <w:wAfter w:w="15" w:type="pct"/>
          <w:trHeight w:hRule="exact" w:val="5530"/>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E7E13" w:rsidRDefault="004E3994" w:rsidP="00AA6BA8">
            <w:pPr>
              <w:pStyle w:val="Tabela1"/>
              <w:spacing w:line="276" w:lineRule="auto"/>
              <w:ind w:right="50"/>
              <w:jc w:val="both"/>
              <w:rPr>
                <w:rFonts w:cs="Arial"/>
                <w:strike/>
                <w:sz w:val="20"/>
                <w:szCs w:val="20"/>
              </w:rPr>
            </w:pPr>
            <w:r w:rsidRPr="002E7E13">
              <w:rPr>
                <w:rFonts w:cs="Arial"/>
                <w:strike/>
                <w:sz w:val="20"/>
                <w:szCs w:val="20"/>
              </w:rPr>
              <w:t xml:space="preserve">Możliwość wyszukiwania pacjentów wg różnych parametrów, tj. </w:t>
            </w:r>
          </w:p>
          <w:p w:rsidR="004E3994" w:rsidRPr="002E7E13" w:rsidRDefault="004E3994" w:rsidP="00AA6BA8">
            <w:pPr>
              <w:pStyle w:val="Tabela1"/>
              <w:ind w:right="50"/>
              <w:rPr>
                <w:rFonts w:cs="Arial"/>
                <w:strike/>
                <w:sz w:val="20"/>
                <w:szCs w:val="20"/>
              </w:rPr>
            </w:pPr>
            <w:r w:rsidRPr="002E7E13">
              <w:rPr>
                <w:rFonts w:cs="Arial"/>
                <w:strike/>
                <w:sz w:val="20"/>
                <w:szCs w:val="20"/>
              </w:rPr>
              <w:t>* imię,</w:t>
            </w:r>
          </w:p>
          <w:p w:rsidR="004E3994" w:rsidRPr="002E7E13" w:rsidRDefault="004E3994" w:rsidP="00AA6BA8">
            <w:pPr>
              <w:pStyle w:val="Tabela1"/>
              <w:ind w:right="50"/>
              <w:rPr>
                <w:rFonts w:cs="Arial"/>
                <w:strike/>
                <w:sz w:val="20"/>
                <w:szCs w:val="20"/>
              </w:rPr>
            </w:pPr>
            <w:r w:rsidRPr="002E7E13">
              <w:rPr>
                <w:rFonts w:cs="Arial"/>
                <w:strike/>
                <w:sz w:val="20"/>
                <w:szCs w:val="20"/>
              </w:rPr>
              <w:t>* nazwisko,</w:t>
            </w:r>
          </w:p>
          <w:p w:rsidR="004E3994" w:rsidRPr="002E7E13" w:rsidRDefault="004E3994" w:rsidP="00AA6BA8">
            <w:pPr>
              <w:pStyle w:val="Tabela1"/>
              <w:ind w:right="50"/>
              <w:rPr>
                <w:rFonts w:cs="Arial"/>
                <w:strike/>
                <w:sz w:val="20"/>
                <w:szCs w:val="20"/>
              </w:rPr>
            </w:pPr>
            <w:r w:rsidRPr="002E7E13">
              <w:rPr>
                <w:rFonts w:cs="Arial"/>
                <w:strike/>
                <w:sz w:val="20"/>
                <w:szCs w:val="20"/>
              </w:rPr>
              <w:t>* identyfikator pacjenta w systemie informatycznym,</w:t>
            </w:r>
          </w:p>
          <w:p w:rsidR="004E3994" w:rsidRPr="002E7E13" w:rsidRDefault="004E3994" w:rsidP="00AA6BA8">
            <w:pPr>
              <w:pStyle w:val="Tabela1"/>
              <w:ind w:right="50"/>
              <w:rPr>
                <w:rFonts w:cs="Arial"/>
                <w:strike/>
                <w:sz w:val="20"/>
                <w:szCs w:val="20"/>
              </w:rPr>
            </w:pPr>
            <w:r w:rsidRPr="002E7E13">
              <w:rPr>
                <w:rFonts w:cs="Arial"/>
                <w:strike/>
                <w:sz w:val="20"/>
                <w:szCs w:val="20"/>
              </w:rPr>
              <w:t>* PESEL,</w:t>
            </w:r>
          </w:p>
          <w:p w:rsidR="004E3994" w:rsidRPr="002E7E13" w:rsidRDefault="004E3994" w:rsidP="00AA6BA8">
            <w:pPr>
              <w:pStyle w:val="Tabela1"/>
              <w:ind w:right="50"/>
              <w:rPr>
                <w:rFonts w:cs="Arial"/>
                <w:strike/>
                <w:sz w:val="20"/>
                <w:szCs w:val="20"/>
              </w:rPr>
            </w:pPr>
            <w:r w:rsidRPr="002E7E13">
              <w:rPr>
                <w:rFonts w:cs="Arial"/>
                <w:strike/>
                <w:sz w:val="20"/>
                <w:szCs w:val="20"/>
              </w:rPr>
              <w:t>* wiek,</w:t>
            </w:r>
          </w:p>
          <w:p w:rsidR="004E3994" w:rsidRPr="002E7E13" w:rsidRDefault="004E3994" w:rsidP="00AA6BA8">
            <w:pPr>
              <w:pStyle w:val="Tabela1"/>
              <w:ind w:right="50"/>
              <w:rPr>
                <w:rFonts w:cs="Arial"/>
                <w:strike/>
                <w:sz w:val="20"/>
                <w:szCs w:val="20"/>
              </w:rPr>
            </w:pPr>
            <w:r w:rsidRPr="002E7E13">
              <w:rPr>
                <w:rFonts w:cs="Arial"/>
                <w:strike/>
                <w:sz w:val="20"/>
                <w:szCs w:val="20"/>
              </w:rPr>
              <w:t>* płeć,</w:t>
            </w:r>
          </w:p>
          <w:p w:rsidR="004E3994" w:rsidRPr="002E7E13" w:rsidRDefault="004E3994" w:rsidP="00AA6BA8">
            <w:pPr>
              <w:pStyle w:val="Tabela1"/>
              <w:ind w:right="50"/>
              <w:rPr>
                <w:rFonts w:cs="Arial"/>
                <w:strike/>
                <w:sz w:val="20"/>
                <w:szCs w:val="20"/>
              </w:rPr>
            </w:pPr>
            <w:r w:rsidRPr="002E7E13">
              <w:rPr>
                <w:rFonts w:cs="Arial"/>
                <w:strike/>
                <w:sz w:val="20"/>
                <w:szCs w:val="20"/>
              </w:rPr>
              <w:t>* data urodzenia,</w:t>
            </w:r>
          </w:p>
          <w:p w:rsidR="004E3994" w:rsidRPr="002E7E13" w:rsidRDefault="004E3994" w:rsidP="00AA6BA8">
            <w:pPr>
              <w:pStyle w:val="Tabela1"/>
              <w:ind w:right="50"/>
              <w:rPr>
                <w:rFonts w:cs="Arial"/>
                <w:strike/>
                <w:sz w:val="20"/>
                <w:szCs w:val="20"/>
              </w:rPr>
            </w:pPr>
            <w:r w:rsidRPr="002E7E13">
              <w:rPr>
                <w:rFonts w:cs="Arial"/>
                <w:strike/>
                <w:sz w:val="20"/>
                <w:szCs w:val="20"/>
              </w:rPr>
              <w:t>* Numer Księgi Głównej,</w:t>
            </w:r>
          </w:p>
          <w:p w:rsidR="004E3994" w:rsidRPr="002E7E13" w:rsidRDefault="004E3994" w:rsidP="00AA6BA8">
            <w:pPr>
              <w:pStyle w:val="Tabela1"/>
              <w:spacing w:line="276" w:lineRule="auto"/>
              <w:ind w:right="50"/>
              <w:jc w:val="both"/>
              <w:rPr>
                <w:rFonts w:cs="Arial"/>
                <w:strike/>
                <w:sz w:val="20"/>
                <w:szCs w:val="20"/>
              </w:rPr>
            </w:pPr>
            <w:r w:rsidRPr="002E7E13">
              <w:rPr>
                <w:rFonts w:cs="Arial"/>
                <w:strike/>
                <w:sz w:val="20"/>
                <w:szCs w:val="20"/>
              </w:rPr>
              <w:t>* KOD ROZPOZNANIA</w:t>
            </w:r>
          </w:p>
          <w:p w:rsidR="004E3994" w:rsidRDefault="004E3994" w:rsidP="00AA6BA8">
            <w:pPr>
              <w:pStyle w:val="Tabela1"/>
              <w:spacing w:line="276" w:lineRule="auto"/>
              <w:ind w:right="50"/>
              <w:jc w:val="both"/>
              <w:rPr>
                <w:rFonts w:cs="Arial"/>
                <w:sz w:val="20"/>
                <w:szCs w:val="20"/>
              </w:rPr>
            </w:pPr>
            <w:r>
              <w:rPr>
                <w:rFonts w:cs="Arial"/>
                <w:sz w:val="20"/>
                <w:szCs w:val="20"/>
              </w:rPr>
              <w:t>ZMIANA NA:</w:t>
            </w:r>
          </w:p>
          <w:p w:rsidR="004E3994" w:rsidRPr="00094F45" w:rsidRDefault="004E3994" w:rsidP="00AA6BA8">
            <w:pPr>
              <w:pStyle w:val="Tabela1"/>
              <w:ind w:right="50"/>
              <w:rPr>
                <w:rFonts w:cs="Arial"/>
                <w:sz w:val="20"/>
                <w:szCs w:val="20"/>
                <w:highlight w:val="yellow"/>
              </w:rPr>
            </w:pPr>
            <w:r w:rsidRPr="00094F45">
              <w:rPr>
                <w:rFonts w:cs="Arial"/>
                <w:sz w:val="20"/>
                <w:szCs w:val="20"/>
                <w:highlight w:val="yellow"/>
              </w:rPr>
              <w:t xml:space="preserve">Możliwość wyszukiwania pacjentów wg różnych parametrów, tj. </w:t>
            </w:r>
          </w:p>
          <w:p w:rsidR="004E3994" w:rsidRPr="00094F45" w:rsidRDefault="004E3994" w:rsidP="00AA6BA8">
            <w:pPr>
              <w:pStyle w:val="Tabela1"/>
              <w:ind w:right="50"/>
              <w:rPr>
                <w:rFonts w:cs="Arial"/>
                <w:sz w:val="20"/>
                <w:szCs w:val="20"/>
                <w:highlight w:val="yellow"/>
              </w:rPr>
            </w:pPr>
            <w:r w:rsidRPr="00094F45">
              <w:rPr>
                <w:rFonts w:cs="Arial"/>
                <w:sz w:val="20"/>
                <w:szCs w:val="20"/>
                <w:highlight w:val="yellow"/>
              </w:rPr>
              <w:t>* imię,</w:t>
            </w:r>
          </w:p>
          <w:p w:rsidR="004E3994" w:rsidRPr="00094F45" w:rsidRDefault="004E3994" w:rsidP="00AA6BA8">
            <w:pPr>
              <w:pStyle w:val="Tabela1"/>
              <w:ind w:right="50"/>
              <w:rPr>
                <w:rFonts w:cs="Arial"/>
                <w:sz w:val="20"/>
                <w:szCs w:val="20"/>
                <w:highlight w:val="yellow"/>
              </w:rPr>
            </w:pPr>
            <w:r w:rsidRPr="00094F45">
              <w:rPr>
                <w:rFonts w:cs="Arial"/>
                <w:sz w:val="20"/>
                <w:szCs w:val="20"/>
                <w:highlight w:val="yellow"/>
              </w:rPr>
              <w:t>* nazwisko,</w:t>
            </w:r>
          </w:p>
          <w:p w:rsidR="004E3994" w:rsidRPr="00094F45" w:rsidRDefault="004E3994" w:rsidP="00AA6BA8">
            <w:pPr>
              <w:pStyle w:val="Tabela1"/>
              <w:ind w:right="50"/>
              <w:rPr>
                <w:rFonts w:cs="Arial"/>
                <w:sz w:val="20"/>
                <w:szCs w:val="20"/>
                <w:highlight w:val="yellow"/>
              </w:rPr>
            </w:pPr>
            <w:r w:rsidRPr="00094F45">
              <w:rPr>
                <w:rFonts w:cs="Arial"/>
                <w:sz w:val="20"/>
                <w:szCs w:val="20"/>
                <w:highlight w:val="yellow"/>
              </w:rPr>
              <w:t xml:space="preserve">* identyfikator </w:t>
            </w:r>
            <w:proofErr w:type="gramStart"/>
            <w:r w:rsidRPr="00094F45">
              <w:rPr>
                <w:rFonts w:cs="Arial"/>
                <w:sz w:val="20"/>
                <w:szCs w:val="20"/>
                <w:highlight w:val="yellow"/>
              </w:rPr>
              <w:t xml:space="preserve">pacjenta </w:t>
            </w:r>
            <w:r>
              <w:rPr>
                <w:rFonts w:cs="Arial"/>
                <w:sz w:val="20"/>
                <w:szCs w:val="20"/>
                <w:highlight w:val="yellow"/>
              </w:rPr>
              <w:t>,</w:t>
            </w:r>
            <w:proofErr w:type="gramEnd"/>
          </w:p>
          <w:p w:rsidR="004E3994" w:rsidRPr="00094F45" w:rsidRDefault="004E3994" w:rsidP="00AA6BA8">
            <w:pPr>
              <w:pStyle w:val="Tabela1"/>
              <w:ind w:right="50"/>
              <w:rPr>
                <w:rFonts w:cs="Arial"/>
                <w:sz w:val="20"/>
                <w:szCs w:val="20"/>
                <w:highlight w:val="yellow"/>
              </w:rPr>
            </w:pPr>
            <w:r>
              <w:rPr>
                <w:rFonts w:cs="Arial"/>
                <w:sz w:val="20"/>
                <w:szCs w:val="20"/>
                <w:highlight w:val="yellow"/>
              </w:rPr>
              <w:t>* PESEL,</w:t>
            </w:r>
          </w:p>
          <w:p w:rsidR="004E3994" w:rsidRPr="002753DA" w:rsidRDefault="004E3994" w:rsidP="00AA6BA8">
            <w:pPr>
              <w:pStyle w:val="Tabela1"/>
              <w:spacing w:line="276" w:lineRule="auto"/>
              <w:ind w:right="50"/>
              <w:jc w:val="both"/>
              <w:rPr>
                <w:rFonts w:cs="Arial"/>
                <w:sz w:val="20"/>
                <w:szCs w:val="20"/>
              </w:rPr>
            </w:pPr>
            <w:r w:rsidRPr="00094F45">
              <w:rPr>
                <w:rFonts w:cs="Arial"/>
                <w:sz w:val="20"/>
                <w:szCs w:val="20"/>
                <w:highlight w:val="yellow"/>
              </w:rPr>
              <w:t>* KOD ROZPOZNANIA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523"/>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Możliwość wglądu do słownika numerów umów przychodni i szpitali NFZ.</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553"/>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Przyjęcie nowego pacjenta i wprowadzenie danych personalnych.</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1622"/>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Analiza danych nowego pacjenta podczas wprowadzania - mechanizmy weryfikujące unikalność danych wg zadanych kluczy (imię i nazwisko, PESEL).</w:t>
            </w:r>
          </w:p>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Lista danych podlegająca weryfikacji/walidacji: PESEL, daty urodzenia, płeć, kod ubezpieczyciela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1394"/>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7B3117">
            <w:pPr>
              <w:pStyle w:val="Tabela1"/>
              <w:spacing w:line="276" w:lineRule="auto"/>
              <w:ind w:right="50"/>
              <w:jc w:val="both"/>
              <w:rPr>
                <w:rFonts w:cs="Arial"/>
                <w:sz w:val="20"/>
                <w:szCs w:val="20"/>
              </w:rPr>
            </w:pPr>
            <w:r w:rsidRPr="002753DA">
              <w:rPr>
                <w:rFonts w:cs="Arial"/>
                <w:sz w:val="20"/>
                <w:szCs w:val="20"/>
              </w:rPr>
              <w:t xml:space="preserve">Rejestracja pobytu pacjenta na Izbie Przyjęć - odnotowanie danych </w:t>
            </w:r>
            <w:proofErr w:type="spellStart"/>
            <w:r w:rsidRPr="002753DA">
              <w:rPr>
                <w:rFonts w:cs="Arial"/>
                <w:sz w:val="20"/>
                <w:szCs w:val="20"/>
              </w:rPr>
              <w:t>przyjęciowych</w:t>
            </w:r>
            <w:proofErr w:type="spellEnd"/>
            <w:r w:rsidRPr="002753DA">
              <w:rPr>
                <w:rFonts w:cs="Arial"/>
                <w:sz w:val="20"/>
                <w:szCs w:val="20"/>
              </w:rPr>
              <w:t xml:space="preserve"> (dane o rozpoznaniu, danych ze skierowania, płatniku). </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560"/>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Możliwość ewidencji godziny przyjęcia pacjenta oraz godziny zakończenia obsługi.</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560"/>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Moduł uniemożliwia dokonanie ponownego przyjęcia pacjenta przebywającego już w szpitalu.</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346"/>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Odnotowanie wykonanych pacjentowi procedur.</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1012"/>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Blokowanie zamknięcia wizyty pacjenta w przypadku braku karty zgłoszenia choroby nowotworowej/zakaźnej, jeśli pacjent ma rozpoznanie nowotworowe/zakaźne.</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638"/>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037C90">
            <w:pPr>
              <w:pStyle w:val="Tabela1"/>
              <w:spacing w:line="276" w:lineRule="auto"/>
              <w:ind w:right="50"/>
              <w:jc w:val="both"/>
              <w:rPr>
                <w:rFonts w:cs="Arial"/>
                <w:sz w:val="20"/>
                <w:szCs w:val="20"/>
              </w:rPr>
            </w:pPr>
            <w:r w:rsidRPr="002753DA">
              <w:rPr>
                <w:rFonts w:cs="Arial"/>
                <w:sz w:val="20"/>
                <w:szCs w:val="20"/>
              </w:rPr>
              <w:t>Definiowanie minimalnego zestawu dokumentów, który musi być uzupełniony przed zamknięciem wizyty pacjenta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gridAfter w:val="1"/>
          <w:wAfter w:w="15" w:type="pct"/>
          <w:trHeight w:hRule="exact" w:val="535"/>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 xml:space="preserve">Odmowa przyjęcia do szpitala - wpis do Księgi Odmów </w:t>
            </w:r>
            <w:r w:rsidRPr="002753DA">
              <w:rPr>
                <w:rFonts w:cs="Arial"/>
                <w:sz w:val="20"/>
                <w:szCs w:val="20"/>
              </w:rPr>
              <w:br/>
              <w:t>i Porad Ambulatoryjnych.</w:t>
            </w:r>
          </w:p>
          <w:p w:rsidR="004E3994" w:rsidRPr="002753DA" w:rsidRDefault="004E3994" w:rsidP="003421A5">
            <w:pPr>
              <w:pStyle w:val="Tabela1"/>
              <w:spacing w:line="276" w:lineRule="auto"/>
              <w:ind w:right="50"/>
              <w:jc w:val="both"/>
              <w:rPr>
                <w:rFonts w:cs="Arial"/>
                <w:sz w:val="20"/>
                <w:szCs w:val="20"/>
              </w:rPr>
            </w:pP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538"/>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Odnotowanie skierowania pacjenta do kolejki oczekujących - wpis do Księgi oczekujących.</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1151"/>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 xml:space="preserve">Możliwość wprowadzenia informacji o rodzaju leczenia, na które pacjent </w:t>
            </w:r>
            <w:proofErr w:type="gramStart"/>
            <w:r w:rsidRPr="002753DA">
              <w:rPr>
                <w:rFonts w:cs="Arial"/>
                <w:sz w:val="20"/>
                <w:szCs w:val="20"/>
              </w:rPr>
              <w:t>oczekuje ( czyli</w:t>
            </w:r>
            <w:proofErr w:type="gramEnd"/>
            <w:r w:rsidRPr="002753DA">
              <w:rPr>
                <w:rFonts w:cs="Arial"/>
                <w:sz w:val="20"/>
                <w:szCs w:val="20"/>
              </w:rPr>
              <w:t xml:space="preserve"> ewidencja w ramach kolejki oczekujących z określeniem planowanej usługi)</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733"/>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 xml:space="preserve">Skierowanie/cofnięcie skierowania na oddział (ustalenie trybu </w:t>
            </w:r>
            <w:proofErr w:type="gramStart"/>
            <w:r w:rsidRPr="002753DA">
              <w:rPr>
                <w:rFonts w:cs="Arial"/>
                <w:sz w:val="20"/>
                <w:szCs w:val="20"/>
              </w:rPr>
              <w:t xml:space="preserve">przyjęcia, , </w:t>
            </w:r>
            <w:proofErr w:type="gramEnd"/>
            <w:r w:rsidRPr="002753DA">
              <w:rPr>
                <w:rFonts w:cs="Arial"/>
                <w:sz w:val="20"/>
                <w:szCs w:val="20"/>
              </w:rPr>
              <w:t>wydruk pierwszej strony historii choroby).</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531"/>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Odnotowanie zgonu pacjenta na Izbie Przyjęć, wpis do Księgi Zgonów.</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539"/>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 xml:space="preserve">Przegląd ksiąg: Księga Główna, Oczekujących, Odmów </w:t>
            </w:r>
            <w:r w:rsidRPr="002753DA">
              <w:rPr>
                <w:rFonts w:cs="Arial"/>
                <w:sz w:val="20"/>
                <w:szCs w:val="20"/>
              </w:rPr>
              <w:br/>
              <w:t>i Porad Ambulatoryjnych, Zgonów.</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354"/>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Wydruk danych z poszczególnych ksiąg.</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530"/>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0"/>
              </w:numPr>
              <w:suppressAutoHyphens w:val="0"/>
              <w:spacing w:after="0"/>
              <w:ind w:left="244" w:hanging="142"/>
              <w:jc w:val="center"/>
              <w:rPr>
                <w:rFonts w:cs="Arial"/>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Możliwość sprawdzenia stanu wolnych łóżek na poszczególnych oddziałach.</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732"/>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0"/>
              </w:numPr>
              <w:suppressAutoHyphens w:val="0"/>
              <w:spacing w:after="0"/>
              <w:ind w:left="244" w:hanging="142"/>
              <w:jc w:val="center"/>
              <w:rPr>
                <w:rFonts w:cs="Arial"/>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Wydruk 1 strony historii choroby nowoprzyjętego pacjenta wg różnych, zdefiniowanych na etapie wdrożenia wzorów historii choroby.</w:t>
            </w:r>
          </w:p>
          <w:p w:rsidR="004E3994" w:rsidRPr="002753DA" w:rsidRDefault="004E3994" w:rsidP="003421A5">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1624"/>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32550">
            <w:pPr>
              <w:pStyle w:val="Tabela1"/>
              <w:spacing w:line="276" w:lineRule="auto"/>
              <w:ind w:right="50"/>
              <w:jc w:val="both"/>
              <w:rPr>
                <w:rFonts w:cs="Arial"/>
                <w:sz w:val="20"/>
                <w:szCs w:val="20"/>
              </w:rPr>
            </w:pPr>
            <w:r w:rsidRPr="002753DA">
              <w:rPr>
                <w:rFonts w:cs="Arial"/>
                <w:sz w:val="20"/>
                <w:szCs w:val="20"/>
              </w:rPr>
              <w:t>Możliwość wydruku podstawowych dokumentów (np. karta informacyjna izby przyjęć, karta odmowy przyjęcia do szpitala) z zakresu danych gromadzonych w systemie.</w:t>
            </w:r>
          </w:p>
          <w:p w:rsidR="004E3994" w:rsidRPr="002753DA" w:rsidRDefault="004E3994" w:rsidP="00332550">
            <w:pPr>
              <w:pStyle w:val="Tabela1"/>
              <w:spacing w:line="276" w:lineRule="auto"/>
              <w:ind w:right="50"/>
              <w:jc w:val="both"/>
              <w:rPr>
                <w:rFonts w:cs="Arial"/>
                <w:sz w:val="20"/>
                <w:szCs w:val="20"/>
              </w:rPr>
            </w:pP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740"/>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Możliwość przeglądu danych archiwalnych o pacjentach przebywających w przeszłości na Izbie Przyjęć.</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543"/>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Możliwość odnotowania zgonu pacjenta poza szpitalem.</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531"/>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Możliwość parametryzacji pól obligatoryjnych przy przyjęciu pacjenta do szpitala.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t>........</w:t>
            </w:r>
          </w:p>
        </w:tc>
      </w:tr>
      <w:tr w:rsidR="004E3994" w:rsidRPr="002753DA">
        <w:trPr>
          <w:gridAfter w:val="1"/>
          <w:wAfter w:w="15" w:type="pct"/>
          <w:trHeight w:hRule="exact" w:val="553"/>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Wydruk zgody na przetwarzanie danych osobowych pacjenta w systemie informatycznym szpitala.</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shd w:val="clear" w:color="auto" w:fill="FFFFFF"/>
              <w:jc w:val="center"/>
            </w:pPr>
            <w:r>
              <w:rPr>
                <w:lang w:eastAsia="en-US"/>
              </w:rPr>
              <w:t>........</w:t>
            </w:r>
          </w:p>
        </w:tc>
      </w:tr>
      <w:tr w:rsidR="004E3994" w:rsidRPr="002753DA">
        <w:trPr>
          <w:gridAfter w:val="1"/>
          <w:wAfter w:w="15" w:type="pct"/>
          <w:trHeight w:hRule="exact" w:val="1096"/>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Prowadzenie depozytu z możliwością tworzenia spisu rzeczy do depozytu, w sytuacji, gdy podczas przyjęcia pacjenta nieobecny jest pracownik prowadzący księgę depozytu.</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tr w:rsidR="004E3994" w:rsidRPr="002753DA">
        <w:trPr>
          <w:gridAfter w:val="1"/>
          <w:wAfter w:w="15" w:type="pct"/>
          <w:trHeight w:hRule="exact" w:val="764"/>
        </w:trPr>
        <w:tc>
          <w:tcPr>
            <w:tcW w:w="31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0"/>
              </w:numPr>
              <w:spacing w:line="276" w:lineRule="auto"/>
              <w:ind w:left="244" w:hanging="142"/>
              <w:jc w:val="center"/>
              <w:rPr>
                <w:rFonts w:cs="Arial"/>
                <w:sz w:val="20"/>
                <w:szCs w:val="20"/>
              </w:rPr>
            </w:pPr>
          </w:p>
        </w:tc>
        <w:tc>
          <w:tcPr>
            <w:tcW w:w="2951" w:type="pct"/>
            <w:tcBorders>
              <w:top w:val="single" w:sz="4" w:space="0" w:color="auto"/>
              <w:left w:val="single" w:sz="4" w:space="0" w:color="auto"/>
              <w:bottom w:val="single" w:sz="4" w:space="0" w:color="auto"/>
              <w:right w:val="single" w:sz="4" w:space="0" w:color="auto"/>
            </w:tcBorders>
          </w:tcPr>
          <w:p w:rsidR="004E3994" w:rsidRPr="002753DA" w:rsidRDefault="004E3994" w:rsidP="003421A5">
            <w:pPr>
              <w:pStyle w:val="Tabela1"/>
              <w:spacing w:line="276" w:lineRule="auto"/>
              <w:ind w:right="50"/>
              <w:jc w:val="both"/>
              <w:rPr>
                <w:rFonts w:cs="Arial"/>
                <w:sz w:val="20"/>
                <w:szCs w:val="20"/>
              </w:rPr>
            </w:pPr>
            <w:r w:rsidRPr="002753DA">
              <w:rPr>
                <w:rFonts w:cs="Arial"/>
                <w:sz w:val="20"/>
                <w:szCs w:val="20"/>
              </w:rPr>
              <w:t xml:space="preserve">Prowadzenie archiwum historii chorób (tj. przebytych chorób pacjenta) </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sidRPr="002753DA">
              <w:t>TAK</w:t>
            </w:r>
          </w:p>
        </w:tc>
        <w:tc>
          <w:tcPr>
            <w:tcW w:w="86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64BB7">
            <w:pPr>
              <w:jc w:val="center"/>
            </w:pPr>
            <w:r>
              <w:rPr>
                <w:lang w:eastAsia="en-US"/>
              </w:rPr>
              <w:t>........</w:t>
            </w:r>
          </w:p>
        </w:tc>
      </w:tr>
      <w:bookmarkEnd w:id="8"/>
    </w:tbl>
    <w:p w:rsidR="004E3994" w:rsidRPr="002753DA" w:rsidRDefault="004E3994" w:rsidP="003421A5">
      <w:pPr>
        <w:ind w:firstLine="0"/>
      </w:pPr>
    </w:p>
    <w:p w:rsidR="004E3994" w:rsidRPr="002753DA" w:rsidRDefault="004E3994" w:rsidP="003421A5">
      <w:pPr>
        <w:ind w:firstLine="0"/>
      </w:pPr>
    </w:p>
    <w:p w:rsidR="004E3994" w:rsidRPr="002753DA" w:rsidRDefault="004E3994" w:rsidP="003421A5">
      <w:pPr>
        <w:ind w:firstLine="0"/>
      </w:pPr>
      <w:r w:rsidRPr="002753DA">
        <w:br w:type="page"/>
      </w:r>
    </w:p>
    <w:p w:rsidR="004E3994" w:rsidRPr="002753DA" w:rsidRDefault="004E3994" w:rsidP="00DA7071">
      <w:pPr>
        <w:pStyle w:val="Nagwek2"/>
        <w:numPr>
          <w:ilvl w:val="0"/>
          <w:numId w:val="4"/>
        </w:numPr>
      </w:pPr>
      <w:bookmarkStart w:id="9" w:name="_Toc531254830"/>
      <w:r w:rsidRPr="002753DA">
        <w:t>Wymagania dla modułu Szpitalny Oddział Ratunkowy (SOR)</w:t>
      </w:r>
      <w:bookmarkEnd w:id="9"/>
    </w:p>
    <w:tbl>
      <w:tblPr>
        <w:tblW w:w="5377"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67"/>
        <w:gridCol w:w="6119"/>
        <w:gridCol w:w="1578"/>
        <w:gridCol w:w="1576"/>
      </w:tblGrid>
      <w:tr w:rsidR="004E3994" w:rsidRPr="002753DA">
        <w:trPr>
          <w:trHeight w:hRule="exact" w:val="2213"/>
          <w:tblHeader/>
        </w:trPr>
        <w:tc>
          <w:tcPr>
            <w:tcW w:w="288" w:type="pct"/>
            <w:shd w:val="clear" w:color="auto" w:fill="E7E6E6"/>
            <w:vAlign w:val="center"/>
          </w:tcPr>
          <w:p w:rsidR="004E3994" w:rsidRPr="002753DA" w:rsidRDefault="004E3994" w:rsidP="002D40B7">
            <w:pPr>
              <w:pStyle w:val="Tabela1a"/>
              <w:spacing w:before="0" w:after="0" w:line="276" w:lineRule="auto"/>
              <w:ind w:left="244" w:hanging="142"/>
              <w:jc w:val="center"/>
              <w:rPr>
                <w:rFonts w:cs="Arial"/>
                <w:b/>
                <w:bCs/>
                <w:sz w:val="20"/>
                <w:szCs w:val="20"/>
              </w:rPr>
            </w:pPr>
            <w:bookmarkStart w:id="10" w:name="_Hlk511293151"/>
            <w:r w:rsidRPr="002753DA">
              <w:rPr>
                <w:rFonts w:cs="Arial"/>
                <w:b/>
                <w:bCs/>
                <w:sz w:val="20"/>
                <w:szCs w:val="20"/>
              </w:rPr>
              <w:t>Lp.</w:t>
            </w:r>
          </w:p>
        </w:tc>
        <w:tc>
          <w:tcPr>
            <w:tcW w:w="3109" w:type="pct"/>
            <w:shd w:val="clear" w:color="auto" w:fill="E7E6E6"/>
            <w:vAlign w:val="center"/>
          </w:tcPr>
          <w:p w:rsidR="004E3994" w:rsidRPr="002753DA" w:rsidRDefault="004E3994" w:rsidP="002D40B7">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02" w:type="pct"/>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01" w:type="pct"/>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sidRPr="008A3FA8">
              <w:rPr>
                <w:rFonts w:cs="Arial"/>
                <w:b/>
                <w:bCs/>
                <w:sz w:val="14"/>
                <w:szCs w:val="14"/>
                <w:lang w:eastAsia="en-US"/>
              </w:rPr>
              <w:t>Odpowiedź Wykonawcy TAK/</w:t>
            </w:r>
            <w:proofErr w:type="gramStart"/>
            <w:r w:rsidRPr="008A3FA8">
              <w:rPr>
                <w:rFonts w:cs="Arial"/>
                <w:b/>
                <w:bCs/>
                <w:sz w:val="14"/>
                <w:szCs w:val="14"/>
                <w:lang w:eastAsia="en-US"/>
              </w:rPr>
              <w:t>NIE  na</w:t>
            </w:r>
            <w:proofErr w:type="gramEnd"/>
            <w:r w:rsidRPr="008A3FA8">
              <w:rPr>
                <w:rFonts w:cs="Arial"/>
                <w:b/>
                <w:bCs/>
                <w:sz w:val="14"/>
                <w:szCs w:val="14"/>
                <w:lang w:eastAsia="en-US"/>
              </w:rPr>
              <w:t xml:space="preserve"> wymaganie dostępności funkcjonalności na etapie składania oferty</w:t>
            </w:r>
          </w:p>
        </w:tc>
      </w:tr>
      <w:tr w:rsidR="004E3994" w:rsidRPr="002753DA">
        <w:trPr>
          <w:trHeight w:hRule="exact" w:val="794"/>
        </w:trPr>
        <w:tc>
          <w:tcPr>
            <w:tcW w:w="288" w:type="pct"/>
            <w:vAlign w:val="center"/>
          </w:tcPr>
          <w:p w:rsidR="004E3994" w:rsidRPr="002753DA" w:rsidRDefault="004E3994" w:rsidP="00DA7071">
            <w:pPr>
              <w:pStyle w:val="Tabela1"/>
              <w:numPr>
                <w:ilvl w:val="0"/>
                <w:numId w:val="9"/>
              </w:numPr>
              <w:spacing w:before="0" w:after="0" w:line="276" w:lineRule="auto"/>
              <w:ind w:left="92" w:hanging="76"/>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 xml:space="preserve">System musi umożliwiać podział SOR na obszary i przypisania pacjenta do określonego obszaru SOR. </w:t>
            </w:r>
          </w:p>
        </w:tc>
        <w:tc>
          <w:tcPr>
            <w:tcW w:w="802" w:type="pct"/>
            <w:vAlign w:val="center"/>
          </w:tcPr>
          <w:p w:rsidR="004E3994" w:rsidRPr="002753DA" w:rsidRDefault="004E3994" w:rsidP="00D837AE">
            <w:pPr>
              <w:spacing w:after="0"/>
              <w:ind w:left="113" w:firstLine="0"/>
              <w:jc w:val="center"/>
            </w:pPr>
            <w:r w:rsidRPr="002753DA">
              <w:t>TAK</w:t>
            </w:r>
          </w:p>
        </w:tc>
        <w:tc>
          <w:tcPr>
            <w:tcW w:w="80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794"/>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System musi umożliwiać dla jednostek organizacyjnych typu SOR włączenie obsługi i prezentacji statusu pilności (TRIAGE) pacjentów.</w:t>
            </w:r>
          </w:p>
        </w:tc>
        <w:tc>
          <w:tcPr>
            <w:tcW w:w="802" w:type="pct"/>
            <w:vAlign w:val="center"/>
          </w:tcPr>
          <w:p w:rsidR="004E3994" w:rsidRPr="002753DA" w:rsidRDefault="004E3994" w:rsidP="00D837AE">
            <w:pPr>
              <w:spacing w:after="0"/>
              <w:ind w:left="113" w:firstLine="0"/>
              <w:jc w:val="center"/>
            </w:pPr>
            <w:r w:rsidRPr="002753DA">
              <w:t>TAK</w:t>
            </w:r>
          </w:p>
        </w:tc>
        <w:tc>
          <w:tcPr>
            <w:tcW w:w="801" w:type="pct"/>
            <w:vAlign w:val="center"/>
          </w:tcPr>
          <w:p w:rsidR="004E3994" w:rsidRPr="002753DA" w:rsidRDefault="004E3994" w:rsidP="00D837AE">
            <w:pPr>
              <w:spacing w:after="0"/>
              <w:ind w:left="113" w:firstLine="0"/>
              <w:jc w:val="center"/>
            </w:pPr>
            <w:r w:rsidRPr="002753DA">
              <w:t>TAK</w:t>
            </w:r>
          </w:p>
        </w:tc>
      </w:tr>
      <w:tr w:rsidR="004E3994" w:rsidRPr="002753DA">
        <w:trPr>
          <w:trHeight w:hRule="exact" w:val="794"/>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System musi umożliwiać przypisanie lub zmianę statusu pilności (TRIAGE) pacjenta w dowolnym momencie pobytu na SOR.</w:t>
            </w:r>
          </w:p>
        </w:tc>
        <w:tc>
          <w:tcPr>
            <w:tcW w:w="802"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1882"/>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Oznaczanie statusu pilności (</w:t>
            </w:r>
            <w:proofErr w:type="gramStart"/>
            <w:r w:rsidRPr="002753DA">
              <w:t>TRIAGE)  (jeśli</w:t>
            </w:r>
            <w:proofErr w:type="gramEnd"/>
            <w:r w:rsidRPr="002753DA">
              <w:t xml:space="preserve"> jest włączone) pacjenta powinno być wymagane i status ten powinien być wyraźnie prezentowany na liście pacjentów oraz danych pobytu pacjenta na SOR. Wystarczającym sposobem prezentacji statusu pilności pacjenta jest użycie odpowiadającemu danemu statusowi koloru.</w:t>
            </w:r>
          </w:p>
        </w:tc>
        <w:tc>
          <w:tcPr>
            <w:tcW w:w="802"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1180"/>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System powinien prezentować liczbę pacjentów SOR w podziale na statusy pilności (TRAGE). Przypisanie i zmiana statusu pilności powinna wymusić aktualizację statystyk liczb pacjentów w podziale na statusy.</w:t>
            </w:r>
          </w:p>
        </w:tc>
        <w:tc>
          <w:tcPr>
            <w:tcW w:w="802" w:type="pct"/>
            <w:vAlign w:val="center"/>
          </w:tcPr>
          <w:p w:rsidR="004E3994" w:rsidRPr="002753DA" w:rsidRDefault="004E3994" w:rsidP="00D837AE">
            <w:pPr>
              <w:spacing w:after="0"/>
              <w:ind w:left="113" w:firstLine="0"/>
              <w:jc w:val="center"/>
            </w:pPr>
            <w:r w:rsidRPr="002753DA">
              <w:t>TAK</w:t>
            </w:r>
          </w:p>
        </w:tc>
        <w:tc>
          <w:tcPr>
            <w:tcW w:w="801" w:type="pct"/>
            <w:vAlign w:val="center"/>
          </w:tcPr>
          <w:p w:rsidR="004E3994" w:rsidRPr="002753DA" w:rsidRDefault="004E3994" w:rsidP="00D837AE">
            <w:pPr>
              <w:spacing w:after="0"/>
              <w:ind w:left="113" w:firstLine="0"/>
              <w:jc w:val="center"/>
            </w:pPr>
            <w:r w:rsidRPr="002753DA">
              <w:t>TAK</w:t>
            </w:r>
          </w:p>
        </w:tc>
      </w:tr>
      <w:tr w:rsidR="004E3994" w:rsidRPr="002753DA">
        <w:trPr>
          <w:trHeight w:hRule="exact" w:val="751"/>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Przypisanie i zmiana statusu pilności powinna wymusić aktualizację statystyk liczb pacjentów w podziale na statusy.</w:t>
            </w:r>
          </w:p>
        </w:tc>
        <w:tc>
          <w:tcPr>
            <w:tcW w:w="802"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761"/>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Dla jednostki organizacyjnej typu SOR powinna być możliwość zdefiniowania standardów czasowych obsługi pacjenta „czerwonego” i „żółtego” (kolory TRIAGE)</w:t>
            </w:r>
          </w:p>
        </w:tc>
        <w:tc>
          <w:tcPr>
            <w:tcW w:w="802" w:type="pct"/>
            <w:vAlign w:val="center"/>
          </w:tcPr>
          <w:p w:rsidR="004E3994" w:rsidRPr="002753DA" w:rsidRDefault="004E3994" w:rsidP="00D837AE">
            <w:pPr>
              <w:shd w:val="clear" w:color="auto" w:fill="FFFFFF"/>
              <w:spacing w:after="0"/>
              <w:ind w:left="113" w:firstLine="0"/>
              <w:jc w:val="center"/>
            </w:pPr>
            <w:r w:rsidRPr="002753DA">
              <w:t>TAK</w:t>
            </w:r>
          </w:p>
        </w:tc>
        <w:tc>
          <w:tcPr>
            <w:tcW w:w="80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1087"/>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 xml:space="preserve">Na panelu głównym pulpitu SOR, oraz na liście pacjentów SOR system powinien prezentować czas oczekiwania liczony wg wzoru: </w:t>
            </w:r>
            <w:proofErr w:type="spellStart"/>
            <w:r w:rsidRPr="002753DA">
              <w:t>czas_oczekiwania</w:t>
            </w:r>
            <w:proofErr w:type="spellEnd"/>
            <w:r w:rsidRPr="002753DA">
              <w:t xml:space="preserve"> = </w:t>
            </w:r>
            <w:proofErr w:type="spellStart"/>
            <w:r w:rsidRPr="002753DA">
              <w:t>liczba_czerwonych</w:t>
            </w:r>
            <w:proofErr w:type="spellEnd"/>
            <w:r w:rsidRPr="002753DA">
              <w:t xml:space="preserve"> * </w:t>
            </w:r>
            <w:proofErr w:type="spellStart"/>
            <w:r w:rsidRPr="002753DA">
              <w:t>czas_czerwonych</w:t>
            </w:r>
            <w:proofErr w:type="spellEnd"/>
            <w:r w:rsidRPr="002753DA">
              <w:t xml:space="preserve"> + </w:t>
            </w:r>
            <w:proofErr w:type="spellStart"/>
            <w:r w:rsidRPr="002753DA">
              <w:t>liczba_żółtych</w:t>
            </w:r>
            <w:proofErr w:type="spellEnd"/>
            <w:r w:rsidRPr="002753DA">
              <w:t xml:space="preserve"> * </w:t>
            </w:r>
            <w:proofErr w:type="spellStart"/>
            <w:r w:rsidRPr="002753DA">
              <w:t>czas_żółtych</w:t>
            </w:r>
            <w:proofErr w:type="spellEnd"/>
          </w:p>
        </w:tc>
        <w:tc>
          <w:tcPr>
            <w:tcW w:w="802"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1784"/>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System musi udostępnić funkcjonalność szybkiego skierowania pacjenta na oddział nawet w sytuacji, gdy nie wypełniono w systemie wszystkich danych (w tym wymaganych do zakończenia pobytu na SOR), danych i dokumentów dokumentacji medycznej, wymaganej autoryzacji danych.</w:t>
            </w:r>
          </w:p>
        </w:tc>
        <w:tc>
          <w:tcPr>
            <w:tcW w:w="802"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564"/>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Pacjenci przeniesieni na oddział w trybie awaryjnym powinni być oznaczeni na liście pacjentów SOR</w:t>
            </w:r>
          </w:p>
        </w:tc>
        <w:tc>
          <w:tcPr>
            <w:tcW w:w="802" w:type="pct"/>
            <w:vAlign w:val="center"/>
          </w:tcPr>
          <w:p w:rsidR="004E3994" w:rsidRPr="002753DA" w:rsidRDefault="004E3994" w:rsidP="00D837AE">
            <w:pPr>
              <w:shd w:val="clear" w:color="auto" w:fill="FFFFFF"/>
              <w:spacing w:after="0"/>
              <w:ind w:left="113" w:firstLine="0"/>
              <w:jc w:val="center"/>
            </w:pPr>
            <w:r w:rsidRPr="002753DA">
              <w:t>TAK</w:t>
            </w:r>
          </w:p>
        </w:tc>
        <w:tc>
          <w:tcPr>
            <w:tcW w:w="80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560"/>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System musi wspierać tworzenie wymaganej dla SOR dokumentacji medycznej.</w:t>
            </w:r>
          </w:p>
        </w:tc>
        <w:tc>
          <w:tcPr>
            <w:tcW w:w="802" w:type="pct"/>
            <w:vAlign w:val="center"/>
          </w:tcPr>
          <w:p w:rsidR="004E3994" w:rsidRPr="002753DA" w:rsidRDefault="004E3994" w:rsidP="00D837AE">
            <w:pPr>
              <w:shd w:val="clear" w:color="auto" w:fill="FFFFFF"/>
              <w:spacing w:after="0"/>
              <w:ind w:left="113" w:firstLine="0"/>
              <w:jc w:val="center"/>
            </w:pPr>
            <w:r w:rsidRPr="002753DA">
              <w:t>TAK</w:t>
            </w:r>
          </w:p>
        </w:tc>
        <w:tc>
          <w:tcPr>
            <w:tcW w:w="801" w:type="pct"/>
            <w:vAlign w:val="center"/>
          </w:tcPr>
          <w:p w:rsidR="004E3994" w:rsidRPr="002753DA" w:rsidRDefault="004E3994" w:rsidP="00D837AE">
            <w:pPr>
              <w:shd w:val="clear" w:color="auto" w:fill="FFFFFF"/>
              <w:spacing w:after="0"/>
              <w:ind w:left="113" w:firstLine="0"/>
              <w:jc w:val="center"/>
            </w:pPr>
            <w:r>
              <w:rPr>
                <w:lang w:eastAsia="en-US"/>
              </w:rPr>
              <w:t>........</w:t>
            </w:r>
          </w:p>
        </w:tc>
      </w:tr>
      <w:tr w:rsidR="004E3994" w:rsidRPr="002753DA">
        <w:trPr>
          <w:trHeight w:hRule="exact" w:val="293"/>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Zaawansowane wyszukiwanie pacjenta</w:t>
            </w:r>
          </w:p>
        </w:tc>
        <w:tc>
          <w:tcPr>
            <w:tcW w:w="802"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801" w:type="pct"/>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1544"/>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System powinien udostępniać zaawansowane metody wyszukiwania pacjentów z uwzględnieniem przeszukiwania pól opisujących pacjentów NN oraz możliwości wpisania części i/lub wariantów ciągów znaków opisujących nazwisko, imię, nazwisko rodowe, miejscowość zamieszkania, opis pacjenta NN.</w:t>
            </w:r>
          </w:p>
        </w:tc>
        <w:tc>
          <w:tcPr>
            <w:tcW w:w="802" w:type="pct"/>
            <w:vAlign w:val="center"/>
          </w:tcPr>
          <w:p w:rsidR="004E3994" w:rsidRPr="002753DA" w:rsidRDefault="004E3994" w:rsidP="00D837AE">
            <w:pPr>
              <w:spacing w:after="0"/>
              <w:ind w:left="113" w:firstLine="0"/>
              <w:jc w:val="center"/>
            </w:pPr>
            <w:r w:rsidRPr="002753DA">
              <w:t>TAK</w:t>
            </w:r>
          </w:p>
        </w:tc>
        <w:tc>
          <w:tcPr>
            <w:tcW w:w="801" w:type="pct"/>
            <w:vAlign w:val="center"/>
          </w:tcPr>
          <w:p w:rsidR="004E3994" w:rsidRPr="002753DA" w:rsidRDefault="004E3994" w:rsidP="00D837AE">
            <w:pPr>
              <w:spacing w:after="0"/>
              <w:ind w:left="113" w:firstLine="0"/>
              <w:jc w:val="center"/>
            </w:pPr>
            <w:r>
              <w:rPr>
                <w:lang w:eastAsia="en-US"/>
              </w:rPr>
              <w:t>........</w:t>
            </w:r>
          </w:p>
        </w:tc>
      </w:tr>
      <w:tr w:rsidR="004E3994" w:rsidRPr="002753DA">
        <w:trPr>
          <w:trHeight w:hRule="exact" w:val="889"/>
        </w:trPr>
        <w:tc>
          <w:tcPr>
            <w:tcW w:w="288" w:type="pct"/>
            <w:vAlign w:val="center"/>
          </w:tcPr>
          <w:p w:rsidR="004E3994" w:rsidRPr="002753DA" w:rsidRDefault="004E3994" w:rsidP="00DA7071">
            <w:pPr>
              <w:pStyle w:val="Tabela1"/>
              <w:numPr>
                <w:ilvl w:val="0"/>
                <w:numId w:val="9"/>
              </w:numPr>
              <w:spacing w:before="0" w:after="0" w:line="276" w:lineRule="auto"/>
              <w:ind w:left="244" w:hanging="142"/>
              <w:jc w:val="center"/>
              <w:rPr>
                <w:rFonts w:cs="Arial"/>
                <w:sz w:val="20"/>
                <w:szCs w:val="20"/>
              </w:rPr>
            </w:pPr>
          </w:p>
        </w:tc>
        <w:tc>
          <w:tcPr>
            <w:tcW w:w="3109" w:type="pct"/>
            <w:vAlign w:val="center"/>
          </w:tcPr>
          <w:p w:rsidR="004E3994" w:rsidRPr="002753DA" w:rsidRDefault="004E3994" w:rsidP="00A05235">
            <w:pPr>
              <w:spacing w:after="0"/>
              <w:ind w:left="113" w:firstLine="0"/>
              <w:jc w:val="left"/>
            </w:pPr>
            <w:r w:rsidRPr="002753DA">
              <w:t xml:space="preserve">System powinien umożliwiać przeszukiwanie również poprzednich wersji danych osobowych oraz danych pacjentów scalonych </w:t>
            </w:r>
            <w:r w:rsidRPr="002753DA">
              <w:br/>
              <w:t>z innymi pacjentami.</w:t>
            </w:r>
          </w:p>
        </w:tc>
        <w:tc>
          <w:tcPr>
            <w:tcW w:w="802" w:type="pct"/>
            <w:vAlign w:val="center"/>
          </w:tcPr>
          <w:p w:rsidR="004E3994" w:rsidRPr="002753DA" w:rsidRDefault="004E3994" w:rsidP="00D837AE">
            <w:pPr>
              <w:spacing w:after="0"/>
              <w:ind w:left="113" w:firstLine="0"/>
              <w:jc w:val="center"/>
            </w:pPr>
            <w:r w:rsidRPr="002753DA">
              <w:t>TAK</w:t>
            </w:r>
          </w:p>
        </w:tc>
        <w:tc>
          <w:tcPr>
            <w:tcW w:w="801" w:type="pct"/>
            <w:vAlign w:val="center"/>
          </w:tcPr>
          <w:p w:rsidR="004E3994" w:rsidRPr="002753DA" w:rsidRDefault="004E3994" w:rsidP="00D837AE">
            <w:pPr>
              <w:spacing w:after="0"/>
              <w:ind w:left="113" w:firstLine="0"/>
              <w:jc w:val="center"/>
            </w:pPr>
            <w:r>
              <w:rPr>
                <w:lang w:eastAsia="en-US"/>
              </w:rPr>
              <w:t>........</w:t>
            </w:r>
          </w:p>
        </w:tc>
      </w:tr>
      <w:bookmarkEnd w:id="10"/>
    </w:tbl>
    <w:p w:rsidR="004E3994" w:rsidRPr="002753DA" w:rsidRDefault="004E3994" w:rsidP="00333520">
      <w:pPr>
        <w:suppressAutoHyphens w:val="0"/>
        <w:spacing w:after="0" w:line="240" w:lineRule="auto"/>
        <w:ind w:firstLine="0"/>
        <w:jc w:val="left"/>
      </w:pPr>
    </w:p>
    <w:p w:rsidR="004E3994" w:rsidRPr="002753DA" w:rsidRDefault="004E3994" w:rsidP="00333520">
      <w:pPr>
        <w:suppressAutoHyphens w:val="0"/>
        <w:spacing w:after="0" w:line="240" w:lineRule="auto"/>
        <w:ind w:firstLine="0"/>
        <w:jc w:val="left"/>
      </w:pPr>
    </w:p>
    <w:p w:rsidR="004E3994" w:rsidRPr="002753DA" w:rsidRDefault="004E3994" w:rsidP="00DA7071">
      <w:pPr>
        <w:pStyle w:val="Nagwek2"/>
        <w:numPr>
          <w:ilvl w:val="0"/>
          <w:numId w:val="4"/>
        </w:numPr>
      </w:pPr>
      <w:bookmarkStart w:id="11" w:name="_Toc531254831"/>
      <w:r w:rsidRPr="002753DA">
        <w:t>Wymagania dla modułu Statystyka Medyczna</w:t>
      </w:r>
      <w:bookmarkEnd w:id="11"/>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2"/>
        <w:gridCol w:w="5404"/>
        <w:gridCol w:w="1577"/>
        <w:gridCol w:w="1577"/>
      </w:tblGrid>
      <w:tr w:rsidR="004E3994" w:rsidRPr="002753DA">
        <w:trPr>
          <w:trHeight w:hRule="exact" w:val="2285"/>
          <w:tblHeader/>
        </w:trPr>
        <w:tc>
          <w:tcPr>
            <w:tcW w:w="323"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D40B7">
            <w:pPr>
              <w:pStyle w:val="Tabela1a"/>
              <w:spacing w:before="0" w:after="0" w:line="276" w:lineRule="auto"/>
              <w:ind w:left="386" w:hanging="284"/>
              <w:jc w:val="center"/>
              <w:rPr>
                <w:rFonts w:cs="Arial"/>
                <w:b/>
                <w:bCs/>
                <w:sz w:val="20"/>
                <w:szCs w:val="20"/>
              </w:rPr>
            </w:pPr>
            <w:bookmarkStart w:id="12" w:name="_Hlk511293469"/>
            <w:r w:rsidRPr="002753DA">
              <w:rPr>
                <w:rFonts w:cs="Arial"/>
                <w:b/>
                <w:bCs/>
                <w:sz w:val="20"/>
                <w:szCs w:val="20"/>
              </w:rPr>
              <w:t>Lp.</w:t>
            </w:r>
          </w:p>
        </w:tc>
        <w:tc>
          <w:tcPr>
            <w:tcW w:w="2953"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D40B7">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hRule="exact" w:val="1005"/>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 xml:space="preserve">Prowadzenie skorowidza pacjentów z możliwością przeglądu danych archiwalnych dotyczących danych </w:t>
            </w:r>
            <w:r w:rsidRPr="002753DA">
              <w:rPr>
                <w:rFonts w:cs="Arial"/>
                <w:sz w:val="20"/>
                <w:szCs w:val="20"/>
              </w:rPr>
              <w:br/>
              <w:t>z poszczególnych pobytów w szpitalu (rejestr pobytów).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56"/>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1"/>
              </w:numPr>
              <w:suppressAutoHyphens w:val="0"/>
              <w:spacing w:after="0"/>
              <w:jc w:val="center"/>
              <w:rPr>
                <w:rFonts w:cs="Arial"/>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Automatyczna aktualizacja karty statystycznej.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43"/>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1"/>
              </w:numPr>
              <w:suppressAutoHyphens w:val="0"/>
              <w:spacing w:after="0"/>
              <w:jc w:val="center"/>
              <w:rPr>
                <w:rFonts w:cs="Arial"/>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Przegląd danych z pobytów pacjenta (rozpoznania, wykonane procedury).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60"/>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1"/>
              </w:numPr>
              <w:suppressAutoHyphens w:val="0"/>
              <w:spacing w:after="0"/>
              <w:jc w:val="center"/>
              <w:rPr>
                <w:rFonts w:cs="Arial"/>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 xml:space="preserve">Przegląd i aktualizacja danych personalnych.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284"/>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1"/>
              </w:numPr>
              <w:suppressAutoHyphens w:val="0"/>
              <w:spacing w:after="0"/>
              <w:jc w:val="center"/>
              <w:rPr>
                <w:rFonts w:cs="Arial"/>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86645">
            <w:pPr>
              <w:pStyle w:val="Tabela1"/>
              <w:spacing w:after="0" w:line="276" w:lineRule="auto"/>
              <w:ind w:right="50"/>
              <w:rPr>
                <w:rFonts w:cs="Arial"/>
                <w:sz w:val="20"/>
                <w:szCs w:val="20"/>
              </w:rPr>
            </w:pPr>
            <w:r w:rsidRPr="002753DA">
              <w:rPr>
                <w:rFonts w:cs="Arial"/>
                <w:sz w:val="20"/>
                <w:szCs w:val="20"/>
              </w:rPr>
              <w:t>Możliwość pielęgnacji kartotek pacjentów (np. usuwanie dubletów), system podczas nadawania numeru kartoteki powinien zapewnić jej unikalność</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989"/>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Wspomaganie pielęgnacji słowników w SIM (jednostek kierujących, lekarzy kierujących, procedur medycznych)</w:t>
            </w:r>
          </w:p>
          <w:p w:rsidR="004E3994" w:rsidRPr="002753DA" w:rsidRDefault="004E3994" w:rsidP="00B56661">
            <w:pPr>
              <w:pStyle w:val="Tabela1"/>
              <w:spacing w:after="0"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071"/>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Możliwość konfiguracji danych o szpitalu (jednostkach organizacyjnych, lekarzach szpitalnych, dietach szpitalnych).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736"/>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Możliwość wprowadzania słowników procedur obowiązujących w szpitalu w oparciu o procedury ICD-9 oraz niezależnie od nich.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197"/>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 xml:space="preserve">Możliwość wprowadzania słownika chorób w oparciu o katalog ICD-10, z możliwością uszczegółowienia </w:t>
            </w:r>
            <w:proofErr w:type="spellStart"/>
            <w:r w:rsidRPr="002753DA">
              <w:rPr>
                <w:rFonts w:cs="Arial"/>
                <w:sz w:val="20"/>
                <w:szCs w:val="20"/>
              </w:rPr>
              <w:t>rozpoznań</w:t>
            </w:r>
            <w:proofErr w:type="spellEnd"/>
            <w:r w:rsidRPr="002753DA">
              <w:rPr>
                <w:rFonts w:cs="Arial"/>
                <w:sz w:val="20"/>
                <w:szCs w:val="20"/>
              </w:rPr>
              <w:t>, wprowadzenia rodzaju (choroby zakaźne, psychiatryczne, nowotworowe).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389"/>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 xml:space="preserve">Możliwość wprowadzania słownika procedur rozliczeniowych do poszczególnych </w:t>
            </w:r>
            <w:proofErr w:type="gramStart"/>
            <w:r w:rsidRPr="002753DA">
              <w:rPr>
                <w:rFonts w:cs="Arial"/>
                <w:sz w:val="20"/>
                <w:szCs w:val="20"/>
              </w:rPr>
              <w:t>płatników czyli</w:t>
            </w:r>
            <w:proofErr w:type="gramEnd"/>
            <w:r w:rsidRPr="002753DA">
              <w:rPr>
                <w:rFonts w:cs="Arial"/>
                <w:sz w:val="20"/>
                <w:szCs w:val="20"/>
              </w:rPr>
              <w:t xml:space="preserve"> możliwość konfiguracji usług płatnych dla komercyjnych płatników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r>
      <w:tr w:rsidR="004E3994" w:rsidRPr="002753DA">
        <w:trPr>
          <w:trHeight w:hRule="exact" w:val="1718"/>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b/>
                <w:bCs/>
                <w:sz w:val="20"/>
                <w:szCs w:val="20"/>
              </w:rPr>
            </w:pPr>
            <w:r w:rsidRPr="002753DA">
              <w:rPr>
                <w:rFonts w:cs="Arial"/>
                <w:b/>
                <w:bCs/>
                <w:sz w:val="20"/>
                <w:szCs w:val="20"/>
              </w:rPr>
              <w:t>Moduł generuje na bieżąco wydruki zawierające informacje o przepływie pacjentów w Izbie Przyjęć oraz na Oddziałach pozwalające na identyfikację pacjenta poprzez numer odpowiednich ksiąg i datę oraz czas zaistnienia danej sytuacji dotyczące w szczególności:</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D837AE">
            <w:pPr>
              <w:shd w:val="clear" w:color="auto" w:fill="FFFFFF"/>
              <w:spacing w:after="0"/>
              <w:jc w:val="center"/>
            </w:pPr>
          </w:p>
        </w:tc>
      </w:tr>
      <w:tr w:rsidR="004E3994" w:rsidRPr="002753DA">
        <w:trPr>
          <w:trHeight w:hRule="exact" w:val="360"/>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przyjęcia</w:t>
            </w:r>
            <w:proofErr w:type="gramEnd"/>
            <w:r w:rsidRPr="002753DA">
              <w:rPr>
                <w:rFonts w:cs="Arial"/>
                <w:sz w:val="20"/>
                <w:szCs w:val="20"/>
              </w:rPr>
              <w:t xml:space="preserve"> w Izbie Przyjęć,</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60"/>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wpisu</w:t>
            </w:r>
            <w:proofErr w:type="gramEnd"/>
            <w:r w:rsidRPr="002753DA">
              <w:rPr>
                <w:rFonts w:cs="Arial"/>
                <w:sz w:val="20"/>
                <w:szCs w:val="20"/>
              </w:rPr>
              <w:t xml:space="preserve"> do Księgi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47"/>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przyjęcia</w:t>
            </w:r>
            <w:proofErr w:type="gramEnd"/>
            <w:r w:rsidRPr="002753DA">
              <w:rPr>
                <w:rFonts w:cs="Arial"/>
                <w:sz w:val="20"/>
                <w:szCs w:val="20"/>
              </w:rPr>
              <w:t xml:space="preserve"> i wypisu z oddziału,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70"/>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wyjścia</w:t>
            </w:r>
            <w:proofErr w:type="gramEnd"/>
            <w:r w:rsidRPr="002753DA">
              <w:rPr>
                <w:rFonts w:cs="Arial"/>
                <w:sz w:val="20"/>
                <w:szCs w:val="20"/>
              </w:rPr>
              <w:t xml:space="preserve"> i powrotu z przepustki,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NIE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70"/>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wypisania</w:t>
            </w:r>
            <w:proofErr w:type="gramEnd"/>
            <w:r w:rsidRPr="002753DA">
              <w:rPr>
                <w:rFonts w:cs="Arial"/>
                <w:sz w:val="20"/>
                <w:szCs w:val="20"/>
              </w:rPr>
              <w:t xml:space="preserve"> ze szpitala.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36"/>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Nadawanie numeru księgi głównej.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44"/>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Obsługa zmian numerów ksiąg, możliwość przeglądu historii numerów ksiąg.</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4898"/>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Default="004E3994" w:rsidP="008E7DDE">
            <w:pPr>
              <w:pStyle w:val="Tabela1"/>
              <w:spacing w:after="0" w:line="276" w:lineRule="auto"/>
              <w:ind w:left="0" w:right="50"/>
              <w:rPr>
                <w:rFonts w:cs="Arial"/>
                <w:strike/>
                <w:sz w:val="20"/>
                <w:szCs w:val="20"/>
              </w:rPr>
            </w:pPr>
            <w:r w:rsidRPr="0094507B">
              <w:rPr>
                <w:rFonts w:cs="Arial"/>
                <w:strike/>
                <w:sz w:val="20"/>
                <w:szCs w:val="20"/>
              </w:rPr>
              <w:t xml:space="preserve">Możliwość wyszukiwania pacjentów w skorowidzu według różnych parametrów (imię, nazwisko, imię ojca, imię matki, PESEL, data urodzenia, numer księgi głównej i oddziałowej, oddział, płeć, wiek, PESEL opiekuna, nr telefonu, poprzednie nazwisko, rodzaj i okres pobytu). </w:t>
            </w:r>
          </w:p>
          <w:p w:rsidR="004E3994" w:rsidRDefault="004E3994" w:rsidP="00164EC1">
            <w:pPr>
              <w:pStyle w:val="Tabela1"/>
              <w:spacing w:after="0" w:line="276" w:lineRule="auto"/>
              <w:ind w:right="50"/>
              <w:rPr>
                <w:rFonts w:cs="Arial"/>
                <w:strike/>
                <w:sz w:val="18"/>
                <w:szCs w:val="18"/>
              </w:rPr>
            </w:pPr>
            <w:r w:rsidRPr="00727D8C">
              <w:rPr>
                <w:rFonts w:cs="Arial"/>
                <w:strike/>
                <w:sz w:val="18"/>
                <w:szCs w:val="18"/>
              </w:rPr>
              <w:t>Rodzaj pobytu- istnienie pobytu w danej jednostce organizacyjnej np. pobyt leczniczy, obserwacyjny, przychodnia, nieokreślony.</w:t>
            </w:r>
          </w:p>
          <w:p w:rsidR="004E3994" w:rsidRPr="008E7DDE" w:rsidRDefault="004E3994" w:rsidP="00164EC1">
            <w:pPr>
              <w:pStyle w:val="Tabela1"/>
              <w:spacing w:after="0" w:line="276" w:lineRule="auto"/>
              <w:ind w:right="50"/>
              <w:rPr>
                <w:rFonts w:cs="Arial"/>
                <w:sz w:val="20"/>
                <w:szCs w:val="20"/>
              </w:rPr>
            </w:pPr>
            <w:r w:rsidRPr="008E7DDE">
              <w:rPr>
                <w:rFonts w:cs="Arial"/>
                <w:sz w:val="18"/>
                <w:szCs w:val="18"/>
              </w:rPr>
              <w:t>ZMIANA NA:</w:t>
            </w:r>
          </w:p>
          <w:p w:rsidR="004E3994" w:rsidRPr="002753DA" w:rsidRDefault="004E3994" w:rsidP="00164EC1">
            <w:pPr>
              <w:pStyle w:val="Tabela1"/>
              <w:spacing w:after="0" w:line="276" w:lineRule="auto"/>
              <w:ind w:right="50"/>
              <w:rPr>
                <w:rFonts w:cs="Arial"/>
                <w:sz w:val="20"/>
                <w:szCs w:val="20"/>
              </w:rPr>
            </w:pPr>
            <w:r w:rsidRPr="0094507B">
              <w:rPr>
                <w:rFonts w:cs="Arial"/>
                <w:sz w:val="20"/>
                <w:szCs w:val="20"/>
                <w:highlight w:val="yellow"/>
              </w:rPr>
              <w:t>Możliwość wyszukiwania pacjentów w skorowidzu według różnych parametrów (imię, nazwisko, imię ojca, imię matki, PESEL, data urodzenia, oddział, płeć, wiek, PESEL opiekuna, nr</w:t>
            </w:r>
            <w:r>
              <w:rPr>
                <w:rFonts w:cs="Arial"/>
                <w:sz w:val="20"/>
                <w:szCs w:val="20"/>
                <w:highlight w:val="yellow"/>
              </w:rPr>
              <w:t xml:space="preserve"> telefonu, poprzednie nazwisko</w:t>
            </w:r>
            <w:r>
              <w:rPr>
                <w:rFonts w:cs="Arial"/>
                <w:sz w:val="20"/>
                <w:szCs w:val="20"/>
              </w:rPr>
              <w:t>.</w:t>
            </w:r>
          </w:p>
          <w:p w:rsidR="004E3994" w:rsidRPr="002753DA" w:rsidRDefault="004E3994" w:rsidP="00646361">
            <w:pPr>
              <w:pStyle w:val="Tabela1"/>
              <w:spacing w:after="0" w:line="276" w:lineRule="auto"/>
              <w:ind w:right="50"/>
              <w:rPr>
                <w:rFonts w:cs="Arial"/>
                <w:sz w:val="20"/>
                <w:szCs w:val="20"/>
              </w:rPr>
            </w:pPr>
          </w:p>
          <w:p w:rsidR="004E3994" w:rsidRPr="002753DA" w:rsidRDefault="004E3994" w:rsidP="00646361">
            <w:pPr>
              <w:pStyle w:val="Tabela1"/>
              <w:spacing w:after="0"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62"/>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Możliwość eksportu wybranych kart statystycznych do pliku wraz z wydrukiem.</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428"/>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 xml:space="preserve">Podgląd informacji, jacy </w:t>
            </w:r>
            <w:proofErr w:type="gramStart"/>
            <w:r w:rsidRPr="002753DA">
              <w:rPr>
                <w:rFonts w:cs="Arial"/>
                <w:sz w:val="20"/>
                <w:szCs w:val="20"/>
              </w:rPr>
              <w:t>pacjenci (co</w:t>
            </w:r>
            <w:proofErr w:type="gramEnd"/>
            <w:r w:rsidRPr="002753DA">
              <w:rPr>
                <w:rFonts w:cs="Arial"/>
                <w:sz w:val="20"/>
                <w:szCs w:val="20"/>
              </w:rPr>
              <w:t xml:space="preserve"> najmniej imię i nazwisko) przebywają aktualnie na oddziale i w całym szpitalu.</w:t>
            </w:r>
          </w:p>
          <w:p w:rsidR="004E3994" w:rsidRPr="002753DA" w:rsidRDefault="004E3994" w:rsidP="00502C60">
            <w:pPr>
              <w:pStyle w:val="Tabela1"/>
              <w:spacing w:after="0"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rPr>
                <w:lang w:eastAsia="en-US"/>
              </w:rPr>
              <w:t>TAK</w:t>
            </w:r>
          </w:p>
        </w:tc>
      </w:tr>
      <w:tr w:rsidR="004E3994" w:rsidRPr="002753DA">
        <w:trPr>
          <w:trHeight w:hRule="exact" w:val="1566"/>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b/>
                <w:bCs/>
                <w:sz w:val="20"/>
                <w:szCs w:val="20"/>
              </w:rPr>
            </w:pPr>
            <w:r w:rsidRPr="002753DA">
              <w:rPr>
                <w:rFonts w:cs="Arial"/>
                <w:b/>
                <w:bCs/>
                <w:sz w:val="20"/>
                <w:szCs w:val="20"/>
              </w:rPr>
              <w:lastRenderedPageBreak/>
              <w:t>Moduł umożliwia automatyczne generowanie zewnętrznych raportów dotyczących pacjentów w formie narzuconej wymogami sprawozdawczymi wg stanu prawnego tych wymogów obowiązującego na dzień instalacji oprogramowania, a w szczególności generowanie:</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D837AE">
            <w:pPr>
              <w:shd w:val="clear" w:color="auto" w:fill="FFFFFF"/>
              <w:spacing w:after="0"/>
              <w:jc w:val="center"/>
            </w:pPr>
          </w:p>
        </w:tc>
      </w:tr>
      <w:tr w:rsidR="004E3994" w:rsidRPr="002753DA">
        <w:trPr>
          <w:trHeight w:hRule="exact" w:val="568"/>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r w:rsidRPr="002753DA">
              <w:rPr>
                <w:rFonts w:cs="Arial"/>
                <w:sz w:val="20"/>
                <w:szCs w:val="20"/>
              </w:rPr>
              <w:t xml:space="preserve">Karty Statystycznej Szpitala </w:t>
            </w:r>
            <w:proofErr w:type="gramStart"/>
            <w:r w:rsidRPr="002753DA">
              <w:rPr>
                <w:rFonts w:cs="Arial"/>
                <w:sz w:val="20"/>
                <w:szCs w:val="20"/>
              </w:rPr>
              <w:t xml:space="preserve">Ogólnej  </w:t>
            </w:r>
            <w:proofErr w:type="spellStart"/>
            <w:r w:rsidRPr="002753DA">
              <w:rPr>
                <w:rFonts w:cs="Arial"/>
                <w:sz w:val="20"/>
                <w:szCs w:val="20"/>
              </w:rPr>
              <w:t>Mz</w:t>
            </w:r>
            <w:proofErr w:type="spellEnd"/>
            <w:proofErr w:type="gramEnd"/>
            <w:r w:rsidRPr="002753DA">
              <w:rPr>
                <w:rFonts w:cs="Arial"/>
                <w:sz w:val="20"/>
                <w:szCs w:val="20"/>
              </w:rPr>
              <w:t>/Szp-11,</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51"/>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r w:rsidRPr="002753DA">
              <w:rPr>
                <w:rFonts w:cs="Arial"/>
                <w:sz w:val="20"/>
                <w:szCs w:val="20"/>
              </w:rPr>
              <w:t>Karty Nowotworowej,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09"/>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r w:rsidRPr="002753DA">
              <w:rPr>
                <w:rFonts w:cs="Arial"/>
                <w:sz w:val="20"/>
                <w:szCs w:val="20"/>
              </w:rPr>
              <w:t>Karta zgłoszenia choroby zakaźnej.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414"/>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Weryfikacja danych do statystyki w zakresie MZ-Szp-11</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799"/>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Możliwość obliczania i zatwierdzania ruchu pacjentów w szpitalu</w:t>
            </w:r>
          </w:p>
          <w:p w:rsidR="004E3994" w:rsidRPr="002753DA" w:rsidRDefault="004E3994" w:rsidP="00502C60">
            <w:pPr>
              <w:pStyle w:val="Tabela1"/>
              <w:spacing w:after="0"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847"/>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Możliwość zdefiniowania godzin dla doby statystycznej, zgodnie z wymogami umowy z NFZ</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418"/>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b/>
                <w:bCs/>
                <w:sz w:val="20"/>
                <w:szCs w:val="20"/>
              </w:rPr>
            </w:pPr>
            <w:r w:rsidRPr="002753DA">
              <w:rPr>
                <w:rFonts w:cs="Arial"/>
                <w:b/>
                <w:bCs/>
                <w:sz w:val="20"/>
                <w:szCs w:val="20"/>
              </w:rPr>
              <w:t>Możliwość definicji schematów obliczeń statystyki:</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D837AE">
            <w:pPr>
              <w:shd w:val="clear" w:color="auto" w:fill="FFFFFF"/>
              <w:spacing w:after="0"/>
              <w:jc w:val="center"/>
            </w:pPr>
          </w:p>
        </w:tc>
      </w:tr>
      <w:tr w:rsidR="004E3994" w:rsidRPr="002753DA">
        <w:trPr>
          <w:trHeight w:hRule="exact" w:val="540"/>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osobodni</w:t>
            </w:r>
            <w:proofErr w:type="gramEnd"/>
            <w:r w:rsidRPr="002753DA">
              <w:rPr>
                <w:rFonts w:cs="Arial"/>
                <w:sz w:val="20"/>
                <w:szCs w:val="20"/>
              </w:rPr>
              <w:t xml:space="preserve"> dla oddziałów dziennych na podstawie obecności,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787"/>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wyłączenie</w:t>
            </w:r>
            <w:proofErr w:type="gramEnd"/>
            <w:r w:rsidRPr="002753DA">
              <w:rPr>
                <w:rFonts w:cs="Arial"/>
                <w:sz w:val="20"/>
                <w:szCs w:val="20"/>
              </w:rPr>
              <w:t xml:space="preserve"> obliczeń ruchu pacjentów dla wybranych oddziałów z ogólnych statystyk szpitalnych,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4"/>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obliczanie</w:t>
            </w:r>
            <w:proofErr w:type="gramEnd"/>
            <w:r w:rsidRPr="002753DA">
              <w:rPr>
                <w:rFonts w:cs="Arial"/>
                <w:sz w:val="20"/>
                <w:szCs w:val="20"/>
              </w:rPr>
              <w:t xml:space="preserve"> statystyki na przełomie miesięcy wg różnych schematów.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70"/>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b/>
                <w:bCs/>
                <w:sz w:val="20"/>
                <w:szCs w:val="20"/>
              </w:rPr>
            </w:pPr>
            <w:r w:rsidRPr="002753DA">
              <w:rPr>
                <w:rFonts w:cs="Arial"/>
                <w:b/>
                <w:bCs/>
                <w:sz w:val="20"/>
                <w:szCs w:val="20"/>
              </w:rPr>
              <w:t>Moduł udostępnia minimalny zakres raportów:</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D837AE">
            <w:pPr>
              <w:shd w:val="clear" w:color="auto" w:fill="FFFFFF"/>
              <w:spacing w:after="0"/>
              <w:jc w:val="center"/>
            </w:pPr>
          </w:p>
        </w:tc>
      </w:tr>
      <w:tr w:rsidR="004E3994" w:rsidRPr="002753DA">
        <w:trPr>
          <w:trHeight w:hRule="exact" w:val="531"/>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obłożenie</w:t>
            </w:r>
            <w:proofErr w:type="gramEnd"/>
            <w:r w:rsidRPr="002753DA">
              <w:rPr>
                <w:rFonts w:cs="Arial"/>
                <w:sz w:val="20"/>
                <w:szCs w:val="20"/>
              </w:rPr>
              <w:t xml:space="preserve"> łóżek oddziału/szpitala na określony dzień,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29"/>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nowoprzyjętych/wypisanych pacjentów do oddziału/szpitala dzień/godzina),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3"/>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pacjentów hospitalizowanych wg czasu pobytu (powyżej „x „dni),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288"/>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pacjentów wg jednostki chorobowej (rozpoznanie zasadnicze) w układach wieloletnich, tj. grupowanie według określonego przedziału czasu np. rok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82"/>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stan</w:t>
            </w:r>
            <w:proofErr w:type="gramEnd"/>
            <w:r w:rsidRPr="002753DA">
              <w:rPr>
                <w:rFonts w:cs="Arial"/>
                <w:sz w:val="20"/>
                <w:szCs w:val="20"/>
              </w:rPr>
              <w:t xml:space="preserve"> oddziału według zapisu w Izbie Przyjęć,</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pacing w:after="0"/>
              <w:jc w:val="center"/>
            </w:pPr>
            <w:r>
              <w:rPr>
                <w:lang w:eastAsia="en-US"/>
              </w:rPr>
              <w:t>........</w:t>
            </w:r>
          </w:p>
        </w:tc>
      </w:tr>
      <w:tr w:rsidR="004E3994" w:rsidRPr="002753DA">
        <w:trPr>
          <w:trHeight w:hRule="exact" w:val="360"/>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średni</w:t>
            </w:r>
            <w:proofErr w:type="gramEnd"/>
            <w:r w:rsidRPr="002753DA">
              <w:rPr>
                <w:rFonts w:cs="Arial"/>
                <w:sz w:val="20"/>
                <w:szCs w:val="20"/>
              </w:rPr>
              <w:t xml:space="preserve"> czas pobytu (szpital/oddział),</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60"/>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średni</w:t>
            </w:r>
            <w:proofErr w:type="gramEnd"/>
            <w:r w:rsidRPr="002753DA">
              <w:rPr>
                <w:rFonts w:cs="Arial"/>
                <w:sz w:val="20"/>
                <w:szCs w:val="20"/>
              </w:rPr>
              <w:t xml:space="preserve"> czas pobytu wg jednostki chorobowej (rozpoznania zasadniczego),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37"/>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miesięczne</w:t>
            </w:r>
            <w:proofErr w:type="gramEnd"/>
            <w:r w:rsidRPr="002753DA">
              <w:rPr>
                <w:rFonts w:cs="Arial"/>
                <w:sz w:val="20"/>
                <w:szCs w:val="20"/>
              </w:rPr>
              <w:t xml:space="preserve"> zestawienie ilości przyczyn zgonów,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47"/>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przyjęć wg województwa, ubezpieczyciela,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27"/>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przyjęć do szpitala wg lekarza kierującego i przyjmującego,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050"/>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wydruk</w:t>
            </w:r>
            <w:proofErr w:type="gramEnd"/>
            <w:r w:rsidRPr="002753DA">
              <w:rPr>
                <w:rFonts w:cs="Arial"/>
                <w:sz w:val="20"/>
                <w:szCs w:val="20"/>
              </w:rPr>
              <w:t xml:space="preserve"> pobytów szpitalnych, oddziałowych o nieuzupełnionych danych (np. bez dokumentu ubezpieczeniowego, płatnika, rozpoznania zasadniczego, jednostki kierującej itd.).</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815"/>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Moduł umożliwia prowadzenie wielu: ksiąg głównych, oddziałowych, oczekujących, odmów i porad ambulatoryjnych.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079"/>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Moduł umożliwia wprowadzanie planu pracy dla poszczególnych jednostek organizacyjnych (w tym poradni, oddziałów dziennych) wraz z godzinami pracy, dniami pracy, stanowiskami, pracownikami.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617"/>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Zestawienie pacjentów hospitalizowanych lub ambulatoryjnych wg ICD-10.</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81"/>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Zestawienie pacjentów hospitalizowanych lub ambulatoryjnych wg sposobu leczenia (</w:t>
            </w:r>
            <w:proofErr w:type="spellStart"/>
            <w:r w:rsidRPr="002753DA">
              <w:rPr>
                <w:rFonts w:cs="Arial"/>
                <w:sz w:val="20"/>
                <w:szCs w:val="20"/>
              </w:rPr>
              <w:t>np</w:t>
            </w:r>
            <w:proofErr w:type="spellEnd"/>
            <w:r w:rsidRPr="002753DA">
              <w:rPr>
                <w:rFonts w:cs="Arial"/>
                <w:sz w:val="20"/>
                <w:szCs w:val="20"/>
              </w:rPr>
              <w:t>: chirurgia).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905"/>
        </w:trPr>
        <w:tc>
          <w:tcPr>
            <w:tcW w:w="32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1"/>
              </w:numPr>
              <w:spacing w:after="0" w:line="276" w:lineRule="auto"/>
              <w:jc w:val="center"/>
              <w:rPr>
                <w:rFonts w:cs="Arial"/>
                <w:sz w:val="20"/>
                <w:szCs w:val="20"/>
              </w:rPr>
            </w:pPr>
          </w:p>
        </w:tc>
        <w:tc>
          <w:tcPr>
            <w:tcW w:w="2953"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02C60">
            <w:pPr>
              <w:pStyle w:val="Tabela1"/>
              <w:spacing w:after="0" w:line="276" w:lineRule="auto"/>
              <w:ind w:right="50"/>
              <w:rPr>
                <w:rFonts w:cs="Arial"/>
                <w:sz w:val="20"/>
                <w:szCs w:val="20"/>
              </w:rPr>
            </w:pPr>
            <w:r w:rsidRPr="002753DA">
              <w:rPr>
                <w:rFonts w:cs="Arial"/>
                <w:sz w:val="20"/>
                <w:szCs w:val="20"/>
              </w:rPr>
              <w:t xml:space="preserve">Współpraca z czytnikami kodów kreskowych w </w:t>
            </w:r>
            <w:proofErr w:type="gramStart"/>
            <w:r w:rsidRPr="002753DA">
              <w:rPr>
                <w:rFonts w:cs="Arial"/>
                <w:sz w:val="20"/>
                <w:szCs w:val="20"/>
              </w:rPr>
              <w:t>zakresie co</w:t>
            </w:r>
            <w:proofErr w:type="gramEnd"/>
            <w:r w:rsidRPr="002753DA">
              <w:rPr>
                <w:rFonts w:cs="Arial"/>
                <w:sz w:val="20"/>
                <w:szCs w:val="20"/>
              </w:rPr>
              <w:t xml:space="preserve"> najmniej identyfikacji pacjenta po kodzie zamieszczonym na dokumentacji medycznej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bookmarkEnd w:id="12"/>
    </w:tbl>
    <w:p w:rsidR="004E3994" w:rsidRPr="002753DA" w:rsidRDefault="004E3994" w:rsidP="00502C60">
      <w:pPr>
        <w:ind w:firstLine="0"/>
      </w:pPr>
    </w:p>
    <w:p w:rsidR="004E3994" w:rsidRPr="002753DA" w:rsidRDefault="004E3994">
      <w:pPr>
        <w:suppressAutoHyphens w:val="0"/>
        <w:spacing w:after="0" w:line="240" w:lineRule="auto"/>
        <w:ind w:firstLine="0"/>
        <w:jc w:val="left"/>
      </w:pPr>
      <w:r w:rsidRPr="002753DA">
        <w:br w:type="page"/>
      </w:r>
    </w:p>
    <w:p w:rsidR="004E3994" w:rsidRPr="002753DA" w:rsidRDefault="004E3994" w:rsidP="00502C60">
      <w:pPr>
        <w:ind w:firstLine="0"/>
      </w:pPr>
    </w:p>
    <w:p w:rsidR="004E3994" w:rsidRPr="002753DA" w:rsidRDefault="004E3994" w:rsidP="00DA7071">
      <w:pPr>
        <w:pStyle w:val="Nagwek2"/>
        <w:numPr>
          <w:ilvl w:val="0"/>
          <w:numId w:val="4"/>
        </w:numPr>
      </w:pPr>
      <w:bookmarkStart w:id="13" w:name="_Toc531254832"/>
      <w:r w:rsidRPr="002753DA">
        <w:t>Wymagania dla modułu Oddział</w:t>
      </w:r>
      <w:bookmarkEnd w:id="13"/>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4E3994" w:rsidRPr="002753DA">
        <w:trPr>
          <w:trHeight w:hRule="exact" w:val="2287"/>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D40B7">
            <w:pPr>
              <w:pStyle w:val="Tabela1a"/>
              <w:spacing w:before="0" w:after="0" w:line="276" w:lineRule="auto"/>
              <w:ind w:left="142"/>
              <w:jc w:val="center"/>
              <w:rPr>
                <w:rFonts w:cs="Arial"/>
                <w:b/>
                <w:bCs/>
                <w:sz w:val="20"/>
                <w:szCs w:val="20"/>
              </w:rPr>
            </w:pPr>
            <w:bookmarkStart w:id="14" w:name="_Hlk511293958"/>
            <w:r w:rsidRPr="002753DA">
              <w:rPr>
                <w:rFonts w:cs="Arial"/>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D40B7">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B03597">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B03597">
            <w:pPr>
              <w:pStyle w:val="Tabela1"/>
              <w:spacing w:before="0" w:after="0" w:line="276" w:lineRule="auto"/>
              <w:jc w:val="center"/>
              <w:rPr>
                <w:rFonts w:cs="Arial"/>
                <w:b/>
                <w:bCs/>
                <w:sz w:val="20"/>
                <w:szCs w:val="20"/>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hRule="exact" w:val="57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 xml:space="preserve">Obsługa oddziałów, pododdziałów,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107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2"/>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Potwierdzenie przyjęcia na oddział wraz z automatycznym nadaniem numeru Księgi Oddziałowej, przypisaniem diety, lekarza prowadzącego, przydzielenie łóżka.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325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2"/>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wyszukiwania pacjentów wg różnych parametrów i kryteriów*</w:t>
            </w:r>
          </w:p>
          <w:p w:rsidR="004E3994" w:rsidRPr="002753DA" w:rsidRDefault="004E3994" w:rsidP="008F4D33">
            <w:pPr>
              <w:pStyle w:val="Tabela1"/>
              <w:ind w:right="50"/>
              <w:rPr>
                <w:rFonts w:cs="Arial"/>
              </w:rPr>
            </w:pPr>
            <w:r w:rsidRPr="002753DA">
              <w:rPr>
                <w:rFonts w:cs="Arial"/>
              </w:rPr>
              <w:t>Na podstawie n/w parametrów:</w:t>
            </w:r>
          </w:p>
          <w:p w:rsidR="004E3994" w:rsidRPr="002753DA" w:rsidRDefault="004E3994" w:rsidP="008F4D33">
            <w:pPr>
              <w:pStyle w:val="Tabela1"/>
              <w:spacing w:line="276" w:lineRule="auto"/>
              <w:ind w:right="50"/>
              <w:rPr>
                <w:rFonts w:cs="Arial"/>
                <w:sz w:val="20"/>
                <w:szCs w:val="20"/>
              </w:rPr>
            </w:pPr>
            <w:r w:rsidRPr="002753DA">
              <w:rPr>
                <w:rFonts w:cs="Arial"/>
                <w:sz w:val="20"/>
                <w:szCs w:val="20"/>
              </w:rPr>
              <w:t>*imię</w:t>
            </w:r>
            <w:proofErr w:type="gramStart"/>
            <w:r w:rsidRPr="002753DA">
              <w:rPr>
                <w:rFonts w:cs="Arial"/>
                <w:sz w:val="20"/>
                <w:szCs w:val="20"/>
              </w:rPr>
              <w:t>,</w:t>
            </w:r>
            <w:r w:rsidRPr="002753DA">
              <w:rPr>
                <w:rFonts w:cs="Arial"/>
                <w:sz w:val="20"/>
                <w:szCs w:val="20"/>
              </w:rPr>
              <w:br/>
              <w:t>* nazwisko</w:t>
            </w:r>
            <w:proofErr w:type="gramEnd"/>
            <w:r w:rsidRPr="002753DA">
              <w:rPr>
                <w:rFonts w:cs="Arial"/>
                <w:sz w:val="20"/>
                <w:szCs w:val="20"/>
              </w:rPr>
              <w:t>,</w:t>
            </w:r>
            <w:r w:rsidRPr="002753DA">
              <w:rPr>
                <w:rFonts w:cs="Arial"/>
                <w:sz w:val="20"/>
                <w:szCs w:val="20"/>
              </w:rPr>
              <w:br/>
              <w:t>* identyfikator pacjenta w systemie informatycznym,</w:t>
            </w:r>
            <w:r w:rsidRPr="002753DA">
              <w:rPr>
                <w:rFonts w:cs="Arial"/>
                <w:sz w:val="20"/>
                <w:szCs w:val="20"/>
              </w:rPr>
              <w:br/>
              <w:t>* PESEL,</w:t>
            </w:r>
            <w:r w:rsidRPr="002753DA">
              <w:rPr>
                <w:rFonts w:cs="Arial"/>
                <w:sz w:val="20"/>
                <w:szCs w:val="20"/>
              </w:rPr>
              <w:br/>
              <w:t>* wiek,</w:t>
            </w:r>
            <w:r w:rsidRPr="002753DA">
              <w:rPr>
                <w:rFonts w:cs="Arial"/>
                <w:sz w:val="20"/>
                <w:szCs w:val="20"/>
              </w:rPr>
              <w:br/>
              <w:t>* płeć,</w:t>
            </w:r>
            <w:r w:rsidRPr="002753DA">
              <w:rPr>
                <w:rFonts w:cs="Arial"/>
                <w:sz w:val="20"/>
                <w:szCs w:val="20"/>
              </w:rPr>
              <w:br/>
              <w:t>* data urodzenia,</w:t>
            </w:r>
            <w:r w:rsidRPr="002753DA">
              <w:rPr>
                <w:rFonts w:cs="Arial"/>
                <w:sz w:val="20"/>
                <w:szCs w:val="20"/>
              </w:rPr>
              <w:br/>
              <w:t>* Numer Księgi Głównej,</w:t>
            </w:r>
            <w:r w:rsidRPr="002753DA">
              <w:rPr>
                <w:rFonts w:cs="Arial"/>
                <w:sz w:val="20"/>
                <w:szCs w:val="20"/>
              </w:rPr>
              <w:br/>
              <w:t>* KOD ROZPOZNANIA</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36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2"/>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Przegląd i aktualizacja danych personalnych.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91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Monitorowanie stanu obłożenia oddziału (moduł musi dopuszczać przyjęcie pacjenta nawet, gdy nie ma wolnych łóżek na oddziale).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3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 xml:space="preserve">Wprowadzenie </w:t>
            </w:r>
            <w:proofErr w:type="spellStart"/>
            <w:r w:rsidRPr="002753DA">
              <w:rPr>
                <w:rFonts w:cs="Arial"/>
                <w:sz w:val="20"/>
                <w:szCs w:val="20"/>
              </w:rPr>
              <w:t>rozpoznań</w:t>
            </w:r>
            <w:proofErr w:type="spellEnd"/>
            <w:r w:rsidRPr="002753DA">
              <w:rPr>
                <w:rFonts w:cs="Arial"/>
                <w:sz w:val="20"/>
                <w:szCs w:val="20"/>
              </w:rPr>
              <w:t>: wstępnych, końcowych, przyczyny zgonu.</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97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Blokowanie zamknięcia hospitalizacji w przypadku braku karty zgłoszenia choroby nowotworowej/zakaźnej, jeśli pacjent ma rozpoznanie nowotworowe/zakaźne.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r>
      <w:tr w:rsidR="004E3994" w:rsidRPr="002753DA">
        <w:trPr>
          <w:trHeight w:hRule="exact" w:val="183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Definiowanie minimalnego zestawu dokumentów, który musi być uzupełniony przed zamknięciem hospitalizacji pacjenta</w:t>
            </w:r>
          </w:p>
          <w:p w:rsidR="004E3994" w:rsidRPr="002753DA" w:rsidRDefault="004E3994" w:rsidP="00AB1149">
            <w:pPr>
              <w:pStyle w:val="Tabela1"/>
              <w:spacing w:line="276" w:lineRule="auto"/>
              <w:ind w:right="50"/>
              <w:rPr>
                <w:rFonts w:cs="Arial"/>
                <w:sz w:val="20"/>
                <w:szCs w:val="20"/>
              </w:rPr>
            </w:pP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29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Ewidencja procedur medycznych.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188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F468E">
            <w:pPr>
              <w:pStyle w:val="Tabela1"/>
              <w:spacing w:line="276" w:lineRule="auto"/>
              <w:ind w:right="50"/>
              <w:rPr>
                <w:rFonts w:cs="Arial"/>
                <w:sz w:val="20"/>
                <w:szCs w:val="20"/>
              </w:rPr>
            </w:pPr>
            <w:r w:rsidRPr="002753DA">
              <w:rPr>
                <w:rFonts w:cs="Arial"/>
                <w:sz w:val="20"/>
                <w:szCs w:val="20"/>
              </w:rPr>
              <w:t>Możliwość wypełniania i wydruku standardowych druków zewnętrznych (Karta Statystyczna, Karta Zakażenia Szpitalnego, Karta Zgłoszenia Choroby Zakaźnej, Karta Informacyjna, Karta Zgonu, Zgłoszenia choroby nowotworowej).</w:t>
            </w:r>
          </w:p>
          <w:p w:rsidR="004E3994" w:rsidRPr="002753DA" w:rsidRDefault="004E3994" w:rsidP="00172001">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336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014A85" w:rsidRDefault="004E3994" w:rsidP="00AF468E">
            <w:pPr>
              <w:pStyle w:val="Tabela1"/>
              <w:spacing w:line="276" w:lineRule="auto"/>
              <w:ind w:right="50"/>
              <w:rPr>
                <w:rFonts w:cs="Arial"/>
                <w:strike/>
                <w:sz w:val="20"/>
                <w:szCs w:val="20"/>
              </w:rPr>
            </w:pPr>
            <w:r w:rsidRPr="00014A85">
              <w:rPr>
                <w:rFonts w:cs="Arial"/>
                <w:strike/>
                <w:sz w:val="20"/>
                <w:szCs w:val="20"/>
              </w:rPr>
              <w:t xml:space="preserve">Moduł daje możliwość wyszukiwania pacjentów w skorowidzu według różnych parametrów (imię, nazwisko, PESEL, imię ojca, data urodzenia, numer księgi głównej i oddziałowej, oddział, płeć, </w:t>
            </w:r>
            <w:proofErr w:type="gramStart"/>
            <w:r w:rsidRPr="00014A85">
              <w:rPr>
                <w:rFonts w:cs="Arial"/>
                <w:strike/>
                <w:sz w:val="20"/>
                <w:szCs w:val="20"/>
              </w:rPr>
              <w:t>wiek,  jednostka</w:t>
            </w:r>
            <w:proofErr w:type="gramEnd"/>
            <w:r w:rsidRPr="00014A85">
              <w:rPr>
                <w:rFonts w:cs="Arial"/>
                <w:strike/>
                <w:sz w:val="20"/>
                <w:szCs w:val="20"/>
              </w:rPr>
              <w:t xml:space="preserve"> chorobowa, choroby współistniejące, procedury medyczne)</w:t>
            </w:r>
          </w:p>
          <w:p w:rsidR="004E3994" w:rsidRDefault="004E3994" w:rsidP="00AF468E">
            <w:pPr>
              <w:pStyle w:val="Tabela1"/>
              <w:spacing w:line="276" w:lineRule="auto"/>
              <w:ind w:right="50"/>
              <w:rPr>
                <w:rFonts w:cs="Arial"/>
                <w:b/>
                <w:bCs/>
                <w:sz w:val="20"/>
                <w:szCs w:val="20"/>
              </w:rPr>
            </w:pPr>
            <w:r>
              <w:rPr>
                <w:rFonts w:cs="Arial"/>
                <w:b/>
                <w:bCs/>
                <w:sz w:val="20"/>
                <w:szCs w:val="20"/>
              </w:rPr>
              <w:t>ZMIANA NA:</w:t>
            </w:r>
          </w:p>
          <w:p w:rsidR="004E3994" w:rsidRPr="00014A85" w:rsidRDefault="004E3994" w:rsidP="00014A85">
            <w:pPr>
              <w:pStyle w:val="Tabela1"/>
              <w:spacing w:line="276" w:lineRule="auto"/>
              <w:ind w:right="50"/>
              <w:rPr>
                <w:rFonts w:cs="Arial"/>
                <w:sz w:val="20"/>
                <w:szCs w:val="20"/>
              </w:rPr>
            </w:pPr>
            <w:r w:rsidRPr="00014A85">
              <w:rPr>
                <w:rFonts w:cs="Arial"/>
                <w:sz w:val="20"/>
                <w:szCs w:val="20"/>
                <w:highlight w:val="yellow"/>
              </w:rPr>
              <w:t xml:space="preserve">Moduł daje możliwość wyszukiwania pacjentów w skorowidzu według różnych parametrów (imię, nazwisko, PESEL, data urodzenia, oddział, </w:t>
            </w:r>
            <w:proofErr w:type="gramStart"/>
            <w:r w:rsidRPr="00014A85">
              <w:rPr>
                <w:rFonts w:cs="Arial"/>
                <w:sz w:val="20"/>
                <w:szCs w:val="20"/>
                <w:highlight w:val="yellow"/>
              </w:rPr>
              <w:t>płeć,  jednostka</w:t>
            </w:r>
            <w:proofErr w:type="gramEnd"/>
            <w:r w:rsidRPr="00014A85">
              <w:rPr>
                <w:rFonts w:cs="Arial"/>
                <w:sz w:val="20"/>
                <w:szCs w:val="20"/>
                <w:highlight w:val="yellow"/>
              </w:rPr>
              <w:t xml:space="preserve"> cho</w:t>
            </w:r>
            <w:r>
              <w:rPr>
                <w:rFonts w:cs="Arial"/>
                <w:sz w:val="20"/>
                <w:szCs w:val="20"/>
                <w:highlight w:val="yellow"/>
              </w:rPr>
              <w:t>robowa, choroby współistniejące</w:t>
            </w:r>
            <w:r w:rsidRPr="00014A85">
              <w:rPr>
                <w:rFonts w:cs="Arial"/>
                <w:sz w:val="20"/>
                <w:szCs w:val="20"/>
                <w:highlight w:val="yellow"/>
              </w:rPr>
              <w:t>)</w:t>
            </w:r>
          </w:p>
          <w:p w:rsidR="004E3994" w:rsidRPr="002753DA" w:rsidRDefault="004E3994" w:rsidP="00AF468E">
            <w:pPr>
              <w:pStyle w:val="Tabela1"/>
              <w:spacing w:line="276" w:lineRule="auto"/>
              <w:ind w:right="50"/>
              <w:rPr>
                <w:rFonts w:cs="Arial"/>
                <w:b/>
                <w:bCs/>
                <w:sz w:val="20"/>
                <w:szCs w:val="20"/>
              </w:rPr>
            </w:pPr>
          </w:p>
          <w:p w:rsidR="004E3994" w:rsidRPr="002753DA" w:rsidRDefault="004E3994" w:rsidP="00AF468E">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206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236C8">
            <w:pPr>
              <w:pStyle w:val="Tabela1"/>
              <w:spacing w:line="276" w:lineRule="auto"/>
              <w:ind w:right="50"/>
              <w:rPr>
                <w:rFonts w:cs="Arial"/>
                <w:sz w:val="20"/>
                <w:szCs w:val="20"/>
              </w:rPr>
            </w:pPr>
            <w:r w:rsidRPr="002753DA">
              <w:rPr>
                <w:rFonts w:cs="Arial"/>
                <w:sz w:val="20"/>
                <w:szCs w:val="20"/>
              </w:rPr>
              <w:t xml:space="preserve">Moduł daje możliwość definiowania dodatkowych filtrów wyszukiwania pacjentów w księdze oddziałowej, tj. </w:t>
            </w:r>
            <w:proofErr w:type="gramStart"/>
            <w:r w:rsidRPr="002753DA">
              <w:rPr>
                <w:rFonts w:cs="Arial"/>
                <w:sz w:val="20"/>
                <w:szCs w:val="20"/>
              </w:rPr>
              <w:t>możliwość  wyszukiwania</w:t>
            </w:r>
            <w:proofErr w:type="gramEnd"/>
            <w:r w:rsidRPr="002753DA">
              <w:rPr>
                <w:rFonts w:cs="Arial"/>
                <w:sz w:val="20"/>
                <w:szCs w:val="20"/>
              </w:rPr>
              <w:t xml:space="preserve"> i filtrowania pacjentów hospitalizowanych aktualnie lub w przeszłości wg co najmniej nazwiska, nr PESEL, nr księgi głównej, lekarza prowadzącego i rozpoznania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r>
      <w:tr w:rsidR="004E3994" w:rsidRPr="002753DA">
        <w:trPr>
          <w:trHeight w:hRule="exact" w:val="86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Sortowanie listy pacjentów na oddziale według kryteriów wybranych przez użytkownika (np. nazwisko, numer księgi).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Pr>
                <w:lang w:eastAsia="en-US"/>
              </w:rPr>
              <w:t>........</w:t>
            </w:r>
          </w:p>
        </w:tc>
      </w:tr>
      <w:tr w:rsidR="004E3994" w:rsidRPr="002753DA">
        <w:trPr>
          <w:trHeight w:hRule="exact" w:val="52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Automatyczne nadawanie i możliwość modyfikacji numeru księgi oddziałowej.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Pr>
                <w:lang w:eastAsia="en-US"/>
              </w:rPr>
              <w:t>........</w:t>
            </w:r>
          </w:p>
        </w:tc>
      </w:tr>
      <w:tr w:rsidR="004E3994"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Przypisanie lekarza prowadzącego –historia prowadzenia pacjenta przez lekarzy.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Pr>
                <w:lang w:eastAsia="en-US"/>
              </w:rPr>
              <w:t>........</w:t>
            </w:r>
          </w:p>
        </w:tc>
      </w:tr>
      <w:tr w:rsidR="004E3994" w:rsidRPr="002753DA">
        <w:trPr>
          <w:trHeight w:hRule="exact" w:val="54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zmiany przydzielenia łóżka – historia obłożenia łóżek.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Pr>
                <w:lang w:eastAsia="en-US"/>
              </w:rPr>
              <w:t>........</w:t>
            </w:r>
          </w:p>
        </w:tc>
      </w:tr>
      <w:tr w:rsidR="004E3994" w:rsidRPr="002753DA">
        <w:trPr>
          <w:trHeight w:hRule="exact" w:val="53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automatycznego przygotowania oraz edycji standardowego listu dla lekarza rodzinnego.</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Pr>
                <w:lang w:eastAsia="en-US"/>
              </w:rPr>
              <w:t>........</w:t>
            </w:r>
          </w:p>
        </w:tc>
      </w:tr>
      <w:tr w:rsidR="004E3994" w:rsidRPr="002753DA">
        <w:trPr>
          <w:trHeight w:hRule="exact" w:val="33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Obsługa przepustek.</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34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zmiany diety pacjentowi.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3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tworzenia wykazu posiłków na dany dzień dla kuchni oraz dla oddziału.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3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Przeniesienie/wycofanie przeniesienia pacjenta na inny oddział.</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Wypis pacjenta ze szpitala.</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5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Odnotowanie zgonu pacjenta na oddziale – wpis do Księgi Zgonów.</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101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 xml:space="preserve">Wpis do Księgi Oczekujących pacjentów przeznaczonych do przyjęcia w późniejszych terminach. – wydruk raportu z wyszczególnionymi przyjęciami na każdy </w:t>
            </w:r>
            <w:proofErr w:type="gramStart"/>
            <w:r w:rsidRPr="002753DA">
              <w:rPr>
                <w:rFonts w:cs="Arial"/>
                <w:sz w:val="20"/>
                <w:szCs w:val="20"/>
              </w:rPr>
              <w:t>dzień .</w:t>
            </w:r>
            <w:proofErr w:type="gramEnd"/>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7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parametryzacji kart informacyjnych leczenia szpitalnego – dla każdego oddziału osobno.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2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korzystania z szablonów kart informacyjnych dla każdego oddziału osobno.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0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ewidencji obecności na oddziałach dziennych.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Pr>
                <w:lang w:eastAsia="en-US"/>
              </w:rPr>
              <w:t>........</w:t>
            </w:r>
          </w:p>
        </w:tc>
      </w:tr>
      <w:tr w:rsidR="004E3994" w:rsidRPr="002753DA">
        <w:trPr>
          <w:trHeight w:hRule="exact" w:val="54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obliczania osobodni do ruchu chorych na oddziałach dziennych na podstawie obecności.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Pr>
                <w:lang w:eastAsia="en-US"/>
              </w:rPr>
              <w:t>........</w:t>
            </w:r>
          </w:p>
        </w:tc>
      </w:tr>
      <w:tr w:rsidR="004E3994" w:rsidRPr="002753DA">
        <w:trPr>
          <w:trHeight w:hRule="exact" w:val="347"/>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b/>
                <w:bCs/>
                <w:sz w:val="20"/>
                <w:szCs w:val="20"/>
              </w:rPr>
            </w:pPr>
            <w:r w:rsidRPr="002753DA">
              <w:rPr>
                <w:rFonts w:cs="Arial"/>
                <w:b/>
                <w:bCs/>
                <w:sz w:val="20"/>
                <w:szCs w:val="20"/>
              </w:rPr>
              <w:t>Wydruk i przeglądanie obecności:</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B03597">
            <w:pPr>
              <w:shd w:val="clear" w:color="auto" w:fill="FFFFFF"/>
              <w:ind w:left="113" w:firstLine="0"/>
              <w:jc w:val="center"/>
            </w:pPr>
          </w:p>
        </w:tc>
        <w:tc>
          <w:tcPr>
            <w:tcW w:w="862" w:type="pct"/>
            <w:tcBorders>
              <w:top w:val="single" w:sz="4" w:space="0" w:color="auto"/>
              <w:left w:val="single" w:sz="4" w:space="0" w:color="auto"/>
              <w:bottom w:val="single" w:sz="4" w:space="0" w:color="000000"/>
              <w:right w:val="single" w:sz="4" w:space="0" w:color="auto"/>
              <w:tl2br w:val="single" w:sz="4" w:space="0" w:color="000000"/>
              <w:tr2bl w:val="single" w:sz="4" w:space="0" w:color="000000"/>
            </w:tcBorders>
            <w:vAlign w:val="center"/>
          </w:tcPr>
          <w:p w:rsidR="004E3994" w:rsidRPr="002753DA" w:rsidRDefault="004E3994" w:rsidP="00B03597">
            <w:pPr>
              <w:shd w:val="clear" w:color="auto" w:fill="FFFFFF"/>
              <w:ind w:left="113" w:firstLine="0"/>
              <w:jc w:val="center"/>
            </w:pP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dla</w:t>
            </w:r>
            <w:proofErr w:type="gramEnd"/>
            <w:r w:rsidRPr="002753DA">
              <w:rPr>
                <w:rFonts w:cs="Arial"/>
                <w:sz w:val="20"/>
                <w:szCs w:val="20"/>
              </w:rPr>
              <w:t xml:space="preserve"> wybranego pacjenta,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000000"/>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Pr>
                <w:lang w:eastAsia="en-US"/>
              </w:rPr>
              <w:t>........</w:t>
            </w:r>
          </w:p>
        </w:tc>
      </w:tr>
      <w:tr w:rsidR="004E3994" w:rsidRPr="002753DA">
        <w:trPr>
          <w:trHeight w:hRule="exact" w:val="36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na</w:t>
            </w:r>
            <w:proofErr w:type="gramEnd"/>
            <w:r w:rsidRPr="002753DA">
              <w:rPr>
                <w:rFonts w:cs="Arial"/>
                <w:sz w:val="20"/>
                <w:szCs w:val="20"/>
              </w:rPr>
              <w:t xml:space="preserve"> dany dzień dla całego oddziału.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ind w:left="113" w:firstLine="0"/>
              <w:jc w:val="center"/>
            </w:pPr>
            <w:r>
              <w:rPr>
                <w:lang w:eastAsia="en-US"/>
              </w:rPr>
              <w:t>........</w:t>
            </w:r>
          </w:p>
        </w:tc>
      </w:tr>
      <w:tr w:rsidR="004E3994" w:rsidRPr="002753DA">
        <w:trPr>
          <w:trHeight w:hRule="exact" w:val="55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Przegląd i wydruk ksiąg: Księga Główna, Oddziałowa, Oczekujących, Zgonów.</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2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przeglądu danych archiwalnych o pacjentach przebywających w przeszłości na danym oddziale.</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68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ustawienia blokady modyfikacji oraz blokady przeglądania historii choroby dla archiwalnych pobytów.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86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 xml:space="preserve">Współpraca z czytnikami kodów kreskowych w </w:t>
            </w:r>
            <w:proofErr w:type="gramStart"/>
            <w:r w:rsidRPr="002753DA">
              <w:rPr>
                <w:rFonts w:cs="Arial"/>
                <w:sz w:val="20"/>
                <w:szCs w:val="20"/>
              </w:rPr>
              <w:t>zakresie co</w:t>
            </w:r>
            <w:proofErr w:type="gramEnd"/>
            <w:r w:rsidRPr="002753DA">
              <w:rPr>
                <w:rFonts w:cs="Arial"/>
                <w:sz w:val="20"/>
                <w:szCs w:val="20"/>
              </w:rPr>
              <w:t xml:space="preserve"> najmniej identyfikacji pacjenta po kodzie zamieszczonym na dokumentacji medycznej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30"/>
        </w:trPr>
        <w:tc>
          <w:tcPr>
            <w:tcW w:w="324" w:type="pct"/>
            <w:tcBorders>
              <w:top w:val="single" w:sz="4" w:space="0" w:color="auto"/>
              <w:left w:val="single" w:sz="4" w:space="0" w:color="auto"/>
              <w:bottom w:val="single" w:sz="4" w:space="0" w:color="000000"/>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000000"/>
              <w:right w:val="single" w:sz="4" w:space="0" w:color="auto"/>
            </w:tcBorders>
            <w:vAlign w:val="center"/>
          </w:tcPr>
          <w:p w:rsidR="004E3994" w:rsidRPr="002753DA" w:rsidRDefault="004E3994" w:rsidP="00AB1149">
            <w:pPr>
              <w:pStyle w:val="Tabela1"/>
              <w:spacing w:line="276" w:lineRule="auto"/>
              <w:ind w:right="50"/>
              <w:rPr>
                <w:rFonts w:cs="Arial"/>
                <w:sz w:val="20"/>
                <w:szCs w:val="20"/>
              </w:rPr>
            </w:pPr>
            <w:r w:rsidRPr="002753DA">
              <w:rPr>
                <w:rFonts w:cs="Arial"/>
                <w:sz w:val="20"/>
                <w:szCs w:val="20"/>
              </w:rPr>
              <w:t>Możliwość wprowadzania raportów pielęgniarskich i lekarskich z dyżurów.</w:t>
            </w:r>
          </w:p>
          <w:p w:rsidR="004E3994" w:rsidRPr="002753DA" w:rsidRDefault="004E3994" w:rsidP="00AB1149">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000000"/>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353"/>
        </w:trPr>
        <w:tc>
          <w:tcPr>
            <w:tcW w:w="3276" w:type="pct"/>
            <w:gridSpan w:val="2"/>
            <w:tcBorders>
              <w:top w:val="single" w:sz="4" w:space="0" w:color="000000"/>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b/>
                <w:bCs/>
                <w:sz w:val="20"/>
                <w:szCs w:val="20"/>
              </w:rPr>
            </w:pPr>
            <w:r w:rsidRPr="002753DA">
              <w:rPr>
                <w:rFonts w:cs="Arial"/>
                <w:b/>
                <w:bCs/>
                <w:sz w:val="20"/>
                <w:szCs w:val="20"/>
              </w:rPr>
              <w:t>Moduł umożliwia wgląd w:</w:t>
            </w:r>
          </w:p>
        </w:tc>
        <w:tc>
          <w:tcPr>
            <w:tcW w:w="862" w:type="pct"/>
            <w:tcBorders>
              <w:top w:val="single" w:sz="4" w:space="0" w:color="000000"/>
              <w:left w:val="single" w:sz="4" w:space="0" w:color="auto"/>
              <w:bottom w:val="single" w:sz="4" w:space="0" w:color="000000"/>
              <w:right w:val="single" w:sz="4" w:space="0" w:color="auto"/>
              <w:tl2br w:val="single" w:sz="4" w:space="0" w:color="000000"/>
              <w:tr2bl w:val="single" w:sz="4" w:space="0" w:color="000000"/>
            </w:tcBorders>
            <w:vAlign w:val="center"/>
          </w:tcPr>
          <w:p w:rsidR="004E3994" w:rsidRPr="002753DA" w:rsidRDefault="004E3994" w:rsidP="00B03597">
            <w:pPr>
              <w:shd w:val="clear" w:color="auto" w:fill="FFFFFF"/>
              <w:ind w:left="113" w:firstLine="0"/>
              <w:jc w:val="center"/>
            </w:pPr>
          </w:p>
        </w:tc>
        <w:tc>
          <w:tcPr>
            <w:tcW w:w="862" w:type="pct"/>
            <w:tcBorders>
              <w:top w:val="single" w:sz="4" w:space="0" w:color="auto"/>
              <w:left w:val="single" w:sz="4" w:space="0" w:color="auto"/>
              <w:bottom w:val="single" w:sz="4" w:space="0" w:color="000000"/>
              <w:right w:val="single" w:sz="4" w:space="0" w:color="auto"/>
              <w:tl2br w:val="single" w:sz="4" w:space="0" w:color="000000"/>
              <w:tr2bl w:val="single" w:sz="4" w:space="0" w:color="000000"/>
            </w:tcBorders>
            <w:vAlign w:val="center"/>
          </w:tcPr>
          <w:p w:rsidR="004E3994" w:rsidRPr="002753DA" w:rsidRDefault="004E3994" w:rsidP="00B03597">
            <w:pPr>
              <w:shd w:val="clear" w:color="auto" w:fill="FFFFFF"/>
              <w:ind w:left="113" w:firstLine="0"/>
              <w:jc w:val="center"/>
            </w:pP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badania</w:t>
            </w:r>
            <w:proofErr w:type="gramEnd"/>
            <w:r w:rsidRPr="002753DA">
              <w:rPr>
                <w:rFonts w:cs="Arial"/>
                <w:sz w:val="20"/>
                <w:szCs w:val="20"/>
              </w:rPr>
              <w:t xml:space="preserve"> laboratoryjne wykonane pacjentowi,</w:t>
            </w:r>
          </w:p>
        </w:tc>
        <w:tc>
          <w:tcPr>
            <w:tcW w:w="862" w:type="pct"/>
            <w:tcBorders>
              <w:top w:val="single" w:sz="4" w:space="0" w:color="000000"/>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000000"/>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badania</w:t>
            </w:r>
            <w:proofErr w:type="gramEnd"/>
            <w:r w:rsidRPr="002753DA">
              <w:rPr>
                <w:rFonts w:cs="Arial"/>
                <w:sz w:val="20"/>
                <w:szCs w:val="20"/>
              </w:rPr>
              <w:t xml:space="preserve"> diagnostyczne wykonane pacjentowi,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konsultacje</w:t>
            </w:r>
            <w:proofErr w:type="gramEnd"/>
            <w:r w:rsidRPr="002753DA">
              <w:rPr>
                <w:rFonts w:cs="Arial"/>
                <w:sz w:val="20"/>
                <w:szCs w:val="20"/>
              </w:rPr>
              <w:t xml:space="preserve"> wykonane przez specjalistów naniesione w innych oddziałach i poradniach.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000000"/>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358"/>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B1149">
            <w:pPr>
              <w:pStyle w:val="Tabela1"/>
              <w:spacing w:line="276" w:lineRule="auto"/>
              <w:ind w:right="50"/>
              <w:rPr>
                <w:rFonts w:cs="Arial"/>
                <w:b/>
                <w:bCs/>
                <w:sz w:val="20"/>
                <w:szCs w:val="20"/>
              </w:rPr>
            </w:pPr>
            <w:r w:rsidRPr="002753DA">
              <w:rPr>
                <w:rFonts w:cs="Arial"/>
                <w:b/>
                <w:bCs/>
                <w:sz w:val="20"/>
                <w:szCs w:val="20"/>
              </w:rPr>
              <w:t>Moduł udostępnia minimalny zakres raportów:</w:t>
            </w:r>
          </w:p>
        </w:tc>
        <w:tc>
          <w:tcPr>
            <w:tcW w:w="862" w:type="pct"/>
            <w:tcBorders>
              <w:top w:val="single" w:sz="4" w:space="0" w:color="auto"/>
              <w:left w:val="single" w:sz="4" w:space="0" w:color="auto"/>
              <w:bottom w:val="single" w:sz="4" w:space="0" w:color="000000"/>
              <w:right w:val="single" w:sz="4" w:space="0" w:color="auto"/>
              <w:tl2br w:val="single" w:sz="4" w:space="0" w:color="000000"/>
              <w:tr2bl w:val="single" w:sz="4" w:space="0" w:color="000000"/>
            </w:tcBorders>
            <w:vAlign w:val="center"/>
          </w:tcPr>
          <w:p w:rsidR="004E3994" w:rsidRPr="002753DA" w:rsidRDefault="004E3994" w:rsidP="00B03597">
            <w:pPr>
              <w:shd w:val="clear" w:color="auto" w:fill="FFFFFF"/>
              <w:ind w:left="113" w:firstLine="0"/>
              <w:jc w:val="center"/>
            </w:pPr>
          </w:p>
        </w:tc>
        <w:tc>
          <w:tcPr>
            <w:tcW w:w="862" w:type="pct"/>
            <w:tcBorders>
              <w:top w:val="single" w:sz="4" w:space="0" w:color="000000"/>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B03597">
            <w:pPr>
              <w:shd w:val="clear" w:color="auto" w:fill="FFFFFF"/>
              <w:ind w:left="113" w:firstLine="0"/>
              <w:jc w:val="center"/>
            </w:pPr>
          </w:p>
        </w:tc>
      </w:tr>
      <w:tr w:rsidR="004E3994" w:rsidRPr="002753DA">
        <w:trPr>
          <w:trHeight w:hRule="exact" w:val="52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obłożenie</w:t>
            </w:r>
            <w:proofErr w:type="gramEnd"/>
            <w:r w:rsidRPr="002753DA">
              <w:rPr>
                <w:rFonts w:cs="Arial"/>
                <w:sz w:val="20"/>
                <w:szCs w:val="20"/>
              </w:rPr>
              <w:t xml:space="preserve"> łóżek oddziału/szpitala na określony dzień,</w:t>
            </w:r>
          </w:p>
        </w:tc>
        <w:tc>
          <w:tcPr>
            <w:tcW w:w="862" w:type="pct"/>
            <w:tcBorders>
              <w:top w:val="single" w:sz="4" w:space="0" w:color="000000"/>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nowoprzyjętych/wypisanych pacjentów do oddziału/szpitala dzień/godzina),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5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pacjentów oczekujących na przyjęcie na oddział</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5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pacjentów hospitalizowanych wg czasu pobytu (powyżej X dni),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pacjentów wg jednostki chorobowej (rozpoznanie zasadnicze),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średni</w:t>
            </w:r>
            <w:proofErr w:type="gramEnd"/>
            <w:r w:rsidRPr="002753DA">
              <w:rPr>
                <w:rFonts w:cs="Arial"/>
                <w:sz w:val="20"/>
                <w:szCs w:val="20"/>
              </w:rPr>
              <w:t xml:space="preserve"> czas pobytu (szpital/oddział),</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średni</w:t>
            </w:r>
            <w:proofErr w:type="gramEnd"/>
            <w:r w:rsidRPr="002753DA">
              <w:rPr>
                <w:rFonts w:cs="Arial"/>
                <w:sz w:val="20"/>
                <w:szCs w:val="20"/>
              </w:rPr>
              <w:t xml:space="preserve"> czas pobytu wg jednostki chorobowej (rozpoznania zasadniczego),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1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miesięczne</w:t>
            </w:r>
            <w:proofErr w:type="gramEnd"/>
            <w:r w:rsidRPr="002753DA">
              <w:rPr>
                <w:rFonts w:cs="Arial"/>
                <w:sz w:val="20"/>
                <w:szCs w:val="20"/>
              </w:rPr>
              <w:t xml:space="preserve"> zestawienie ilości przyczyn zgonów,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6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przyjęć wg województwa, ubezpieczyciela,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tr w:rsidR="004E3994" w:rsidRPr="002753DA">
        <w:trPr>
          <w:trHeight w:hRule="exact" w:val="52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2"/>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left="113" w:right="50" w:firstLine="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przyjęć do szpitala wg lekarza kierującego i przyjmującego.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B03597">
            <w:pPr>
              <w:shd w:val="clear" w:color="auto" w:fill="FFFFFF"/>
              <w:ind w:left="113" w:firstLine="0"/>
              <w:jc w:val="center"/>
            </w:pPr>
            <w:r>
              <w:rPr>
                <w:lang w:eastAsia="en-US"/>
              </w:rPr>
              <w:t>........</w:t>
            </w:r>
          </w:p>
        </w:tc>
      </w:tr>
      <w:bookmarkEnd w:id="14"/>
    </w:tbl>
    <w:p w:rsidR="004E3994" w:rsidRPr="002753DA" w:rsidRDefault="004E3994" w:rsidP="00502C60">
      <w:pPr>
        <w:ind w:firstLine="0"/>
      </w:pPr>
    </w:p>
    <w:p w:rsidR="004E3994" w:rsidRPr="002753DA" w:rsidRDefault="004E3994" w:rsidP="00323C47">
      <w:pPr>
        <w:suppressAutoHyphens w:val="0"/>
        <w:spacing w:after="0" w:line="240" w:lineRule="auto"/>
        <w:ind w:firstLine="0"/>
        <w:jc w:val="left"/>
      </w:pPr>
      <w:r w:rsidRPr="002753DA">
        <w:br w:type="page"/>
      </w:r>
    </w:p>
    <w:p w:rsidR="004E3994" w:rsidRPr="002753DA" w:rsidRDefault="004E3994" w:rsidP="00DA7071">
      <w:pPr>
        <w:pStyle w:val="Nagwek2"/>
        <w:numPr>
          <w:ilvl w:val="0"/>
          <w:numId w:val="4"/>
        </w:numPr>
      </w:pPr>
      <w:bookmarkStart w:id="15" w:name="_Toc531254833"/>
      <w:r w:rsidRPr="002753DA">
        <w:t>Wymagania dla modułu Obchód</w:t>
      </w:r>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91"/>
        <w:gridCol w:w="5406"/>
        <w:gridCol w:w="1577"/>
        <w:gridCol w:w="1576"/>
      </w:tblGrid>
      <w:tr w:rsidR="004E3994" w:rsidRPr="002753DA">
        <w:trPr>
          <w:trHeight w:hRule="exact" w:val="2303"/>
          <w:tblHeader/>
          <w:jc w:val="center"/>
        </w:trPr>
        <w:tc>
          <w:tcPr>
            <w:tcW w:w="323" w:type="pct"/>
            <w:shd w:val="clear" w:color="auto" w:fill="E7E6E6"/>
            <w:vAlign w:val="center"/>
          </w:tcPr>
          <w:p w:rsidR="004E3994" w:rsidRPr="002753DA" w:rsidRDefault="004E3994" w:rsidP="002D40B7">
            <w:pPr>
              <w:pStyle w:val="Tabela1a"/>
              <w:spacing w:before="0" w:line="276" w:lineRule="auto"/>
              <w:ind w:left="386" w:hanging="284"/>
              <w:jc w:val="center"/>
              <w:rPr>
                <w:rFonts w:cs="Arial"/>
                <w:b/>
                <w:bCs/>
                <w:sz w:val="20"/>
                <w:szCs w:val="20"/>
                <w:lang w:eastAsia="en-US"/>
              </w:rPr>
            </w:pPr>
            <w:bookmarkStart w:id="16" w:name="_Hlk511294702"/>
            <w:r w:rsidRPr="002753DA">
              <w:rPr>
                <w:rFonts w:cs="Arial"/>
                <w:b/>
                <w:bCs/>
                <w:sz w:val="20"/>
                <w:szCs w:val="20"/>
                <w:lang w:eastAsia="en-US"/>
              </w:rPr>
              <w:t>Lp.</w:t>
            </w:r>
          </w:p>
        </w:tc>
        <w:tc>
          <w:tcPr>
            <w:tcW w:w="2953" w:type="pct"/>
            <w:shd w:val="clear" w:color="auto" w:fill="E7E6E6"/>
            <w:vAlign w:val="center"/>
          </w:tcPr>
          <w:p w:rsidR="004E3994" w:rsidRPr="002753DA" w:rsidRDefault="004E3994" w:rsidP="002D40B7">
            <w:pPr>
              <w:pStyle w:val="Tabela1"/>
              <w:spacing w:before="0" w:line="276" w:lineRule="auto"/>
              <w:ind w:right="50"/>
              <w:jc w:val="center"/>
              <w:rPr>
                <w:rFonts w:cs="Arial"/>
                <w:b/>
                <w:bCs/>
                <w:sz w:val="20"/>
                <w:szCs w:val="20"/>
                <w:lang w:eastAsia="en-US"/>
              </w:rPr>
            </w:pPr>
            <w:r w:rsidRPr="002753DA">
              <w:rPr>
                <w:rFonts w:cs="Arial"/>
                <w:b/>
                <w:bCs/>
                <w:sz w:val="20"/>
                <w:szCs w:val="20"/>
                <w:lang w:eastAsia="en-US"/>
              </w:rPr>
              <w:t>Wymaganie</w:t>
            </w:r>
          </w:p>
        </w:tc>
        <w:tc>
          <w:tcPr>
            <w:tcW w:w="862" w:type="pct"/>
            <w:shd w:val="clear" w:color="auto" w:fill="E7E6E6"/>
            <w:textDirection w:val="btLr"/>
            <w:vAlign w:val="center"/>
          </w:tcPr>
          <w:p w:rsidR="004E3994" w:rsidRPr="002753DA" w:rsidRDefault="004E3994" w:rsidP="00D837AE">
            <w:pPr>
              <w:pStyle w:val="Tabela1"/>
              <w:spacing w:before="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862" w:type="pct"/>
            <w:shd w:val="clear" w:color="auto" w:fill="E7E6E6"/>
            <w:textDirection w:val="btLr"/>
            <w:vAlign w:val="center"/>
          </w:tcPr>
          <w:p w:rsidR="004E3994" w:rsidRPr="002753DA" w:rsidRDefault="004E3994" w:rsidP="00D837AE">
            <w:pPr>
              <w:pStyle w:val="Tabela1"/>
              <w:spacing w:before="0" w:line="276" w:lineRule="auto"/>
              <w:jc w:val="center"/>
              <w:rPr>
                <w:rFonts w:cs="Arial"/>
                <w:b/>
                <w:bCs/>
                <w:sz w:val="20"/>
                <w:szCs w:val="20"/>
                <w:lang w:eastAsia="en-US"/>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hRule="exact" w:val="1205"/>
          <w:jc w:val="center"/>
        </w:trPr>
        <w:tc>
          <w:tcPr>
            <w:tcW w:w="323" w:type="pct"/>
            <w:vAlign w:val="center"/>
          </w:tcPr>
          <w:p w:rsidR="004E3994" w:rsidRPr="002753DA" w:rsidRDefault="004E3994" w:rsidP="00DA7071">
            <w:pPr>
              <w:pStyle w:val="Tabela1"/>
              <w:numPr>
                <w:ilvl w:val="0"/>
                <w:numId w:val="13"/>
              </w:numPr>
              <w:spacing w:line="276" w:lineRule="auto"/>
              <w:jc w:val="center"/>
              <w:textAlignment w:val="auto"/>
              <w:rPr>
                <w:rFonts w:cs="Arial"/>
                <w:sz w:val="20"/>
                <w:szCs w:val="20"/>
                <w:lang w:eastAsia="en-US"/>
              </w:rPr>
            </w:pPr>
          </w:p>
        </w:tc>
        <w:tc>
          <w:tcPr>
            <w:tcW w:w="2953" w:type="pct"/>
            <w:vAlign w:val="center"/>
          </w:tcPr>
          <w:p w:rsidR="004E3994" w:rsidRPr="002753DA" w:rsidRDefault="004E3994" w:rsidP="002761D8">
            <w:pPr>
              <w:pStyle w:val="Tabela1"/>
              <w:spacing w:line="276" w:lineRule="auto"/>
              <w:ind w:right="50"/>
              <w:rPr>
                <w:rFonts w:cs="Arial"/>
                <w:sz w:val="20"/>
                <w:szCs w:val="20"/>
                <w:lang w:eastAsia="en-US"/>
              </w:rPr>
            </w:pPr>
            <w:r w:rsidRPr="002753DA">
              <w:rPr>
                <w:rFonts w:cs="Arial"/>
                <w:sz w:val="20"/>
                <w:szCs w:val="20"/>
                <w:lang w:eastAsia="en-US"/>
              </w:rPr>
              <w:t xml:space="preserve">Aplikacja ma </w:t>
            </w:r>
            <w:proofErr w:type="gramStart"/>
            <w:r w:rsidRPr="002753DA">
              <w:rPr>
                <w:rFonts w:cs="Arial"/>
                <w:sz w:val="20"/>
                <w:szCs w:val="20"/>
                <w:lang w:eastAsia="en-US"/>
              </w:rPr>
              <w:t>działać  na</w:t>
            </w:r>
            <w:proofErr w:type="gramEnd"/>
            <w:r w:rsidRPr="002753DA">
              <w:rPr>
                <w:rFonts w:cs="Arial"/>
                <w:sz w:val="20"/>
                <w:szCs w:val="20"/>
                <w:lang w:eastAsia="en-US"/>
              </w:rPr>
              <w:t xml:space="preserve"> urządzeniach mobilnych tj. tabletach z systemem operacyjnym: Android, iOS ,  Windows.</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Pr>
                <w:lang w:eastAsia="en-US"/>
              </w:rPr>
              <w:t>........</w:t>
            </w:r>
          </w:p>
        </w:tc>
      </w:tr>
      <w:tr w:rsidR="004E3994" w:rsidRPr="002753DA">
        <w:trPr>
          <w:trHeight w:hRule="exact" w:val="711"/>
          <w:jc w:val="center"/>
        </w:trPr>
        <w:tc>
          <w:tcPr>
            <w:tcW w:w="3277" w:type="pct"/>
            <w:gridSpan w:val="2"/>
            <w:vAlign w:val="center"/>
          </w:tcPr>
          <w:p w:rsidR="004E3994" w:rsidRPr="002753DA" w:rsidRDefault="004E3994" w:rsidP="00C02070">
            <w:pPr>
              <w:pStyle w:val="Tabela1"/>
              <w:spacing w:line="276" w:lineRule="auto"/>
              <w:ind w:right="50"/>
              <w:rPr>
                <w:rFonts w:cs="Arial"/>
                <w:sz w:val="20"/>
                <w:szCs w:val="20"/>
                <w:highlight w:val="yellow"/>
                <w:lang w:eastAsia="en-US"/>
              </w:rPr>
            </w:pPr>
            <w:r w:rsidRPr="002753DA">
              <w:rPr>
                <w:rFonts w:cs="Arial"/>
                <w:b/>
                <w:bCs/>
                <w:sz w:val="20"/>
                <w:szCs w:val="20"/>
                <w:lang w:eastAsia="en-US"/>
              </w:rPr>
              <w:t>Aplikacja dla urządzeń mobilnych musi umożliwiać:</w:t>
            </w:r>
          </w:p>
        </w:tc>
        <w:tc>
          <w:tcPr>
            <w:tcW w:w="862" w:type="pct"/>
            <w:tcBorders>
              <w:tl2br w:val="single" w:sz="4" w:space="0" w:color="auto"/>
              <w:tr2bl w:val="single" w:sz="4" w:space="0" w:color="auto"/>
            </w:tcBorders>
            <w:vAlign w:val="center"/>
          </w:tcPr>
          <w:p w:rsidR="004E3994" w:rsidRPr="002753DA" w:rsidRDefault="004E3994" w:rsidP="00D837AE">
            <w:pPr>
              <w:shd w:val="clear" w:color="auto" w:fill="FFFFFF"/>
              <w:spacing w:after="20"/>
              <w:ind w:left="113" w:firstLine="0"/>
              <w:jc w:val="center"/>
              <w:rPr>
                <w:lang w:eastAsia="en-US"/>
              </w:rPr>
            </w:pPr>
          </w:p>
        </w:tc>
        <w:tc>
          <w:tcPr>
            <w:tcW w:w="862" w:type="pct"/>
            <w:tcBorders>
              <w:tl2br w:val="single" w:sz="4" w:space="0" w:color="auto"/>
              <w:tr2bl w:val="single" w:sz="4" w:space="0" w:color="auto"/>
            </w:tcBorders>
            <w:vAlign w:val="center"/>
          </w:tcPr>
          <w:p w:rsidR="004E3994" w:rsidRPr="002753DA" w:rsidRDefault="004E3994" w:rsidP="00D837AE">
            <w:pPr>
              <w:shd w:val="clear" w:color="auto" w:fill="FFFFFF"/>
              <w:spacing w:after="20"/>
              <w:ind w:left="113" w:firstLine="0"/>
              <w:jc w:val="center"/>
              <w:rPr>
                <w:lang w:eastAsia="en-US"/>
              </w:rPr>
            </w:pPr>
          </w:p>
        </w:tc>
      </w:tr>
      <w:tr w:rsidR="004E3994" w:rsidRPr="002753DA">
        <w:trPr>
          <w:trHeight w:hRule="exact" w:val="1654"/>
          <w:jc w:val="center"/>
        </w:trPr>
        <w:tc>
          <w:tcPr>
            <w:tcW w:w="323" w:type="pct"/>
            <w:vAlign w:val="center"/>
          </w:tcPr>
          <w:p w:rsidR="004E3994" w:rsidRPr="002753DA" w:rsidRDefault="004E3994" w:rsidP="00DA7071">
            <w:pPr>
              <w:pStyle w:val="Tabela1"/>
              <w:numPr>
                <w:ilvl w:val="0"/>
                <w:numId w:val="13"/>
              </w:numPr>
              <w:spacing w:line="276" w:lineRule="auto"/>
              <w:jc w:val="center"/>
              <w:textAlignment w:val="auto"/>
              <w:rPr>
                <w:rFonts w:cs="Arial"/>
                <w:sz w:val="20"/>
                <w:szCs w:val="20"/>
                <w:lang w:eastAsia="en-US"/>
              </w:rPr>
            </w:pPr>
          </w:p>
        </w:tc>
        <w:tc>
          <w:tcPr>
            <w:tcW w:w="2953" w:type="pct"/>
            <w:vAlign w:val="center"/>
          </w:tcPr>
          <w:p w:rsidR="004E3994" w:rsidRPr="002753DA" w:rsidRDefault="004E3994" w:rsidP="002761D8">
            <w:pPr>
              <w:pStyle w:val="Tabela1"/>
              <w:spacing w:line="276" w:lineRule="auto"/>
              <w:ind w:right="50"/>
              <w:rPr>
                <w:rFonts w:cs="Arial"/>
                <w:sz w:val="20"/>
                <w:szCs w:val="20"/>
                <w:lang w:eastAsia="en-US"/>
              </w:rPr>
            </w:pPr>
            <w:r w:rsidRPr="002753DA">
              <w:rPr>
                <w:rFonts w:cs="Arial"/>
                <w:sz w:val="20"/>
                <w:szCs w:val="20"/>
                <w:lang w:eastAsia="en-US"/>
              </w:rPr>
              <w:t xml:space="preserve">Przegląd miejsca pobytu </w:t>
            </w:r>
            <w:proofErr w:type="gramStart"/>
            <w:r w:rsidRPr="002753DA">
              <w:rPr>
                <w:rFonts w:cs="Arial"/>
                <w:sz w:val="20"/>
                <w:szCs w:val="20"/>
                <w:lang w:eastAsia="en-US"/>
              </w:rPr>
              <w:t>pacjenta czyli</w:t>
            </w:r>
            <w:proofErr w:type="gramEnd"/>
            <w:r w:rsidRPr="002753DA">
              <w:rPr>
                <w:rFonts w:cs="Arial"/>
                <w:sz w:val="20"/>
                <w:szCs w:val="20"/>
                <w:lang w:eastAsia="en-US"/>
              </w:rPr>
              <w:t xml:space="preserve"> </w:t>
            </w:r>
            <w:r w:rsidRPr="002753DA">
              <w:rPr>
                <w:rFonts w:cs="Arial"/>
                <w:sz w:val="20"/>
                <w:szCs w:val="20"/>
              </w:rPr>
              <w:t xml:space="preserve">możliwość podglądu podstawowych danych pobytu pacjenta w zakresie np. trybu i daty przyjęcia, numeru sali, </w:t>
            </w:r>
            <w:proofErr w:type="spellStart"/>
            <w:r w:rsidRPr="002753DA">
              <w:rPr>
                <w:rFonts w:cs="Arial"/>
                <w:sz w:val="20"/>
                <w:szCs w:val="20"/>
              </w:rPr>
              <w:t>rozpoznań</w:t>
            </w:r>
            <w:proofErr w:type="spellEnd"/>
            <w:r w:rsidRPr="002753DA">
              <w:rPr>
                <w:rFonts w:cs="Arial"/>
                <w:sz w:val="20"/>
                <w:szCs w:val="20"/>
              </w:rPr>
              <w:t>, listy ostatnio zleconych leków/badań, ostatnio mierzonych parametrów życiowych</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Pr>
                <w:lang w:eastAsia="en-US"/>
              </w:rPr>
              <w:t>........</w:t>
            </w:r>
          </w:p>
        </w:tc>
      </w:tr>
      <w:tr w:rsidR="004E3994" w:rsidRPr="002753DA">
        <w:trPr>
          <w:trHeight w:hRule="exact" w:val="417"/>
          <w:jc w:val="center"/>
        </w:trPr>
        <w:tc>
          <w:tcPr>
            <w:tcW w:w="323" w:type="pct"/>
            <w:vAlign w:val="center"/>
          </w:tcPr>
          <w:p w:rsidR="004E3994" w:rsidRPr="002753DA" w:rsidRDefault="004E3994" w:rsidP="00DA7071">
            <w:pPr>
              <w:pStyle w:val="Tekstkomentarza"/>
              <w:numPr>
                <w:ilvl w:val="0"/>
                <w:numId w:val="13"/>
              </w:numPr>
              <w:suppressAutoHyphens w:val="0"/>
              <w:spacing w:after="20"/>
              <w:jc w:val="center"/>
              <w:rPr>
                <w:rFonts w:cs="Arial"/>
                <w:lang w:eastAsia="en-US"/>
              </w:rPr>
            </w:pPr>
          </w:p>
        </w:tc>
        <w:tc>
          <w:tcPr>
            <w:tcW w:w="2953" w:type="pct"/>
            <w:vAlign w:val="center"/>
          </w:tcPr>
          <w:p w:rsidR="004E3994" w:rsidRPr="002753DA" w:rsidRDefault="004E3994" w:rsidP="007669FD">
            <w:pPr>
              <w:spacing w:after="20"/>
              <w:ind w:left="113" w:firstLine="0"/>
              <w:jc w:val="left"/>
            </w:pPr>
            <w:r w:rsidRPr="002753DA">
              <w:t xml:space="preserve">Przypisywanie pacjentów do </w:t>
            </w:r>
            <w:proofErr w:type="spellStart"/>
            <w:r w:rsidRPr="002753DA">
              <w:t>sal</w:t>
            </w:r>
            <w:proofErr w:type="spellEnd"/>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Pr>
                <w:lang w:eastAsia="en-US"/>
              </w:rPr>
              <w:t>........</w:t>
            </w:r>
          </w:p>
        </w:tc>
      </w:tr>
      <w:tr w:rsidR="004E3994" w:rsidRPr="002753DA">
        <w:trPr>
          <w:trHeight w:hRule="exact" w:val="2550"/>
          <w:jc w:val="center"/>
        </w:trPr>
        <w:tc>
          <w:tcPr>
            <w:tcW w:w="323" w:type="pct"/>
            <w:vAlign w:val="center"/>
          </w:tcPr>
          <w:p w:rsidR="004E3994" w:rsidRPr="002753DA" w:rsidRDefault="004E3994" w:rsidP="00DA7071">
            <w:pPr>
              <w:pStyle w:val="Tekstkomentarza"/>
              <w:numPr>
                <w:ilvl w:val="0"/>
                <w:numId w:val="13"/>
              </w:numPr>
              <w:suppressAutoHyphens w:val="0"/>
              <w:spacing w:after="20"/>
              <w:jc w:val="center"/>
              <w:rPr>
                <w:rFonts w:cs="Arial"/>
                <w:lang w:eastAsia="en-US"/>
              </w:rPr>
            </w:pPr>
          </w:p>
        </w:tc>
        <w:tc>
          <w:tcPr>
            <w:tcW w:w="2953" w:type="pct"/>
            <w:vAlign w:val="center"/>
          </w:tcPr>
          <w:p w:rsidR="004E3994" w:rsidRPr="002753DA" w:rsidRDefault="004E3994" w:rsidP="00596C68">
            <w:pPr>
              <w:pStyle w:val="Tabela1"/>
              <w:spacing w:line="276" w:lineRule="auto"/>
              <w:ind w:right="50"/>
              <w:rPr>
                <w:rFonts w:cs="Arial"/>
                <w:sz w:val="20"/>
                <w:szCs w:val="20"/>
                <w:lang w:eastAsia="en-US"/>
              </w:rPr>
            </w:pPr>
            <w:r w:rsidRPr="002753DA">
              <w:rPr>
                <w:rFonts w:cs="Arial"/>
                <w:sz w:val="20"/>
                <w:szCs w:val="20"/>
                <w:lang w:eastAsia="en-US"/>
              </w:rPr>
              <w:t xml:space="preserve">Wyszukiwanie i identyfikację pacjentów po kodzie kreskowym z opaski a </w:t>
            </w:r>
            <w:proofErr w:type="gramStart"/>
            <w:r w:rsidRPr="002753DA">
              <w:rPr>
                <w:rFonts w:cs="Arial"/>
                <w:sz w:val="20"/>
                <w:szCs w:val="20"/>
                <w:lang w:eastAsia="en-US"/>
              </w:rPr>
              <w:t>po  odczytaniu</w:t>
            </w:r>
            <w:proofErr w:type="gramEnd"/>
            <w:r w:rsidRPr="002753DA">
              <w:rPr>
                <w:rFonts w:cs="Arial"/>
                <w:sz w:val="20"/>
                <w:szCs w:val="20"/>
                <w:lang w:eastAsia="en-US"/>
              </w:rPr>
              <w:t xml:space="preserve"> kodu kreskowego z opaski pacjenta nastąpi  otwarcie karty zleceń i leków. </w:t>
            </w:r>
          </w:p>
          <w:p w:rsidR="004E3994" w:rsidRPr="002753DA" w:rsidRDefault="004E3994" w:rsidP="007669FD">
            <w:pPr>
              <w:pStyle w:val="Tabela1"/>
              <w:spacing w:line="276" w:lineRule="auto"/>
              <w:ind w:right="50"/>
              <w:rPr>
                <w:rFonts w:cs="Arial"/>
                <w:sz w:val="20"/>
                <w:szCs w:val="20"/>
                <w:lang w:eastAsia="en-US"/>
              </w:rPr>
            </w:pPr>
            <w:r w:rsidRPr="002753DA">
              <w:rPr>
                <w:rFonts w:cs="Arial"/>
                <w:sz w:val="20"/>
                <w:szCs w:val="20"/>
                <w:lang w:eastAsia="en-US"/>
              </w:rPr>
              <w:t xml:space="preserve">Odczyt kodu kreskowego ma odbywać się za pomocą wbudowanej w urządzenie mobilne kamery </w:t>
            </w:r>
            <w:proofErr w:type="gramStart"/>
            <w:r w:rsidRPr="002753DA">
              <w:rPr>
                <w:rFonts w:cs="Arial"/>
                <w:sz w:val="20"/>
                <w:szCs w:val="20"/>
                <w:lang w:eastAsia="en-US"/>
              </w:rPr>
              <w:t>bądź  czytnika</w:t>
            </w:r>
            <w:proofErr w:type="gramEnd"/>
            <w:r w:rsidRPr="002753DA">
              <w:rPr>
                <w:rFonts w:cs="Arial"/>
                <w:sz w:val="20"/>
                <w:szCs w:val="20"/>
                <w:lang w:eastAsia="en-US"/>
              </w:rPr>
              <w:t xml:space="preserve"> kodów kreskowych połączonego za pomocą łącza </w:t>
            </w:r>
            <w:proofErr w:type="spellStart"/>
            <w:r w:rsidRPr="002753DA">
              <w:rPr>
                <w:rFonts w:cs="Arial"/>
                <w:sz w:val="20"/>
                <w:szCs w:val="20"/>
                <w:lang w:eastAsia="en-US"/>
              </w:rPr>
              <w:t>BlueTooth</w:t>
            </w:r>
            <w:proofErr w:type="spellEnd"/>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Pr>
                <w:lang w:eastAsia="en-US"/>
              </w:rPr>
              <w:t>........</w:t>
            </w:r>
          </w:p>
        </w:tc>
      </w:tr>
      <w:tr w:rsidR="004E3994" w:rsidRPr="002753DA">
        <w:trPr>
          <w:trHeight w:hRule="exact" w:val="1411"/>
          <w:jc w:val="center"/>
        </w:trPr>
        <w:tc>
          <w:tcPr>
            <w:tcW w:w="323" w:type="pct"/>
            <w:vAlign w:val="center"/>
          </w:tcPr>
          <w:p w:rsidR="004E3994" w:rsidRPr="002753DA" w:rsidRDefault="004E3994" w:rsidP="00DA7071">
            <w:pPr>
              <w:pStyle w:val="Tekstkomentarza"/>
              <w:numPr>
                <w:ilvl w:val="0"/>
                <w:numId w:val="13"/>
              </w:numPr>
              <w:suppressAutoHyphens w:val="0"/>
              <w:spacing w:after="20"/>
              <w:jc w:val="center"/>
              <w:rPr>
                <w:rFonts w:cs="Arial"/>
                <w:lang w:eastAsia="en-US"/>
              </w:rPr>
            </w:pPr>
          </w:p>
        </w:tc>
        <w:tc>
          <w:tcPr>
            <w:tcW w:w="2953" w:type="pct"/>
            <w:vAlign w:val="center"/>
          </w:tcPr>
          <w:p w:rsidR="004E3994" w:rsidRPr="002753DA" w:rsidRDefault="004E3994" w:rsidP="00AD321C">
            <w:pPr>
              <w:spacing w:after="20"/>
              <w:ind w:left="113" w:firstLine="0"/>
              <w:jc w:val="left"/>
            </w:pPr>
            <w:r w:rsidRPr="002753DA">
              <w:t xml:space="preserve">Zlecanie badań diagnostycznych i laboratoryjnych </w:t>
            </w:r>
            <w:r w:rsidRPr="002753DA">
              <w:br/>
              <w:t>z wykorzystaniem predefiniowanych zestawów badań diagnostycznych i laboratoryjnych</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Pr>
                <w:lang w:eastAsia="en-US"/>
              </w:rPr>
              <w:t>........</w:t>
            </w:r>
          </w:p>
        </w:tc>
      </w:tr>
      <w:tr w:rsidR="004E3994" w:rsidRPr="002753DA">
        <w:trPr>
          <w:trHeight w:hRule="exact" w:val="1005"/>
          <w:jc w:val="center"/>
        </w:trPr>
        <w:tc>
          <w:tcPr>
            <w:tcW w:w="323" w:type="pct"/>
            <w:vAlign w:val="center"/>
          </w:tcPr>
          <w:p w:rsidR="004E3994" w:rsidRPr="002753DA" w:rsidRDefault="004E3994" w:rsidP="00DA7071">
            <w:pPr>
              <w:pStyle w:val="Tekstkomentarza"/>
              <w:numPr>
                <w:ilvl w:val="0"/>
                <w:numId w:val="13"/>
              </w:numPr>
              <w:suppressAutoHyphens w:val="0"/>
              <w:spacing w:after="20"/>
              <w:jc w:val="center"/>
              <w:rPr>
                <w:rFonts w:cs="Arial"/>
                <w:lang w:eastAsia="en-US"/>
              </w:rPr>
            </w:pPr>
          </w:p>
        </w:tc>
        <w:tc>
          <w:tcPr>
            <w:tcW w:w="2953" w:type="pct"/>
            <w:vAlign w:val="center"/>
          </w:tcPr>
          <w:p w:rsidR="004E3994" w:rsidRPr="002753DA" w:rsidRDefault="004E3994" w:rsidP="007669FD">
            <w:pPr>
              <w:spacing w:after="20"/>
              <w:ind w:left="113" w:firstLine="0"/>
              <w:jc w:val="left"/>
            </w:pPr>
            <w:r w:rsidRPr="002753DA">
              <w:t>Przegląd wystawionych zleceń diagnostycznych i laboratoryjnych</w:t>
            </w:r>
          </w:p>
          <w:p w:rsidR="004E3994" w:rsidRPr="002753DA" w:rsidRDefault="004E3994" w:rsidP="00837FA6">
            <w:pPr>
              <w:spacing w:after="20"/>
              <w:ind w:left="113" w:firstLine="0"/>
              <w:jc w:val="left"/>
            </w:pPr>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Pr>
                <w:lang w:eastAsia="en-US"/>
              </w:rPr>
              <w:t>........</w:t>
            </w:r>
          </w:p>
        </w:tc>
      </w:tr>
      <w:tr w:rsidR="004E3994" w:rsidRPr="002753DA">
        <w:trPr>
          <w:trHeight w:hRule="exact" w:val="402"/>
          <w:jc w:val="center"/>
        </w:trPr>
        <w:tc>
          <w:tcPr>
            <w:tcW w:w="323" w:type="pct"/>
            <w:vAlign w:val="center"/>
          </w:tcPr>
          <w:p w:rsidR="004E3994" w:rsidRPr="002753DA" w:rsidRDefault="004E3994" w:rsidP="00DA7071">
            <w:pPr>
              <w:pStyle w:val="Tekstkomentarza"/>
              <w:numPr>
                <w:ilvl w:val="0"/>
                <w:numId w:val="13"/>
              </w:numPr>
              <w:suppressAutoHyphens w:val="0"/>
              <w:spacing w:after="20"/>
              <w:jc w:val="center"/>
              <w:rPr>
                <w:rFonts w:cs="Arial"/>
                <w:lang w:eastAsia="en-US"/>
              </w:rPr>
            </w:pPr>
          </w:p>
        </w:tc>
        <w:tc>
          <w:tcPr>
            <w:tcW w:w="2953" w:type="pct"/>
            <w:vAlign w:val="center"/>
          </w:tcPr>
          <w:p w:rsidR="004E3994" w:rsidRPr="002753DA" w:rsidRDefault="004E3994" w:rsidP="007669FD">
            <w:pPr>
              <w:spacing w:after="20"/>
              <w:ind w:left="113" w:firstLine="0"/>
              <w:jc w:val="left"/>
            </w:pPr>
            <w:r w:rsidRPr="002753DA">
              <w:t>Przegląd wyników badań</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r>
      <w:tr w:rsidR="004E3994" w:rsidRPr="002753DA">
        <w:trPr>
          <w:trHeight w:hRule="exact" w:val="1790"/>
          <w:jc w:val="center"/>
        </w:trPr>
        <w:tc>
          <w:tcPr>
            <w:tcW w:w="323" w:type="pct"/>
            <w:vAlign w:val="center"/>
          </w:tcPr>
          <w:p w:rsidR="004E3994" w:rsidRPr="002753DA" w:rsidRDefault="004E3994" w:rsidP="00DA7071">
            <w:pPr>
              <w:pStyle w:val="Tekstkomentarza"/>
              <w:numPr>
                <w:ilvl w:val="0"/>
                <w:numId w:val="13"/>
              </w:numPr>
              <w:suppressAutoHyphens w:val="0"/>
              <w:spacing w:after="20"/>
              <w:jc w:val="center"/>
              <w:rPr>
                <w:rFonts w:cs="Arial"/>
                <w:lang w:eastAsia="en-US"/>
              </w:rPr>
            </w:pPr>
          </w:p>
        </w:tc>
        <w:tc>
          <w:tcPr>
            <w:tcW w:w="2953" w:type="pct"/>
            <w:vAlign w:val="center"/>
          </w:tcPr>
          <w:p w:rsidR="004E3994" w:rsidRPr="002753DA" w:rsidRDefault="004E3994" w:rsidP="007669FD">
            <w:pPr>
              <w:spacing w:after="20"/>
              <w:ind w:left="113" w:firstLine="0"/>
              <w:jc w:val="left"/>
            </w:pPr>
            <w:r w:rsidRPr="002753DA">
              <w:t xml:space="preserve">Wprowadzanie wyników pomiarów, czyli </w:t>
            </w:r>
          </w:p>
          <w:p w:rsidR="004E3994" w:rsidRPr="002753DA" w:rsidRDefault="004E3994" w:rsidP="00CC42EC">
            <w:pPr>
              <w:spacing w:after="20"/>
              <w:ind w:left="113" w:firstLine="0"/>
              <w:jc w:val="left"/>
            </w:pPr>
            <w:proofErr w:type="gramStart"/>
            <w:r w:rsidRPr="002753DA">
              <w:t>możliwość</w:t>
            </w:r>
            <w:proofErr w:type="gramEnd"/>
            <w:r w:rsidRPr="002753DA">
              <w:t xml:space="preserve"> grupowej rejestracji wyników pomiarów parametrów życiowych oraz przeglądu parametrów w formie graficznej (wykresów)</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Pr>
                <w:lang w:eastAsia="en-US"/>
              </w:rPr>
              <w:t>........</w:t>
            </w:r>
          </w:p>
        </w:tc>
      </w:tr>
      <w:tr w:rsidR="004E3994" w:rsidRPr="002753DA">
        <w:trPr>
          <w:trHeight w:hRule="exact" w:val="879"/>
          <w:jc w:val="center"/>
        </w:trPr>
        <w:tc>
          <w:tcPr>
            <w:tcW w:w="3277" w:type="pct"/>
            <w:gridSpan w:val="2"/>
            <w:vAlign w:val="center"/>
          </w:tcPr>
          <w:p w:rsidR="004E3994" w:rsidRPr="002753DA" w:rsidRDefault="004E3994" w:rsidP="009168AB">
            <w:pPr>
              <w:spacing w:after="20"/>
              <w:ind w:left="113" w:firstLine="0"/>
              <w:jc w:val="center"/>
              <w:rPr>
                <w:b/>
                <w:bCs/>
              </w:rPr>
            </w:pPr>
            <w:r w:rsidRPr="002753DA">
              <w:rPr>
                <w:b/>
                <w:bCs/>
              </w:rPr>
              <w:t>Realizacja podań leków</w:t>
            </w:r>
          </w:p>
          <w:p w:rsidR="004E3994" w:rsidRPr="002753DA" w:rsidRDefault="004E3994" w:rsidP="009168AB">
            <w:pPr>
              <w:spacing w:after="20"/>
              <w:ind w:left="113" w:firstLine="0"/>
              <w:jc w:val="center"/>
              <w:rPr>
                <w:b/>
                <w:bCs/>
              </w:rPr>
            </w:pPr>
          </w:p>
        </w:tc>
        <w:tc>
          <w:tcPr>
            <w:tcW w:w="862" w:type="pct"/>
            <w:tcBorders>
              <w:tl2br w:val="single" w:sz="4" w:space="0" w:color="auto"/>
              <w:tr2bl w:val="single" w:sz="4" w:space="0" w:color="auto"/>
            </w:tcBorders>
            <w:vAlign w:val="center"/>
          </w:tcPr>
          <w:p w:rsidR="004E3994" w:rsidRPr="002753DA" w:rsidRDefault="004E3994" w:rsidP="00D837AE">
            <w:pPr>
              <w:shd w:val="clear" w:color="auto" w:fill="FFFFFF"/>
              <w:spacing w:after="20"/>
              <w:ind w:left="113" w:firstLine="0"/>
              <w:jc w:val="center"/>
              <w:rPr>
                <w:lang w:eastAsia="en-US"/>
              </w:rPr>
            </w:pPr>
          </w:p>
        </w:tc>
        <w:tc>
          <w:tcPr>
            <w:tcW w:w="862" w:type="pct"/>
            <w:tcBorders>
              <w:tl2br w:val="single" w:sz="4" w:space="0" w:color="auto"/>
              <w:tr2bl w:val="single" w:sz="4" w:space="0" w:color="auto"/>
            </w:tcBorders>
            <w:vAlign w:val="center"/>
          </w:tcPr>
          <w:p w:rsidR="004E3994" w:rsidRPr="002753DA" w:rsidRDefault="004E3994" w:rsidP="00D837AE">
            <w:pPr>
              <w:shd w:val="clear" w:color="auto" w:fill="FFFFFF"/>
              <w:spacing w:after="20"/>
              <w:ind w:left="113" w:firstLine="0"/>
              <w:jc w:val="center"/>
              <w:rPr>
                <w:lang w:eastAsia="en-US"/>
              </w:rPr>
            </w:pPr>
          </w:p>
        </w:tc>
      </w:tr>
      <w:tr w:rsidR="004E3994" w:rsidRPr="002753DA">
        <w:trPr>
          <w:trHeight w:hRule="exact" w:val="3261"/>
          <w:jc w:val="center"/>
        </w:trPr>
        <w:tc>
          <w:tcPr>
            <w:tcW w:w="323" w:type="pct"/>
            <w:vAlign w:val="center"/>
          </w:tcPr>
          <w:p w:rsidR="004E3994" w:rsidRPr="002753DA" w:rsidRDefault="004E3994" w:rsidP="00DA7071">
            <w:pPr>
              <w:pStyle w:val="Tekstkomentarza"/>
              <w:numPr>
                <w:ilvl w:val="0"/>
                <w:numId w:val="13"/>
              </w:numPr>
              <w:suppressAutoHyphens w:val="0"/>
              <w:spacing w:after="20"/>
              <w:jc w:val="center"/>
              <w:rPr>
                <w:rFonts w:cs="Arial"/>
                <w:lang w:eastAsia="en-US"/>
              </w:rPr>
            </w:pPr>
          </w:p>
        </w:tc>
        <w:tc>
          <w:tcPr>
            <w:tcW w:w="2953" w:type="pct"/>
            <w:vAlign w:val="center"/>
          </w:tcPr>
          <w:p w:rsidR="004E3994" w:rsidRPr="002753DA" w:rsidRDefault="004E3994" w:rsidP="00DA7071">
            <w:pPr>
              <w:pStyle w:val="Akapitzlist"/>
              <w:numPr>
                <w:ilvl w:val="0"/>
                <w:numId w:val="55"/>
              </w:numPr>
              <w:spacing w:after="20"/>
              <w:jc w:val="left"/>
            </w:pPr>
            <w:r w:rsidRPr="002753DA">
              <w:t>Możliwość przeglądu listy zleconych leków</w:t>
            </w:r>
          </w:p>
          <w:p w:rsidR="004E3994" w:rsidRPr="002753DA" w:rsidRDefault="004E3994" w:rsidP="00DA7071">
            <w:pPr>
              <w:pStyle w:val="Akapitzlist"/>
              <w:numPr>
                <w:ilvl w:val="0"/>
                <w:numId w:val="55"/>
              </w:numPr>
              <w:spacing w:after="20"/>
              <w:jc w:val="left"/>
            </w:pPr>
            <w:r w:rsidRPr="002753DA">
              <w:t>Możliwość modyfikacji podania leku np. w zakresie: wstrzymania/zamknięcia zlecenia, zmiany terminu obowiązywania</w:t>
            </w:r>
          </w:p>
          <w:p w:rsidR="004E3994" w:rsidRPr="002753DA" w:rsidRDefault="004E3994" w:rsidP="00DA7071">
            <w:pPr>
              <w:pStyle w:val="Akapitzlist"/>
              <w:numPr>
                <w:ilvl w:val="0"/>
                <w:numId w:val="55"/>
              </w:numPr>
              <w:spacing w:after="20"/>
              <w:jc w:val="left"/>
            </w:pPr>
            <w:r w:rsidRPr="002753DA">
              <w:t>Możliwość zlecania podań leków z określona datą końca obowiązywania zlecenia, jak i bez tej daty</w:t>
            </w:r>
          </w:p>
          <w:p w:rsidR="004E3994" w:rsidRPr="002753DA" w:rsidRDefault="004E3994" w:rsidP="00DA7071">
            <w:pPr>
              <w:pStyle w:val="Akapitzlist"/>
              <w:numPr>
                <w:ilvl w:val="0"/>
                <w:numId w:val="55"/>
              </w:numPr>
              <w:spacing w:after="20"/>
              <w:jc w:val="left"/>
            </w:pPr>
            <w:r w:rsidRPr="002753DA">
              <w:t>Możliwość zlecania podań leków w imieniu innej niż zalogowana osoby</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sidRPr="002753DA">
              <w:rPr>
                <w:lang w:eastAsia="en-US"/>
              </w:rPr>
              <w:t>TAK</w:t>
            </w:r>
          </w:p>
        </w:tc>
        <w:tc>
          <w:tcPr>
            <w:tcW w:w="862" w:type="pct"/>
            <w:vAlign w:val="center"/>
          </w:tcPr>
          <w:p w:rsidR="004E3994" w:rsidRPr="002753DA" w:rsidRDefault="004E3994" w:rsidP="00D837AE">
            <w:pPr>
              <w:shd w:val="clear" w:color="auto" w:fill="FFFFFF"/>
              <w:spacing w:after="20"/>
              <w:ind w:left="113" w:firstLine="0"/>
              <w:jc w:val="center"/>
              <w:rPr>
                <w:lang w:eastAsia="en-US"/>
              </w:rPr>
            </w:pPr>
            <w:r>
              <w:rPr>
                <w:lang w:eastAsia="en-US"/>
              </w:rPr>
              <w:t>........</w:t>
            </w:r>
          </w:p>
        </w:tc>
      </w:tr>
      <w:bookmarkEnd w:id="16"/>
    </w:tbl>
    <w:p w:rsidR="004E3994" w:rsidRPr="002753DA" w:rsidRDefault="004E3994" w:rsidP="00056F02">
      <w:pPr>
        <w:pStyle w:val="Nagwek2"/>
        <w:tabs>
          <w:tab w:val="clear" w:pos="0"/>
        </w:tabs>
        <w:ind w:left="0" w:firstLine="0"/>
      </w:pPr>
    </w:p>
    <w:p w:rsidR="004E3994" w:rsidRPr="002753DA" w:rsidRDefault="004E3994">
      <w:pPr>
        <w:suppressAutoHyphens w:val="0"/>
        <w:spacing w:after="0" w:line="240" w:lineRule="auto"/>
        <w:ind w:firstLine="0"/>
        <w:jc w:val="left"/>
        <w:rPr>
          <w:b/>
          <w:bCs/>
          <w:u w:val="single"/>
        </w:rPr>
      </w:pPr>
      <w:r w:rsidRPr="002753DA">
        <w:br w:type="page"/>
      </w:r>
    </w:p>
    <w:p w:rsidR="004E3994" w:rsidRPr="002753DA" w:rsidRDefault="004E3994" w:rsidP="00056F02">
      <w:pPr>
        <w:pStyle w:val="Nagwek2"/>
        <w:tabs>
          <w:tab w:val="clear" w:pos="0"/>
        </w:tabs>
        <w:ind w:left="0" w:firstLine="0"/>
      </w:pPr>
    </w:p>
    <w:p w:rsidR="004E3994" w:rsidRPr="002753DA" w:rsidRDefault="004E3994" w:rsidP="00DA7071">
      <w:pPr>
        <w:pStyle w:val="Nagwek2"/>
        <w:numPr>
          <w:ilvl w:val="0"/>
          <w:numId w:val="4"/>
        </w:numPr>
      </w:pPr>
      <w:bookmarkStart w:id="17" w:name="_Toc531254834"/>
      <w:r w:rsidRPr="002753DA">
        <w:t>Wymagania dla modułu Kolejka Oczekujących</w:t>
      </w:r>
      <w:bookmarkEnd w:id="17"/>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4E3994" w:rsidRPr="002753DA">
        <w:trPr>
          <w:trHeight w:hRule="exact" w:val="2392"/>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D40B7">
            <w:pPr>
              <w:pStyle w:val="Tabela1a"/>
              <w:spacing w:before="0" w:after="0" w:line="276" w:lineRule="auto"/>
              <w:ind w:left="102"/>
              <w:jc w:val="center"/>
              <w:rPr>
                <w:rFonts w:cs="Arial"/>
                <w:b/>
                <w:bCs/>
                <w:sz w:val="20"/>
                <w:szCs w:val="20"/>
              </w:rPr>
            </w:pPr>
            <w:bookmarkStart w:id="18" w:name="_Hlk511294949"/>
            <w:r w:rsidRPr="002753DA">
              <w:rPr>
                <w:rFonts w:cs="Arial"/>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D40B7">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hRule="exact" w:val="50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4"/>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zdefiniowania wielu ksiąg oczekujących na różne świadczenia.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79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prowadzenia list oczekujących na przyjęcie do szpitala, na świadczenia ambulatoryjne, wysokospecjalistyczne, do pracowni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0"/>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02" w:right="50" w:hanging="23"/>
              <w:rPr>
                <w:rFonts w:cs="Arial"/>
                <w:b/>
                <w:bCs/>
                <w:sz w:val="20"/>
                <w:szCs w:val="20"/>
              </w:rPr>
            </w:pPr>
            <w:r w:rsidRPr="002753DA">
              <w:rPr>
                <w:rFonts w:cs="Arial"/>
                <w:b/>
                <w:bCs/>
                <w:sz w:val="20"/>
                <w:szCs w:val="20"/>
              </w:rPr>
              <w:t>Zapis pacjenta do księgi oczekujących z możliwością ewidencji podstawowych danych dot. oczekiwania:</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r>
      <w:tr w:rsidR="004E3994" w:rsidRPr="002753DA">
        <w:trPr>
          <w:trHeight w:hRule="exact" w:val="32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dane</w:t>
            </w:r>
            <w:proofErr w:type="gramEnd"/>
            <w:r w:rsidRPr="002753DA">
              <w:rPr>
                <w:rFonts w:cs="Arial"/>
                <w:sz w:val="20"/>
                <w:szCs w:val="20"/>
              </w:rPr>
              <w:t xml:space="preserve"> osobowe pacjenta,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dane</w:t>
            </w:r>
            <w:proofErr w:type="gramEnd"/>
            <w:r w:rsidRPr="002753DA">
              <w:rPr>
                <w:rFonts w:cs="Arial"/>
                <w:sz w:val="20"/>
                <w:szCs w:val="20"/>
              </w:rPr>
              <w:t xml:space="preserve"> do kontaktu z pacjentem,</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5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data</w:t>
            </w:r>
            <w:proofErr w:type="gramEnd"/>
            <w:r w:rsidRPr="002753DA">
              <w:rPr>
                <w:rFonts w:cs="Arial"/>
                <w:sz w:val="20"/>
                <w:szCs w:val="20"/>
              </w:rPr>
              <w:t xml:space="preserve"> zapisu do kolejki,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osoba</w:t>
            </w:r>
            <w:proofErr w:type="gramEnd"/>
            <w:r w:rsidRPr="002753DA">
              <w:rPr>
                <w:rFonts w:cs="Arial"/>
                <w:sz w:val="20"/>
                <w:szCs w:val="20"/>
              </w:rPr>
              <w:t xml:space="preserve"> dokonująca wpisu do kolejki,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7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planowana</w:t>
            </w:r>
            <w:proofErr w:type="gramEnd"/>
            <w:r w:rsidRPr="002753DA">
              <w:rPr>
                <w:rFonts w:cs="Arial"/>
                <w:sz w:val="20"/>
                <w:szCs w:val="20"/>
              </w:rPr>
              <w:t xml:space="preserve"> data przyjęcia,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4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nazwa</w:t>
            </w:r>
            <w:proofErr w:type="gramEnd"/>
            <w:r w:rsidRPr="002753DA">
              <w:rPr>
                <w:rFonts w:cs="Arial"/>
                <w:sz w:val="20"/>
                <w:szCs w:val="20"/>
              </w:rPr>
              <w:t xml:space="preserve"> świadczenia, jednostki organizacyjnej, specjalności, na które oczekuje pacjent,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4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aktualny</w:t>
            </w:r>
            <w:proofErr w:type="gramEnd"/>
            <w:r w:rsidRPr="002753DA">
              <w:rPr>
                <w:rFonts w:cs="Arial"/>
                <w:sz w:val="20"/>
                <w:szCs w:val="20"/>
              </w:rPr>
              <w:t xml:space="preserve"> numer w kolejce oczekujących na świadczenie,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21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dane</w:t>
            </w:r>
            <w:proofErr w:type="gramEnd"/>
            <w:r w:rsidRPr="002753DA">
              <w:rPr>
                <w:rFonts w:cs="Arial"/>
                <w:sz w:val="20"/>
                <w:szCs w:val="20"/>
              </w:rPr>
              <w:t xml:space="preserve"> o skierowaniu (lekarz, jednostka, nr umowy z NFZ, rozpoznanie ze skierowania z możliwością zapisu słownego lub kodem ICD10),</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4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rozpoznanie</w:t>
            </w:r>
            <w:proofErr w:type="gramEnd"/>
            <w:r w:rsidRPr="002753DA">
              <w:rPr>
                <w:rFonts w:cs="Arial"/>
                <w:sz w:val="20"/>
                <w:szCs w:val="20"/>
              </w:rPr>
              <w:t xml:space="preserve"> ICD10 lub powód przyjęcia,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dodatkowe</w:t>
            </w:r>
            <w:proofErr w:type="gramEnd"/>
            <w:r w:rsidRPr="002753DA">
              <w:rPr>
                <w:rFonts w:cs="Arial"/>
                <w:sz w:val="20"/>
                <w:szCs w:val="20"/>
              </w:rPr>
              <w:t xml:space="preserve"> uwagi.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62"/>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b/>
                <w:bCs/>
                <w:sz w:val="20"/>
                <w:szCs w:val="20"/>
              </w:rPr>
            </w:pPr>
            <w:r w:rsidRPr="002753DA">
              <w:rPr>
                <w:rFonts w:cs="Arial"/>
                <w:b/>
                <w:bCs/>
                <w:sz w:val="20"/>
                <w:szCs w:val="20"/>
              </w:rPr>
              <w:t>Zarządzanie numeracją ksiąg oczekujących: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r>
      <w:tr w:rsidR="004E3994" w:rsidRPr="002753DA">
        <w:trPr>
          <w:trHeight w:hRule="exact" w:val="35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automatyczne</w:t>
            </w:r>
            <w:proofErr w:type="gramEnd"/>
            <w:r w:rsidRPr="002753DA">
              <w:rPr>
                <w:rFonts w:cs="Arial"/>
                <w:sz w:val="20"/>
                <w:szCs w:val="20"/>
              </w:rPr>
              <w:t xml:space="preserve"> nadawanie kolejnego numeru,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63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automatycznego wczytania danych pacjenta już zapisanego w centralnej kartotece pacjentów, a przy wprowadzaniu danych nowego pacjenta - mechanizmy weryfikujące unikalność danych wg zadanych kluczy, mechanizmy sprawdzające poprawność wprowadzanych danych (np. PESEL).</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2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Konfiguracja jednostek organizacyjnych, które mają prawo zapisu do danej księgi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2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zapisu tego samego pacjenta do wielu różnych kolejek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05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wydruku karty oczekiwania dla pacjenta zawierającej podstawowe dane dot. oczekiwania wraz z nadanym numerem oraz planowanym terminem przyjęcia.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06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zmiany planowanej daty przyjęcia pacjenta wraz z zapamiętaniem historii przesunięć pacjenta na liście oczekujących. Ewidencja osoby dokonującej zmiany daty oraz powodu jej dokonania.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t>........</w:t>
            </w:r>
          </w:p>
        </w:tc>
      </w:tr>
      <w:tr w:rsidR="004E3994" w:rsidRPr="002753DA">
        <w:trPr>
          <w:trHeight w:hRule="exact" w:val="80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 xml:space="preserve">Możliwość skreślenia pacjenta z listy oczekujących wraz z podaniem daty i </w:t>
            </w:r>
            <w:proofErr w:type="gramStart"/>
            <w:r w:rsidRPr="002753DA">
              <w:rPr>
                <w:rFonts w:cs="Arial"/>
                <w:sz w:val="20"/>
                <w:szCs w:val="20"/>
              </w:rPr>
              <w:t>powodu  skreślenia</w:t>
            </w:r>
            <w:proofErr w:type="gramEnd"/>
            <w:r w:rsidRPr="002753DA">
              <w:rPr>
                <w:rFonts w:cs="Arial"/>
                <w:sz w:val="20"/>
                <w:szCs w:val="20"/>
              </w:rPr>
              <w:t xml:space="preserve"> oraz osoby dokonującej skreślenia.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19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prowadzenia i rozszerzania słownika powodów skreślenia pacjenta z list oczekujących wraz z zapamiętaniem aktualnego kodu niezbędnego do sprawozdawania danych do NFZ i MZ.</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2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przeglądu aktualnego oraz archiwalnego stanu list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46"/>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b/>
                <w:bCs/>
                <w:sz w:val="20"/>
                <w:szCs w:val="20"/>
              </w:rPr>
            </w:pPr>
            <w:r w:rsidRPr="002753DA">
              <w:rPr>
                <w:rFonts w:cs="Arial"/>
                <w:b/>
                <w:bCs/>
                <w:sz w:val="20"/>
                <w:szCs w:val="20"/>
              </w:rPr>
              <w:t>Wydruk księgi oczekujących na wybrany okres czasu z możliwością podziału wg:</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r>
      <w:tr w:rsidR="004E3994" w:rsidRPr="002753DA">
        <w:trPr>
          <w:trHeight w:hRule="exact" w:val="34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świadczenia</w:t>
            </w:r>
            <w:proofErr w:type="gramEnd"/>
            <w:r w:rsidRPr="002753DA">
              <w:rPr>
                <w:rFonts w:cs="Arial"/>
                <w:sz w:val="20"/>
                <w:szCs w:val="20"/>
              </w:rPr>
              <w:t>, na które oczekuje pacjent,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8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planowanej</w:t>
            </w:r>
            <w:proofErr w:type="gramEnd"/>
            <w:r w:rsidRPr="002753DA">
              <w:rPr>
                <w:rFonts w:cs="Arial"/>
                <w:sz w:val="20"/>
                <w:szCs w:val="20"/>
              </w:rPr>
              <w:t xml:space="preserve"> jednostki organizacyjnej,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jednostki</w:t>
            </w:r>
            <w:proofErr w:type="gramEnd"/>
            <w:r w:rsidRPr="002753DA">
              <w:rPr>
                <w:rFonts w:cs="Arial"/>
                <w:sz w:val="20"/>
                <w:szCs w:val="20"/>
              </w:rPr>
              <w:t xml:space="preserve"> zapisującej do kolejki,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6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procedury</w:t>
            </w:r>
            <w:proofErr w:type="gramEnd"/>
            <w:r w:rsidRPr="002753DA">
              <w:rPr>
                <w:rFonts w:cs="Arial"/>
                <w:sz w:val="20"/>
                <w:szCs w:val="20"/>
              </w:rPr>
              <w:t>, na którą jest zapisany pacjent.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06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tworzenia miesięcznego sprawozdawania z liczby oczekujących na poszczególne świadczenia oraz średniego czasu oczekiwania wg formatu XML opublikowanego przez NFZ.</w:t>
            </w:r>
          </w:p>
          <w:p w:rsidR="004E3994" w:rsidRPr="002753DA" w:rsidRDefault="004E3994" w:rsidP="00DD571C">
            <w:pPr>
              <w:pStyle w:val="Tabela1"/>
              <w:spacing w:after="0"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6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realizacji kolejki bezpośrednio po stronie jednostek organizacyjnych, do których pacjenci oczekują.</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78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4"/>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 xml:space="preserve">Współpraca z czytnikami kodów kreskowych w </w:t>
            </w:r>
            <w:proofErr w:type="gramStart"/>
            <w:r w:rsidRPr="002753DA">
              <w:rPr>
                <w:rFonts w:cs="Arial"/>
                <w:sz w:val="20"/>
                <w:szCs w:val="20"/>
              </w:rPr>
              <w:t>zakresie co</w:t>
            </w:r>
            <w:proofErr w:type="gramEnd"/>
            <w:r w:rsidRPr="002753DA">
              <w:rPr>
                <w:rFonts w:cs="Arial"/>
                <w:sz w:val="20"/>
                <w:szCs w:val="20"/>
              </w:rPr>
              <w:t xml:space="preserve"> najmniej identyfikacji pacjenta po kodzie zamieszczonym na dokumentacji medycznej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bookmarkEnd w:id="18"/>
    </w:tbl>
    <w:p w:rsidR="004E3994" w:rsidRPr="002753DA" w:rsidRDefault="004E3994" w:rsidP="00801572">
      <w:pPr>
        <w:ind w:firstLine="0"/>
      </w:pPr>
    </w:p>
    <w:p w:rsidR="004E3994" w:rsidRPr="002753DA" w:rsidRDefault="004E3994" w:rsidP="00DA7071">
      <w:pPr>
        <w:pStyle w:val="Nagwek2"/>
        <w:numPr>
          <w:ilvl w:val="0"/>
          <w:numId w:val="4"/>
        </w:numPr>
      </w:pPr>
      <w:bookmarkStart w:id="19" w:name="_Toc531254835"/>
      <w:r w:rsidRPr="002753DA">
        <w:t>Wymagania dla modułu Rejestracja Poradni</w:t>
      </w:r>
      <w:bookmarkEnd w:id="19"/>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5"/>
        <w:gridCol w:w="5402"/>
        <w:gridCol w:w="1577"/>
        <w:gridCol w:w="1576"/>
      </w:tblGrid>
      <w:tr w:rsidR="004E3994" w:rsidRPr="002753DA">
        <w:trPr>
          <w:trHeight w:hRule="exact" w:val="2296"/>
          <w:tblHeader/>
        </w:trPr>
        <w:tc>
          <w:tcPr>
            <w:tcW w:w="325"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4E3994" w:rsidRPr="002753DA" w:rsidRDefault="004E3994" w:rsidP="002D40B7">
            <w:pPr>
              <w:pStyle w:val="Tabela1a"/>
              <w:spacing w:before="0" w:line="276" w:lineRule="auto"/>
              <w:ind w:left="102"/>
              <w:jc w:val="center"/>
              <w:rPr>
                <w:rFonts w:cs="Arial"/>
                <w:b/>
                <w:bCs/>
                <w:sz w:val="20"/>
                <w:szCs w:val="20"/>
              </w:rPr>
            </w:pPr>
            <w:bookmarkStart w:id="20" w:name="_Hlk511295300"/>
            <w:r w:rsidRPr="002753DA">
              <w:rPr>
                <w:rFonts w:cs="Arial"/>
                <w:b/>
                <w:bCs/>
                <w:sz w:val="20"/>
                <w:szCs w:val="20"/>
              </w:rPr>
              <w:t>Lp.</w:t>
            </w:r>
          </w:p>
        </w:tc>
        <w:tc>
          <w:tcPr>
            <w:tcW w:w="2952" w:type="pct"/>
            <w:tcBorders>
              <w:top w:val="single" w:sz="4" w:space="0" w:color="000000"/>
              <w:left w:val="single" w:sz="4" w:space="0" w:color="000000"/>
              <w:bottom w:val="single" w:sz="4" w:space="0" w:color="000000"/>
              <w:right w:val="single" w:sz="4" w:space="0" w:color="000000"/>
            </w:tcBorders>
            <w:shd w:val="clear" w:color="auto" w:fill="E7E6E6"/>
            <w:vAlign w:val="center"/>
          </w:tcPr>
          <w:p w:rsidR="004E3994" w:rsidRPr="002753DA" w:rsidRDefault="004E3994" w:rsidP="002D40B7">
            <w:pPr>
              <w:pStyle w:val="Tabela1"/>
              <w:spacing w:before="0" w:line="276" w:lineRule="auto"/>
              <w:ind w:right="50"/>
              <w:jc w:val="center"/>
              <w:rPr>
                <w:rFonts w:cs="Arial"/>
                <w:b/>
                <w:bCs/>
                <w:sz w:val="20"/>
                <w:szCs w:val="20"/>
              </w:rPr>
            </w:pPr>
            <w:r w:rsidRPr="002753DA">
              <w:rPr>
                <w:rFonts w:cs="Arial"/>
                <w:b/>
                <w:bCs/>
                <w:sz w:val="20"/>
                <w:szCs w:val="20"/>
              </w:rPr>
              <w:t>Wymaganie</w:t>
            </w:r>
          </w:p>
        </w:tc>
        <w:tc>
          <w:tcPr>
            <w:tcW w:w="862" w:type="pct"/>
            <w:tcBorders>
              <w:top w:val="single" w:sz="4" w:space="0" w:color="000000"/>
              <w:left w:val="single" w:sz="4" w:space="0" w:color="000000"/>
              <w:bottom w:val="single" w:sz="4" w:space="0" w:color="000000"/>
              <w:right w:val="single" w:sz="4" w:space="0" w:color="000000"/>
            </w:tcBorders>
            <w:shd w:val="clear" w:color="auto" w:fill="E7E6E6"/>
            <w:textDirection w:val="btLr"/>
            <w:vAlign w:val="center"/>
          </w:tcPr>
          <w:p w:rsidR="004E3994" w:rsidRPr="002753DA" w:rsidRDefault="004E3994" w:rsidP="00D837AE">
            <w:pPr>
              <w:pStyle w:val="Tabela1"/>
              <w:spacing w:before="0" w:line="276" w:lineRule="auto"/>
              <w:jc w:val="center"/>
              <w:rPr>
                <w:rFonts w:cs="Arial"/>
                <w:b/>
                <w:bCs/>
                <w:sz w:val="20"/>
                <w:szCs w:val="20"/>
              </w:rPr>
            </w:pPr>
            <w:r w:rsidRPr="002753DA">
              <w:rPr>
                <w:rFonts w:cs="Arial"/>
                <w:b/>
                <w:bCs/>
                <w:sz w:val="16"/>
                <w:szCs w:val="16"/>
                <w:lang w:eastAsia="en-US"/>
              </w:rPr>
              <w:t>Wymaganie obligatoryjne (TAK / NIE)</w:t>
            </w:r>
          </w:p>
        </w:tc>
        <w:tc>
          <w:tcPr>
            <w:tcW w:w="861" w:type="pct"/>
            <w:tcBorders>
              <w:top w:val="single" w:sz="4" w:space="0" w:color="000000"/>
              <w:left w:val="single" w:sz="4" w:space="0" w:color="000000"/>
              <w:bottom w:val="single" w:sz="4" w:space="0" w:color="000000"/>
              <w:right w:val="single" w:sz="4" w:space="0" w:color="000000"/>
            </w:tcBorders>
            <w:shd w:val="clear" w:color="auto" w:fill="E7E6E6"/>
            <w:textDirection w:val="btLr"/>
            <w:vAlign w:val="center"/>
          </w:tcPr>
          <w:p w:rsidR="004E3994" w:rsidRPr="002753DA" w:rsidRDefault="004E3994" w:rsidP="00D837AE">
            <w:pPr>
              <w:pStyle w:val="Tabela1"/>
              <w:spacing w:before="0" w:line="276" w:lineRule="auto"/>
              <w:jc w:val="center"/>
              <w:rPr>
                <w:rFonts w:cs="Arial"/>
                <w:b/>
                <w:bCs/>
                <w:sz w:val="20"/>
                <w:szCs w:val="20"/>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hRule="exact" w:val="849"/>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b/>
                <w:bCs/>
                <w:sz w:val="20"/>
                <w:szCs w:val="20"/>
              </w:rPr>
            </w:pPr>
            <w:r w:rsidRPr="002753DA">
              <w:rPr>
                <w:rFonts w:cs="Arial"/>
                <w:b/>
                <w:bCs/>
                <w:sz w:val="20"/>
                <w:szCs w:val="20"/>
              </w:rPr>
              <w:t>Moduł umożliwia modyfikację następujących parametrów pracy poradni na zasadzie dostępne dla konkretnej poradni lub niedozwolone:</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r>
      <w:tr w:rsidR="004E3994" w:rsidRPr="002753DA">
        <w:trPr>
          <w:trHeight w:hRule="exact" w:val="54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planowanie</w:t>
            </w:r>
            <w:proofErr w:type="gramEnd"/>
            <w:r w:rsidRPr="002753DA">
              <w:rPr>
                <w:rFonts w:cs="Arial"/>
                <w:sz w:val="20"/>
                <w:szCs w:val="20"/>
              </w:rPr>
              <w:t xml:space="preserve"> lub zapisywanie wizyty wg. planu pracy poradni,</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47"/>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przyjmowanie</w:t>
            </w:r>
            <w:proofErr w:type="gramEnd"/>
            <w:r w:rsidRPr="002753DA">
              <w:rPr>
                <w:rFonts w:cs="Arial"/>
                <w:sz w:val="20"/>
                <w:szCs w:val="20"/>
              </w:rPr>
              <w:t xml:space="preserve"> pacjentów niezależnie od planu pracy,</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przyjmowanie</w:t>
            </w:r>
            <w:proofErr w:type="gramEnd"/>
            <w:r w:rsidRPr="002753DA">
              <w:rPr>
                <w:rFonts w:cs="Arial"/>
                <w:sz w:val="20"/>
                <w:szCs w:val="20"/>
              </w:rPr>
              <w:t xml:space="preserve"> pacjentów poza limitem,</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automatyczne</w:t>
            </w:r>
            <w:proofErr w:type="gramEnd"/>
            <w:r w:rsidRPr="002753DA">
              <w:rPr>
                <w:rFonts w:cs="Arial"/>
                <w:sz w:val="20"/>
                <w:szCs w:val="20"/>
              </w:rPr>
              <w:t xml:space="preserve"> nadawanie numerków.</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989"/>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 xml:space="preserve">SIM umożliwia prowadzenie wspólnej numeracji kartotek pacjentów w ramach wszystkich poradni lub oddzielnej numeracji w ramach poszczególnych poradni </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36"/>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b/>
                <w:bCs/>
                <w:sz w:val="20"/>
                <w:szCs w:val="20"/>
              </w:rPr>
            </w:pPr>
            <w:r w:rsidRPr="002753DA">
              <w:rPr>
                <w:rFonts w:cs="Arial"/>
                <w:b/>
                <w:bCs/>
                <w:sz w:val="20"/>
                <w:szCs w:val="20"/>
              </w:rPr>
              <w:t>Rejestracja Pacjenta z możliwością nanoszenia minimalnego zakresu danych pacjenta:</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r>
      <w:tr w:rsidR="004E3994"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osobowe</w:t>
            </w:r>
            <w:proofErr w:type="gramEnd"/>
            <w:r w:rsidRPr="002753DA">
              <w:rPr>
                <w:rFonts w:cs="Arial"/>
                <w:sz w:val="20"/>
                <w:szCs w:val="20"/>
              </w:rPr>
              <w:t>,</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adresowe</w:t>
            </w:r>
            <w:proofErr w:type="gramEnd"/>
            <w:r w:rsidRPr="002753DA">
              <w:rPr>
                <w:rFonts w:cs="Arial"/>
                <w:sz w:val="20"/>
                <w:szCs w:val="20"/>
              </w:rPr>
              <w:t>,</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przynależność</w:t>
            </w:r>
            <w:proofErr w:type="gramEnd"/>
            <w:r w:rsidRPr="002753DA">
              <w:rPr>
                <w:rFonts w:cs="Arial"/>
                <w:sz w:val="20"/>
                <w:szCs w:val="20"/>
              </w:rPr>
              <w:t xml:space="preserve"> do oddziału NFZ,</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348"/>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deklaracja</w:t>
            </w:r>
            <w:proofErr w:type="gramEnd"/>
            <w:r w:rsidRPr="002753DA">
              <w:rPr>
                <w:rFonts w:cs="Arial"/>
                <w:sz w:val="20"/>
                <w:szCs w:val="20"/>
              </w:rPr>
              <w:t xml:space="preserve"> do POZ,</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794"/>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dane</w:t>
            </w:r>
            <w:proofErr w:type="gramEnd"/>
            <w:r w:rsidRPr="002753DA">
              <w:rPr>
                <w:rFonts w:cs="Arial"/>
                <w:sz w:val="20"/>
                <w:szCs w:val="20"/>
              </w:rPr>
              <w:t xml:space="preserve"> i uprawnienia opiekunów oraz innych osób uprawnionych do otrzymywania informacji na temat stanu pacjenta,</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zatrudnieniu</w:t>
            </w:r>
            <w:proofErr w:type="gramEnd"/>
            <w:r w:rsidRPr="002753DA">
              <w:rPr>
                <w:rFonts w:cs="Arial"/>
                <w:sz w:val="20"/>
                <w:szCs w:val="20"/>
              </w:rPr>
              <w:t>,</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0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rodzaj</w:t>
            </w:r>
            <w:proofErr w:type="gramEnd"/>
            <w:r w:rsidRPr="002753DA">
              <w:rPr>
                <w:rFonts w:cs="Arial"/>
                <w:sz w:val="20"/>
                <w:szCs w:val="20"/>
              </w:rPr>
              <w:t xml:space="preserve"> i nr. dokumentu uprawniającego do leczenia,</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774"/>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specyficzne</w:t>
            </w:r>
            <w:proofErr w:type="gramEnd"/>
            <w:r w:rsidRPr="002753DA">
              <w:rPr>
                <w:rFonts w:cs="Arial"/>
                <w:sz w:val="20"/>
                <w:szCs w:val="20"/>
              </w:rPr>
              <w:t xml:space="preserve"> dane dot. pacjentów z krajów Unii Europejskiej przyjmowanych w ramach przepisów o koordynacji.</w:t>
            </w:r>
          </w:p>
          <w:p w:rsidR="004E3994" w:rsidRPr="002753DA" w:rsidRDefault="004E3994" w:rsidP="00DA7071">
            <w:pPr>
              <w:pStyle w:val="Tabela1"/>
              <w:numPr>
                <w:ilvl w:val="0"/>
                <w:numId w:val="8"/>
              </w:numPr>
              <w:tabs>
                <w:tab w:val="left" w:pos="417"/>
              </w:tabs>
              <w:spacing w:line="276" w:lineRule="auto"/>
              <w:ind w:right="50"/>
              <w:rPr>
                <w:rFonts w:cs="Arial"/>
                <w:sz w:val="20"/>
                <w:szCs w:val="20"/>
              </w:rPr>
            </w:pP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348"/>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Planowanie wizyt pacjentów na dowolny okres w przód.</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1073"/>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ekstkomentarza"/>
              <w:numPr>
                <w:ilvl w:val="0"/>
                <w:numId w:val="15"/>
              </w:numPr>
              <w:suppressAutoHyphens w:val="0"/>
              <w:spacing w:after="20"/>
              <w:jc w:val="center"/>
              <w:rPr>
                <w:rFonts w:cs="Arial"/>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1E1934">
            <w:pPr>
              <w:pStyle w:val="Tabela1"/>
              <w:spacing w:line="276" w:lineRule="auto"/>
              <w:ind w:left="142" w:right="50"/>
              <w:rPr>
                <w:rFonts w:cs="Arial"/>
                <w:sz w:val="20"/>
                <w:szCs w:val="20"/>
              </w:rPr>
            </w:pPr>
            <w:r w:rsidRPr="002753DA">
              <w:rPr>
                <w:rFonts w:cs="Arial"/>
                <w:sz w:val="20"/>
                <w:szCs w:val="20"/>
              </w:rPr>
              <w:t xml:space="preserve">Planowanie grafików lekarzy na dowolny okres w przód </w:t>
            </w:r>
          </w:p>
          <w:p w:rsidR="004E3994" w:rsidRPr="002753DA" w:rsidRDefault="004E3994" w:rsidP="001E1934">
            <w:pPr>
              <w:pStyle w:val="Tabela1"/>
              <w:spacing w:line="276" w:lineRule="auto"/>
              <w:ind w:left="142" w:right="50"/>
              <w:rPr>
                <w:rFonts w:cs="Arial"/>
                <w:strike/>
                <w:sz w:val="20"/>
                <w:szCs w:val="20"/>
              </w:rPr>
            </w:pPr>
            <w:proofErr w:type="gramStart"/>
            <w:r w:rsidRPr="002753DA">
              <w:rPr>
                <w:rFonts w:cs="Arial"/>
                <w:sz w:val="20"/>
                <w:szCs w:val="20"/>
              </w:rPr>
              <w:t>z</w:t>
            </w:r>
            <w:proofErr w:type="gramEnd"/>
            <w:r w:rsidRPr="002753DA">
              <w:rPr>
                <w:rFonts w:cs="Arial"/>
                <w:sz w:val="20"/>
                <w:szCs w:val="20"/>
              </w:rPr>
              <w:t xml:space="preserve"> ustaleniem średniego czasu wizyty, przerw, urlopów </w:t>
            </w:r>
          </w:p>
          <w:p w:rsidR="004E3994" w:rsidRPr="002753DA" w:rsidRDefault="004E3994" w:rsidP="001E1934">
            <w:pPr>
              <w:pStyle w:val="Tabela1"/>
              <w:spacing w:line="276" w:lineRule="auto"/>
              <w:ind w:left="142" w:right="50"/>
              <w:rPr>
                <w:rFonts w:cs="Arial"/>
                <w:sz w:val="20"/>
                <w:szCs w:val="20"/>
              </w:rPr>
            </w:pP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1325"/>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 xml:space="preserve">Możliwość konfiguracji modułu </w:t>
            </w:r>
            <w:proofErr w:type="gramStart"/>
            <w:r w:rsidRPr="002753DA">
              <w:rPr>
                <w:rFonts w:cs="Arial"/>
                <w:sz w:val="20"/>
                <w:szCs w:val="20"/>
              </w:rPr>
              <w:t>tak aby</w:t>
            </w:r>
            <w:proofErr w:type="gramEnd"/>
            <w:r w:rsidRPr="002753DA">
              <w:rPr>
                <w:rFonts w:cs="Arial"/>
                <w:sz w:val="20"/>
                <w:szCs w:val="20"/>
              </w:rPr>
              <w:t xml:space="preserve"> współpracował modułem Przychodnia – Gabinet, w przypadku skomputeryzowanych stanowisk w poradniach jak </w:t>
            </w:r>
          </w:p>
          <w:p w:rsidR="004E3994" w:rsidRPr="002753DA" w:rsidRDefault="004E3994" w:rsidP="00DD571C">
            <w:pPr>
              <w:pStyle w:val="Tabela1"/>
              <w:spacing w:line="276" w:lineRule="auto"/>
              <w:ind w:left="142" w:right="50"/>
              <w:rPr>
                <w:rFonts w:cs="Arial"/>
                <w:sz w:val="20"/>
                <w:szCs w:val="20"/>
              </w:rPr>
            </w:pPr>
            <w:proofErr w:type="gramStart"/>
            <w:r w:rsidRPr="002753DA">
              <w:rPr>
                <w:rFonts w:cs="Arial"/>
                <w:sz w:val="20"/>
                <w:szCs w:val="20"/>
              </w:rPr>
              <w:t>i</w:t>
            </w:r>
            <w:proofErr w:type="gramEnd"/>
            <w:r w:rsidRPr="002753DA">
              <w:rPr>
                <w:rFonts w:cs="Arial"/>
                <w:sz w:val="20"/>
                <w:szCs w:val="20"/>
              </w:rPr>
              <w:t xml:space="preserve"> samodzielnie (z możliwością ewidencji podstawowych danych medycznych oraz rozliczeniowych).</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45"/>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b/>
                <w:bCs/>
                <w:sz w:val="20"/>
                <w:szCs w:val="20"/>
              </w:rPr>
            </w:pPr>
            <w:r w:rsidRPr="002753DA">
              <w:rPr>
                <w:rFonts w:cs="Arial"/>
                <w:b/>
                <w:bCs/>
                <w:sz w:val="20"/>
                <w:szCs w:val="20"/>
              </w:rPr>
              <w:t>Przyjęcie pacjenta z rozróżnieniem płatnika za konkretną usługę:</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r>
      <w:tr w:rsidR="004E3994" w:rsidRPr="002753DA">
        <w:trPr>
          <w:trHeight w:hRule="exact" w:val="302"/>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r w:rsidRPr="002753DA">
              <w:rPr>
                <w:rFonts w:cs="Arial"/>
                <w:sz w:val="20"/>
                <w:szCs w:val="20"/>
              </w:rPr>
              <w:t>NFZ,</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291"/>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pacjent</w:t>
            </w:r>
            <w:proofErr w:type="gramEnd"/>
            <w:r w:rsidRPr="002753DA">
              <w:rPr>
                <w:rFonts w:cs="Arial"/>
                <w:sz w:val="20"/>
                <w:szCs w:val="20"/>
              </w:rPr>
              <w:t xml:space="preserve"> płaci sam,</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282"/>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kontrahent</w:t>
            </w:r>
            <w:proofErr w:type="gramEnd"/>
            <w:r w:rsidRPr="002753DA">
              <w:rPr>
                <w:rFonts w:cs="Arial"/>
                <w:sz w:val="20"/>
                <w:szCs w:val="20"/>
              </w:rPr>
              <w:t xml:space="preserve"> komercyjny,</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1289"/>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medycyna</w:t>
            </w:r>
            <w:proofErr w:type="gramEnd"/>
            <w:r w:rsidRPr="002753DA">
              <w:rPr>
                <w:rFonts w:cs="Arial"/>
                <w:sz w:val="20"/>
                <w:szCs w:val="20"/>
              </w:rPr>
              <w:t xml:space="preserve"> pracy tj. usługa komercyjna, której płatnikiem jest pacjent lub kontrahent wysyłający pracownika na badanie</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3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Możliwość wpisania skierowania z jednostek kierujących (wewnętrznych i zewnętrznych).</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1282"/>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Możliwość wprowadzenia informacji o trybie przyjęcia i zgodzie pacjenta na leczenie. W przypadku braku zgody pacjenta możliwość ewidencji numeru artykułu będącego podstawą przyjęcia pacjenta bez jego zgody.</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48"/>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Możliwość rejestracji pacjenta do poradni, bądź do lekarza w konkretnej poradni.</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48"/>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 xml:space="preserve">Możliwość rejestracji pacjenta do konkretnego gabinetu </w:t>
            </w:r>
          </w:p>
          <w:p w:rsidR="004E3994" w:rsidRPr="002753DA" w:rsidRDefault="004E3994" w:rsidP="00DD571C">
            <w:pPr>
              <w:pStyle w:val="Tabela1"/>
              <w:spacing w:line="276" w:lineRule="auto"/>
              <w:ind w:left="142" w:right="50"/>
              <w:rPr>
                <w:rFonts w:cs="Arial"/>
                <w:sz w:val="20"/>
                <w:szCs w:val="20"/>
              </w:rPr>
            </w:pPr>
            <w:proofErr w:type="gramStart"/>
            <w:r w:rsidRPr="002753DA">
              <w:rPr>
                <w:rFonts w:cs="Arial"/>
                <w:sz w:val="20"/>
                <w:szCs w:val="20"/>
              </w:rPr>
              <w:t>w</w:t>
            </w:r>
            <w:proofErr w:type="gramEnd"/>
            <w:r w:rsidRPr="002753DA">
              <w:rPr>
                <w:rFonts w:cs="Arial"/>
                <w:sz w:val="20"/>
                <w:szCs w:val="20"/>
              </w:rPr>
              <w:t xml:space="preserve"> ramach jednej poradni.</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286"/>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Możliwość przełożenia wizyty na dowolny termin.</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1411"/>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W trakcie rejestracji pacjenta moduł umożliwia automatyczny wybór najbliższego wolnego specjalisty oraz terminu wizyty, możliwość dokonania manualnej zmiany tego terminu oraz wpisania kilku wizyt na ten sam termin.</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r>
      <w:tr w:rsidR="004E3994" w:rsidRPr="002753DA">
        <w:trPr>
          <w:trHeight w:hRule="exact" w:val="1321"/>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W trakcie rejestracji pacjenta istnieje możliwość podglądu wolnych i zajętych terminów w oparciu o kalendarz z oznaczonymi statusami dni (poradnia nie pracuje, wszystkie terminy zajęte, wolne terminy).</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564"/>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Możliwość w trakcie przyjmowania pacjenta zlecania wykonania badań laboratoryjnych oraz diagnostycznych.</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344"/>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b/>
                <w:bCs/>
                <w:sz w:val="20"/>
                <w:szCs w:val="20"/>
              </w:rPr>
            </w:pPr>
            <w:r w:rsidRPr="002753DA">
              <w:rPr>
                <w:rFonts w:cs="Arial"/>
                <w:b/>
                <w:bCs/>
                <w:sz w:val="20"/>
                <w:szCs w:val="20"/>
              </w:rPr>
              <w:t>Moduł uwzględnia następujące rodzaje statusu wizyty:</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r>
      <w:tr w:rsidR="004E3994" w:rsidRPr="002753DA">
        <w:trPr>
          <w:trHeight w:hRule="exact" w:val="312"/>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zaplanowana</w:t>
            </w:r>
            <w:proofErr w:type="gramEnd"/>
            <w:r w:rsidRPr="002753DA">
              <w:rPr>
                <w:rFonts w:cs="Arial"/>
                <w:sz w:val="20"/>
                <w:szCs w:val="20"/>
              </w:rPr>
              <w:t>,</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273"/>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wizyta</w:t>
            </w:r>
            <w:proofErr w:type="gramEnd"/>
            <w:r w:rsidRPr="002753DA">
              <w:rPr>
                <w:rFonts w:cs="Arial"/>
                <w:sz w:val="20"/>
                <w:szCs w:val="20"/>
              </w:rPr>
              <w:t xml:space="preserve"> aktualna,</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292"/>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zakończona</w:t>
            </w:r>
            <w:proofErr w:type="gramEnd"/>
            <w:r w:rsidRPr="002753DA">
              <w:rPr>
                <w:rFonts w:cs="Arial"/>
                <w:sz w:val="20"/>
                <w:szCs w:val="20"/>
              </w:rPr>
              <w:t>,</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267"/>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wizyta</w:t>
            </w:r>
            <w:proofErr w:type="gramEnd"/>
            <w:r w:rsidRPr="002753DA">
              <w:rPr>
                <w:rFonts w:cs="Arial"/>
                <w:sz w:val="20"/>
                <w:szCs w:val="20"/>
              </w:rPr>
              <w:t xml:space="preserve"> odwołana,</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286"/>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wizyta</w:t>
            </w:r>
            <w:proofErr w:type="gramEnd"/>
            <w:r w:rsidRPr="002753DA">
              <w:rPr>
                <w:rFonts w:cs="Arial"/>
                <w:sz w:val="20"/>
                <w:szCs w:val="20"/>
              </w:rPr>
              <w:t xml:space="preserve"> zaplanowana niezrealizowana.</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1037"/>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 xml:space="preserve">Moduł zapewnia możliwość przeglądu wizyt pacjenta za dowolny okres dla całego ośrodka, poszczególnych poradni, czy lekarzy wg statusów wymienionych </w:t>
            </w:r>
          </w:p>
          <w:p w:rsidR="004E3994" w:rsidRPr="002753DA" w:rsidRDefault="004E3994" w:rsidP="00DD571C">
            <w:pPr>
              <w:pStyle w:val="Tabela1"/>
              <w:spacing w:line="276" w:lineRule="auto"/>
              <w:ind w:left="142" w:right="50"/>
              <w:rPr>
                <w:rFonts w:cs="Arial"/>
                <w:sz w:val="20"/>
                <w:szCs w:val="20"/>
              </w:rPr>
            </w:pPr>
            <w:proofErr w:type="gramStart"/>
            <w:r w:rsidRPr="002753DA">
              <w:rPr>
                <w:rFonts w:cs="Arial"/>
                <w:sz w:val="20"/>
                <w:szCs w:val="20"/>
              </w:rPr>
              <w:t>w</w:t>
            </w:r>
            <w:proofErr w:type="gramEnd"/>
            <w:r w:rsidRPr="002753DA">
              <w:rPr>
                <w:rFonts w:cs="Arial"/>
                <w:sz w:val="20"/>
                <w:szCs w:val="20"/>
              </w:rPr>
              <w:t xml:space="preserve"> wierszach powyżej.</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8C47FC">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344"/>
        </w:trPr>
        <w:tc>
          <w:tcPr>
            <w:tcW w:w="3277" w:type="pct"/>
            <w:gridSpan w:val="2"/>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b/>
                <w:bCs/>
                <w:sz w:val="20"/>
                <w:szCs w:val="20"/>
              </w:rPr>
            </w:pPr>
            <w:r w:rsidRPr="002753DA">
              <w:rPr>
                <w:rFonts w:cs="Arial"/>
                <w:b/>
                <w:bCs/>
                <w:sz w:val="20"/>
                <w:szCs w:val="20"/>
              </w:rPr>
              <w:t>Moduł umożliwia generowanie zestawień:</w:t>
            </w:r>
          </w:p>
        </w:tc>
        <w:tc>
          <w:tcPr>
            <w:tcW w:w="862"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c>
          <w:tcPr>
            <w:tcW w:w="861" w:type="pct"/>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D837AE">
            <w:pPr>
              <w:shd w:val="clear" w:color="auto" w:fill="FFFFFF"/>
              <w:spacing w:after="20"/>
              <w:ind w:left="113" w:firstLine="0"/>
              <w:jc w:val="center"/>
            </w:pPr>
          </w:p>
        </w:tc>
      </w:tr>
      <w:tr w:rsidR="004E3994" w:rsidRPr="002753DA">
        <w:trPr>
          <w:trHeight w:hRule="exact" w:val="36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ilość</w:t>
            </w:r>
            <w:proofErr w:type="gramEnd"/>
            <w:r w:rsidRPr="002753DA">
              <w:rPr>
                <w:rFonts w:cs="Arial"/>
                <w:sz w:val="20"/>
                <w:szCs w:val="20"/>
              </w:rPr>
              <w:t xml:space="preserve"> przyjętych pacjentów wg rodzajów wizyt,</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686"/>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ilość</w:t>
            </w:r>
            <w:proofErr w:type="gramEnd"/>
            <w:r w:rsidRPr="002753DA">
              <w:rPr>
                <w:rFonts w:cs="Arial"/>
                <w:sz w:val="20"/>
                <w:szCs w:val="20"/>
              </w:rPr>
              <w:t xml:space="preserve"> przyjętych pacjentów z podziałem na poradnie,</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31"/>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spacing w:line="276" w:lineRule="auto"/>
              <w:ind w:right="50"/>
              <w:rPr>
                <w:rFonts w:cs="Arial"/>
                <w:sz w:val="20"/>
                <w:szCs w:val="20"/>
              </w:rPr>
            </w:pPr>
            <w:proofErr w:type="gramStart"/>
            <w:r w:rsidRPr="002753DA">
              <w:rPr>
                <w:rFonts w:cs="Arial"/>
                <w:sz w:val="20"/>
                <w:szCs w:val="20"/>
              </w:rPr>
              <w:t>ilość</w:t>
            </w:r>
            <w:proofErr w:type="gramEnd"/>
            <w:r w:rsidRPr="002753DA">
              <w:rPr>
                <w:rFonts w:cs="Arial"/>
                <w:sz w:val="20"/>
                <w:szCs w:val="20"/>
              </w:rPr>
              <w:t xml:space="preserve"> wykonanych porad z podziałem na typy porad,</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37"/>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spacing w:line="276" w:lineRule="auto"/>
              <w:ind w:right="50"/>
              <w:rPr>
                <w:rFonts w:cs="Arial"/>
                <w:sz w:val="20"/>
                <w:szCs w:val="20"/>
              </w:rPr>
            </w:pPr>
            <w:proofErr w:type="gramStart"/>
            <w:r w:rsidRPr="002753DA">
              <w:rPr>
                <w:rFonts w:cs="Arial"/>
                <w:sz w:val="20"/>
                <w:szCs w:val="20"/>
              </w:rPr>
              <w:t>miesięczne</w:t>
            </w:r>
            <w:proofErr w:type="gramEnd"/>
            <w:r w:rsidRPr="002753DA">
              <w:rPr>
                <w:rFonts w:cs="Arial"/>
                <w:sz w:val="20"/>
                <w:szCs w:val="20"/>
              </w:rPr>
              <w:t xml:space="preserve"> lub roczne podsumowanie wykonanych wizyt,</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37"/>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spacing w:line="276" w:lineRule="auto"/>
              <w:ind w:right="50"/>
              <w:rPr>
                <w:rFonts w:cs="Arial"/>
                <w:sz w:val="20"/>
                <w:szCs w:val="20"/>
              </w:rPr>
            </w:pPr>
            <w:proofErr w:type="gramStart"/>
            <w:r w:rsidRPr="002753DA">
              <w:rPr>
                <w:rFonts w:cs="Arial"/>
                <w:sz w:val="20"/>
                <w:szCs w:val="20"/>
              </w:rPr>
              <w:t>zestawienia</w:t>
            </w:r>
            <w:proofErr w:type="gramEnd"/>
            <w:r w:rsidRPr="002753DA">
              <w:rPr>
                <w:rFonts w:cs="Arial"/>
                <w:sz w:val="20"/>
                <w:szCs w:val="20"/>
              </w:rPr>
              <w:t xml:space="preserve"> wg wybranych </w:t>
            </w:r>
            <w:proofErr w:type="spellStart"/>
            <w:r w:rsidRPr="002753DA">
              <w:rPr>
                <w:rFonts w:cs="Arial"/>
                <w:sz w:val="20"/>
                <w:szCs w:val="20"/>
              </w:rPr>
              <w:t>rozpoznań</w:t>
            </w:r>
            <w:proofErr w:type="spellEnd"/>
            <w:r w:rsidRPr="002753DA">
              <w:rPr>
                <w:rFonts w:cs="Arial"/>
                <w:sz w:val="20"/>
                <w:szCs w:val="20"/>
              </w:rPr>
              <w:t xml:space="preserve"> lub grup </w:t>
            </w:r>
            <w:proofErr w:type="spellStart"/>
            <w:r w:rsidRPr="002753DA">
              <w:rPr>
                <w:rFonts w:cs="Arial"/>
                <w:sz w:val="20"/>
                <w:szCs w:val="20"/>
              </w:rPr>
              <w:t>rozpoznań</w:t>
            </w:r>
            <w:proofErr w:type="spellEnd"/>
            <w:r w:rsidRPr="002753DA">
              <w:rPr>
                <w:rFonts w:cs="Arial"/>
                <w:sz w:val="20"/>
                <w:szCs w:val="20"/>
              </w:rPr>
              <w:t>,</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537"/>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spacing w:line="276" w:lineRule="auto"/>
              <w:ind w:right="50"/>
              <w:rPr>
                <w:rFonts w:cs="Arial"/>
                <w:sz w:val="20"/>
                <w:szCs w:val="20"/>
              </w:rPr>
            </w:pPr>
            <w:proofErr w:type="gramStart"/>
            <w:r w:rsidRPr="002753DA">
              <w:rPr>
                <w:rFonts w:cs="Arial"/>
                <w:sz w:val="20"/>
                <w:szCs w:val="20"/>
              </w:rPr>
              <w:t>zestawienia</w:t>
            </w:r>
            <w:proofErr w:type="gramEnd"/>
            <w:r w:rsidRPr="002753DA">
              <w:rPr>
                <w:rFonts w:cs="Arial"/>
                <w:sz w:val="20"/>
                <w:szCs w:val="20"/>
              </w:rPr>
              <w:t xml:space="preserve"> wg skierowań z poradni do poradni lub do szpitala,</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370"/>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zestawienia</w:t>
            </w:r>
            <w:proofErr w:type="gramEnd"/>
            <w:r w:rsidRPr="002753DA">
              <w:rPr>
                <w:rFonts w:cs="Arial"/>
                <w:sz w:val="20"/>
                <w:szCs w:val="20"/>
              </w:rPr>
              <w:t xml:space="preserve"> brakujących danych.</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tr w:rsidR="004E3994" w:rsidRPr="002753DA">
        <w:trPr>
          <w:trHeight w:hRule="exact" w:val="877"/>
        </w:trPr>
        <w:tc>
          <w:tcPr>
            <w:tcW w:w="325"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A7071">
            <w:pPr>
              <w:pStyle w:val="Tabela1"/>
              <w:numPr>
                <w:ilvl w:val="0"/>
                <w:numId w:val="15"/>
              </w:numPr>
              <w:spacing w:line="276" w:lineRule="auto"/>
              <w:jc w:val="center"/>
              <w:rPr>
                <w:rFonts w:cs="Arial"/>
                <w:sz w:val="20"/>
                <w:szCs w:val="20"/>
              </w:rPr>
            </w:pPr>
          </w:p>
        </w:tc>
        <w:tc>
          <w:tcPr>
            <w:tcW w:w="295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D571C">
            <w:pPr>
              <w:pStyle w:val="Tabela1"/>
              <w:spacing w:line="276" w:lineRule="auto"/>
              <w:ind w:left="142" w:right="50"/>
              <w:rPr>
                <w:rFonts w:cs="Arial"/>
                <w:sz w:val="20"/>
                <w:szCs w:val="20"/>
              </w:rPr>
            </w:pPr>
            <w:r w:rsidRPr="002753DA">
              <w:rPr>
                <w:rFonts w:cs="Arial"/>
                <w:sz w:val="20"/>
                <w:szCs w:val="20"/>
              </w:rPr>
              <w:t xml:space="preserve">Współpraca systemu z czytnikami kodów </w:t>
            </w:r>
            <w:proofErr w:type="gramStart"/>
            <w:r w:rsidRPr="002753DA">
              <w:rPr>
                <w:rFonts w:cs="Arial"/>
                <w:sz w:val="20"/>
                <w:szCs w:val="20"/>
              </w:rPr>
              <w:t>kreskowych,  czytnikami</w:t>
            </w:r>
            <w:proofErr w:type="gramEnd"/>
            <w:r w:rsidRPr="002753DA">
              <w:rPr>
                <w:rFonts w:cs="Arial"/>
                <w:sz w:val="20"/>
                <w:szCs w:val="20"/>
              </w:rPr>
              <w:t xml:space="preserve"> dowodów osobistych do identyfikacji pacjenta</w:t>
            </w:r>
          </w:p>
        </w:tc>
        <w:tc>
          <w:tcPr>
            <w:tcW w:w="862"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sidRPr="002753DA">
              <w:t>TAK</w:t>
            </w:r>
          </w:p>
        </w:tc>
        <w:tc>
          <w:tcPr>
            <w:tcW w:w="861" w:type="pct"/>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D837AE">
            <w:pPr>
              <w:shd w:val="clear" w:color="auto" w:fill="FFFFFF"/>
              <w:spacing w:after="20"/>
              <w:ind w:left="113" w:firstLine="0"/>
              <w:jc w:val="center"/>
            </w:pPr>
            <w:r>
              <w:rPr>
                <w:lang w:eastAsia="en-US"/>
              </w:rPr>
              <w:t>........</w:t>
            </w:r>
          </w:p>
        </w:tc>
      </w:tr>
      <w:bookmarkEnd w:id="20"/>
    </w:tbl>
    <w:p w:rsidR="004E3994" w:rsidRPr="002753DA" w:rsidRDefault="004E3994" w:rsidP="00DD571C">
      <w:pPr>
        <w:ind w:firstLine="0"/>
      </w:pPr>
    </w:p>
    <w:p w:rsidR="004E3994" w:rsidRPr="002753DA" w:rsidRDefault="004E3994">
      <w:pPr>
        <w:suppressAutoHyphens w:val="0"/>
        <w:spacing w:after="0" w:line="240" w:lineRule="auto"/>
        <w:ind w:firstLine="0"/>
        <w:jc w:val="left"/>
      </w:pPr>
      <w:r w:rsidRPr="002753DA">
        <w:br w:type="page"/>
      </w:r>
    </w:p>
    <w:p w:rsidR="004E3994" w:rsidRPr="002753DA" w:rsidRDefault="004E3994" w:rsidP="00DD571C">
      <w:pPr>
        <w:ind w:firstLine="0"/>
      </w:pPr>
    </w:p>
    <w:p w:rsidR="004E3994" w:rsidRPr="002753DA" w:rsidRDefault="004E3994" w:rsidP="00DA7071">
      <w:pPr>
        <w:pStyle w:val="Nagwek2"/>
        <w:numPr>
          <w:ilvl w:val="0"/>
          <w:numId w:val="4"/>
        </w:numPr>
      </w:pPr>
      <w:bookmarkStart w:id="21" w:name="_Toc531254836"/>
      <w:r w:rsidRPr="002753DA">
        <w:t>Wymagania do modułu Poradnia/Gabinet</w:t>
      </w:r>
      <w:bookmarkEnd w:id="21"/>
    </w:p>
    <w:p w:rsidR="004E3994" w:rsidRPr="002753DA" w:rsidRDefault="004E3994" w:rsidP="008C61BE">
      <w:pPr>
        <w:ind w:firstLine="0"/>
      </w:pPr>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5"/>
        <w:gridCol w:w="5402"/>
        <w:gridCol w:w="1577"/>
        <w:gridCol w:w="1576"/>
      </w:tblGrid>
      <w:tr w:rsidR="004E3994" w:rsidRPr="002753DA">
        <w:trPr>
          <w:trHeight w:hRule="exact" w:val="2432"/>
          <w:tblHeader/>
        </w:trPr>
        <w:tc>
          <w:tcPr>
            <w:tcW w:w="325"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8C61BE">
            <w:pPr>
              <w:widowControl w:val="0"/>
              <w:suppressAutoHyphens w:val="0"/>
              <w:overflowPunct w:val="0"/>
              <w:autoSpaceDE w:val="0"/>
              <w:autoSpaceDN w:val="0"/>
              <w:adjustRightInd w:val="0"/>
              <w:spacing w:after="20" w:line="240" w:lineRule="auto"/>
              <w:ind w:left="102" w:right="57" w:firstLine="0"/>
              <w:jc w:val="center"/>
              <w:textAlignment w:val="baseline"/>
              <w:rPr>
                <w:b/>
                <w:bCs/>
                <w:lang w:eastAsia="pl-PL"/>
              </w:rPr>
            </w:pPr>
            <w:r w:rsidRPr="002753DA">
              <w:rPr>
                <w:b/>
                <w:bCs/>
                <w:lang w:eastAsia="pl-PL"/>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8C61BE">
            <w:pPr>
              <w:widowControl w:val="0"/>
              <w:suppressAutoHyphens w:val="0"/>
              <w:overflowPunct w:val="0"/>
              <w:autoSpaceDE w:val="0"/>
              <w:autoSpaceDN w:val="0"/>
              <w:adjustRightInd w:val="0"/>
              <w:spacing w:after="20" w:line="240" w:lineRule="auto"/>
              <w:ind w:left="113" w:right="50" w:firstLine="0"/>
              <w:jc w:val="center"/>
              <w:textAlignment w:val="baseline"/>
              <w:rPr>
                <w:b/>
                <w:bCs/>
                <w:lang w:eastAsia="pl-PL"/>
              </w:rPr>
            </w:pPr>
            <w:r w:rsidRPr="002753DA">
              <w:rPr>
                <w:b/>
                <w:bCs/>
                <w:lang w:eastAsia="pl-PL"/>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8C61BE">
            <w:pPr>
              <w:widowControl w:val="0"/>
              <w:suppressAutoHyphens w:val="0"/>
              <w:overflowPunct w:val="0"/>
              <w:autoSpaceDE w:val="0"/>
              <w:autoSpaceDN w:val="0"/>
              <w:adjustRightInd w:val="0"/>
              <w:spacing w:after="20" w:line="240" w:lineRule="auto"/>
              <w:ind w:left="113" w:firstLine="0"/>
              <w:jc w:val="center"/>
              <w:textAlignment w:val="baseline"/>
              <w:rPr>
                <w:b/>
                <w:bCs/>
                <w:lang w:eastAsia="pl-PL"/>
              </w:rPr>
            </w:pPr>
            <w:r w:rsidRPr="002753DA">
              <w:rPr>
                <w:b/>
                <w:bCs/>
                <w:sz w:val="16"/>
                <w:szCs w:val="16"/>
                <w:lang w:eastAsia="en-US"/>
              </w:rPr>
              <w:t>Wymaganie obligatoryjne (TAK / NIE)</w:t>
            </w:r>
          </w:p>
        </w:tc>
        <w:tc>
          <w:tcPr>
            <w:tcW w:w="861"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8C61BE">
            <w:pPr>
              <w:widowControl w:val="0"/>
              <w:suppressAutoHyphens w:val="0"/>
              <w:overflowPunct w:val="0"/>
              <w:autoSpaceDE w:val="0"/>
              <w:autoSpaceDN w:val="0"/>
              <w:adjustRightInd w:val="0"/>
              <w:spacing w:after="20" w:line="240" w:lineRule="auto"/>
              <w:ind w:left="113" w:firstLine="0"/>
              <w:jc w:val="center"/>
              <w:textAlignment w:val="baseline"/>
              <w:rPr>
                <w:b/>
                <w:bCs/>
                <w:lang w:eastAsia="pl-PL"/>
              </w:rPr>
            </w:pPr>
            <w:r>
              <w:rPr>
                <w:b/>
                <w:bCs/>
                <w:sz w:val="16"/>
                <w:szCs w:val="16"/>
                <w:lang w:eastAsia="en-US"/>
              </w:rPr>
              <w:t xml:space="preserve"> Odpowiedź Wykonawcy TAK/</w:t>
            </w:r>
            <w:proofErr w:type="gramStart"/>
            <w:r>
              <w:rPr>
                <w:b/>
                <w:bCs/>
                <w:sz w:val="16"/>
                <w:szCs w:val="16"/>
                <w:lang w:eastAsia="en-US"/>
              </w:rPr>
              <w:t>NIE  na</w:t>
            </w:r>
            <w:proofErr w:type="gramEnd"/>
            <w:r>
              <w:rPr>
                <w:b/>
                <w:bCs/>
                <w:sz w:val="16"/>
                <w:szCs w:val="16"/>
                <w:lang w:eastAsia="en-US"/>
              </w:rPr>
              <w:t xml:space="preserve"> wymaganie dostępności funkcjonalności na etapie składania oferty</w:t>
            </w:r>
          </w:p>
        </w:tc>
      </w:tr>
      <w:tr w:rsidR="004E3994" w:rsidRPr="002753DA">
        <w:trPr>
          <w:trHeight w:hRule="exact" w:val="38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Obsługa gabinetów wszystkich specjalizacji.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58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 xml:space="preserve">Potwierdzenie przyjęcia do poradni pacjenta przyjętego </w:t>
            </w:r>
          </w:p>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proofErr w:type="gramStart"/>
            <w:r w:rsidRPr="002753DA">
              <w:rPr>
                <w:lang w:eastAsia="pl-PL"/>
              </w:rPr>
              <w:t>w</w:t>
            </w:r>
            <w:proofErr w:type="gramEnd"/>
            <w:r w:rsidRPr="002753DA">
              <w:rPr>
                <w:lang w:eastAsia="pl-PL"/>
              </w:rPr>
              <w:t xml:space="preserve"> rejestracji.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7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Możliwość przeglądu i aktualizacji danych pacjenta.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52"/>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przeglądu pobytów szpitalnych: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r>
      <w:tr w:rsidR="004E3994" w:rsidRPr="002753DA">
        <w:trPr>
          <w:trHeight w:hRule="exact" w:val="36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historia</w:t>
            </w:r>
            <w:proofErr w:type="gramEnd"/>
            <w:r w:rsidRPr="002753DA">
              <w:rPr>
                <w:lang w:eastAsia="pl-PL"/>
              </w:rPr>
              <w:t xml:space="preserve"> choroby,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podawane</w:t>
            </w:r>
            <w:proofErr w:type="gramEnd"/>
            <w:r w:rsidRPr="002753DA">
              <w:rPr>
                <w:lang w:eastAsia="pl-PL"/>
              </w:rPr>
              <w:t xml:space="preserve"> leki,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44"/>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wyniki</w:t>
            </w:r>
            <w:proofErr w:type="gramEnd"/>
            <w:r w:rsidRPr="002753DA">
              <w:rPr>
                <w:lang w:eastAsia="pl-PL"/>
              </w:rPr>
              <w:t xml:space="preserve"> badań laboratoryjnych,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wyniki</w:t>
            </w:r>
            <w:proofErr w:type="gramEnd"/>
            <w:r w:rsidRPr="002753DA">
              <w:rPr>
                <w:lang w:eastAsia="pl-PL"/>
              </w:rPr>
              <w:t xml:space="preserve"> badań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wykonane</w:t>
            </w:r>
            <w:proofErr w:type="gramEnd"/>
            <w:r w:rsidRPr="002753DA">
              <w:rPr>
                <w:lang w:eastAsia="pl-PL"/>
              </w:rPr>
              <w:t xml:space="preserve"> zabiegi.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9"/>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wpisania wykonanych świadczeń:</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r>
      <w:tr w:rsidR="004E3994" w:rsidRPr="002753DA">
        <w:trPr>
          <w:trHeight w:hRule="exact" w:val="368"/>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wybór</w:t>
            </w:r>
            <w:proofErr w:type="gramEnd"/>
            <w:r w:rsidRPr="002753DA">
              <w:rPr>
                <w:lang w:eastAsia="pl-PL"/>
              </w:rPr>
              <w:t xml:space="preserve"> świadczeń skorelowanych z poradnią</w:t>
            </w:r>
          </w:p>
          <w:p w:rsidR="004E3994" w:rsidRPr="002753DA" w:rsidRDefault="004E3994" w:rsidP="00323ECF">
            <w:pPr>
              <w:widowControl w:val="0"/>
              <w:suppressAutoHyphens w:val="0"/>
              <w:overflowPunct w:val="0"/>
              <w:autoSpaceDE w:val="0"/>
              <w:autoSpaceDN w:val="0"/>
              <w:adjustRightInd w:val="0"/>
              <w:spacing w:before="20" w:after="20" w:line="240" w:lineRule="auto"/>
              <w:ind w:left="911" w:right="50" w:firstLine="0"/>
              <w:jc w:val="left"/>
              <w:textAlignment w:val="baseline"/>
              <w:rPr>
                <w:lang w:eastAsia="pl-PL"/>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możliwość</w:t>
            </w:r>
            <w:proofErr w:type="gramEnd"/>
            <w:r w:rsidRPr="002753DA">
              <w:rPr>
                <w:lang w:eastAsia="pl-PL"/>
              </w:rPr>
              <w:t xml:space="preserve"> wpisania informacji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527"/>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numPr>
                <w:ilvl w:val="0"/>
                <w:numId w:val="16"/>
              </w:numPr>
              <w:suppressAutoHyphens w:val="0"/>
              <w:spacing w:after="20" w:line="240" w:lineRule="auto"/>
              <w:jc w:val="cente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możliwość</w:t>
            </w:r>
            <w:proofErr w:type="gramEnd"/>
            <w:r w:rsidRPr="002753DA">
              <w:rPr>
                <w:lang w:eastAsia="pl-PL"/>
              </w:rPr>
              <w:t xml:space="preserve"> wprowadzenia wartości punktowej, typu porady.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539"/>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prowadzenia zużycia z podręcznej apteczki gabinetowej:</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odnotowanie</w:t>
            </w:r>
            <w:proofErr w:type="gramEnd"/>
            <w:r w:rsidRPr="002753DA">
              <w:rPr>
                <w:lang w:eastAsia="pl-PL"/>
              </w:rPr>
              <w:t xml:space="preserve"> podanych leków,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zaplanowanych</w:t>
            </w:r>
            <w:proofErr w:type="gramEnd"/>
            <w:r w:rsidRPr="002753DA">
              <w:rPr>
                <w:lang w:eastAsia="pl-PL"/>
              </w:rPr>
              <w:t xml:space="preserve"> leków,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NIE</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74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Możliwość prowadzenia podręcznego magazynu materiałów medycznych oraz odnotowania ich zużycia podczas wizyt.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6"/>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362" w:right="50" w:hanging="283"/>
              <w:jc w:val="left"/>
              <w:textAlignment w:val="baseline"/>
              <w:rPr>
                <w:b/>
                <w:bCs/>
                <w:lang w:eastAsia="pl-PL"/>
              </w:rPr>
            </w:pPr>
            <w:r w:rsidRPr="002753DA">
              <w:rPr>
                <w:b/>
                <w:bCs/>
                <w:lang w:eastAsia="pl-PL"/>
              </w:rPr>
              <w:t xml:space="preserve"> Możliwość odnotowania </w:t>
            </w:r>
            <w:proofErr w:type="spellStart"/>
            <w:r w:rsidRPr="002753DA">
              <w:rPr>
                <w:b/>
                <w:bCs/>
                <w:lang w:eastAsia="pl-PL"/>
              </w:rPr>
              <w:t>rozpoznań</w:t>
            </w:r>
            <w:proofErr w:type="spellEnd"/>
            <w:r w:rsidRPr="002753DA">
              <w:rPr>
                <w:b/>
                <w:bCs/>
                <w:lang w:eastAsia="pl-PL"/>
              </w:rPr>
              <w:t xml:space="preserve"> wg ICD 10:</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przyczyny</w:t>
            </w:r>
            <w:proofErr w:type="gramEnd"/>
            <w:r w:rsidRPr="002753DA">
              <w:rPr>
                <w:lang w:eastAsia="pl-PL"/>
              </w:rPr>
              <w:t xml:space="preserve"> rozpoznania,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odnotowanie</w:t>
            </w:r>
            <w:proofErr w:type="gramEnd"/>
            <w:r w:rsidRPr="002753DA">
              <w:rPr>
                <w:lang w:eastAsia="pl-PL"/>
              </w:rPr>
              <w:t xml:space="preserve"> </w:t>
            </w:r>
            <w:proofErr w:type="spellStart"/>
            <w:r w:rsidRPr="002753DA">
              <w:rPr>
                <w:lang w:eastAsia="pl-PL"/>
              </w:rPr>
              <w:t>rozpoznań</w:t>
            </w:r>
            <w:proofErr w:type="spellEnd"/>
            <w:r w:rsidRPr="002753DA">
              <w:rPr>
                <w:lang w:eastAsia="pl-PL"/>
              </w:rPr>
              <w:t xml:space="preserve"> przewlekłych,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7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dowolnego</w:t>
            </w:r>
            <w:proofErr w:type="gramEnd"/>
            <w:r w:rsidRPr="002753DA">
              <w:rPr>
                <w:lang w:eastAsia="pl-PL"/>
              </w:rPr>
              <w:t xml:space="preserve"> opisu rozpoznania i jego stopnia.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95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13" w:right="50" w:firstLine="0"/>
              <w:jc w:val="left"/>
              <w:textAlignment w:val="baseline"/>
              <w:rPr>
                <w:lang w:eastAsia="pl-PL"/>
              </w:rPr>
            </w:pPr>
            <w:r w:rsidRPr="002753DA">
              <w:rPr>
                <w:lang w:eastAsia="pl-PL"/>
              </w:rPr>
              <w:t>Blokowanie zamknięcia wizyty pacjenta w przypadku braku karty zgłoszenia choroby nowotworowej/zakaźnej, jeśli pacjent ma rozpoznanie nowotworowe/zakaźne.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02"/>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 xml:space="preserve">  Wprowadzanie opisu wizyty:</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r>
      <w:tr w:rsidR="004E3994" w:rsidRPr="002753DA">
        <w:trPr>
          <w:trHeight w:hRule="exact" w:val="347"/>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dane</w:t>
            </w:r>
            <w:proofErr w:type="gramEnd"/>
            <w:r w:rsidRPr="002753DA">
              <w:rPr>
                <w:lang w:eastAsia="pl-PL"/>
              </w:rPr>
              <w:t xml:space="preserve"> antropometryczne,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wywiad</w:t>
            </w:r>
            <w:proofErr w:type="gramEnd"/>
            <w:r w:rsidRPr="002753DA">
              <w:rPr>
                <w:lang w:eastAsia="pl-PL"/>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badania</w:t>
            </w:r>
            <w:proofErr w:type="gramEnd"/>
            <w:r w:rsidRPr="002753DA">
              <w:rPr>
                <w:lang w:eastAsia="pl-PL"/>
              </w:rPr>
              <w:t xml:space="preserve"> przedmiotowe,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leczenie</w:t>
            </w:r>
            <w:proofErr w:type="gramEnd"/>
            <w:r w:rsidRPr="002753DA">
              <w:rPr>
                <w:lang w:eastAsia="pl-PL"/>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przebieg</w:t>
            </w:r>
            <w:proofErr w:type="gramEnd"/>
            <w:r w:rsidRPr="002753DA">
              <w:rPr>
                <w:lang w:eastAsia="pl-PL"/>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6"/>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zlecania wykonania:</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badań</w:t>
            </w:r>
            <w:proofErr w:type="gramEnd"/>
            <w:r w:rsidRPr="002753DA">
              <w:rPr>
                <w:lang w:eastAsia="pl-PL"/>
              </w:rPr>
              <w:t xml:space="preserve"> laboratoryjnych,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44"/>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badań</w:t>
            </w:r>
            <w:proofErr w:type="gramEnd"/>
            <w:r w:rsidRPr="002753DA">
              <w:rPr>
                <w:lang w:eastAsia="pl-PL"/>
              </w:rPr>
              <w:t xml:space="preserve">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5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badań</w:t>
            </w:r>
            <w:proofErr w:type="gramEnd"/>
            <w:r w:rsidRPr="002753DA">
              <w:rPr>
                <w:lang w:eastAsia="pl-PL"/>
              </w:rPr>
              <w:t xml:space="preserve"> bakteriologicznych,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badań</w:t>
            </w:r>
            <w:proofErr w:type="gramEnd"/>
            <w:r w:rsidRPr="002753DA">
              <w:rPr>
                <w:lang w:eastAsia="pl-PL"/>
              </w:rPr>
              <w:t xml:space="preserve"> histopatologicznych.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79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Przeglądanie wyników badań wymienionych powyżej odbywa się za z wykorzystaniem tych samych formatek, których używa moduł Zlecenia medyczne.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66"/>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t>Możliwość przeglądania wyników: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r>
      <w:tr w:rsidR="004E3994" w:rsidRPr="002753DA">
        <w:trPr>
          <w:trHeight w:hRule="exact" w:val="54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badań</w:t>
            </w:r>
            <w:proofErr w:type="gramEnd"/>
            <w:r w:rsidRPr="002753DA">
              <w:rPr>
                <w:lang w:eastAsia="pl-PL"/>
              </w:rPr>
              <w:t xml:space="preserve"> laboratoryjnych wraz z graficzną prezentacją,</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536"/>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badań</w:t>
            </w:r>
            <w:proofErr w:type="gramEnd"/>
            <w:r w:rsidRPr="002753DA">
              <w:rPr>
                <w:lang w:eastAsia="pl-PL"/>
              </w:rPr>
              <w:t xml:space="preserve"> diagnostycznych z możliwością przeglądania i obróbki zdjęć,</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544"/>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badań</w:t>
            </w:r>
            <w:proofErr w:type="gramEnd"/>
            <w:r w:rsidRPr="002753DA">
              <w:rPr>
                <w:lang w:eastAsia="pl-PL"/>
              </w:rPr>
              <w:t xml:space="preserve"> bakteriologicznych (w tym antybiogramy),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7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badań</w:t>
            </w:r>
            <w:proofErr w:type="gramEnd"/>
            <w:r w:rsidRPr="002753DA">
              <w:rPr>
                <w:lang w:eastAsia="pl-PL"/>
              </w:rPr>
              <w:t xml:space="preserve"> histopatologicznych.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1125"/>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Przeglądanie wyników badań wymienionych powyżej odbywa się z wykorzystaniem tych samych formatek, których używa moduł Zlecenia medyczne</w:t>
            </w:r>
          </w:p>
          <w:p w:rsidR="004E3994" w:rsidRPr="002753DA" w:rsidRDefault="004E3994" w:rsidP="005254CD">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75"/>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r w:rsidRPr="002753DA">
              <w:rPr>
                <w:b/>
                <w:bCs/>
                <w:lang w:eastAsia="pl-PL"/>
              </w:rPr>
              <w:lastRenderedPageBreak/>
              <w:t>Możliwość wydruku:</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C61BE">
            <w:pPr>
              <w:shd w:val="clear" w:color="auto" w:fill="FFFFFF"/>
              <w:spacing w:after="20"/>
              <w:jc w:val="center"/>
            </w:pPr>
          </w:p>
        </w:tc>
      </w:tr>
      <w:tr w:rsidR="004E3994" w:rsidRPr="002753DA">
        <w:trPr>
          <w:trHeight w:hRule="exact" w:val="347"/>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historii</w:t>
            </w:r>
            <w:proofErr w:type="gramEnd"/>
            <w:r w:rsidRPr="002753DA">
              <w:rPr>
                <w:lang w:eastAsia="pl-PL"/>
              </w:rPr>
              <w:t xml:space="preserve"> choroby,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308"/>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karty</w:t>
            </w:r>
            <w:proofErr w:type="gramEnd"/>
            <w:r w:rsidRPr="002753DA">
              <w:rPr>
                <w:lang w:eastAsia="pl-PL"/>
              </w:rPr>
              <w:t xml:space="preserve"> konsultacyjnej,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28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8"/>
              </w:numPr>
              <w:suppressAutoHyphens w:val="0"/>
              <w:overflowPunct w:val="0"/>
              <w:autoSpaceDE w:val="0"/>
              <w:autoSpaceDN w:val="0"/>
              <w:adjustRightInd w:val="0"/>
              <w:spacing w:before="20" w:after="20" w:line="240" w:lineRule="auto"/>
              <w:ind w:right="50"/>
              <w:jc w:val="left"/>
              <w:textAlignment w:val="baseline"/>
              <w:rPr>
                <w:lang w:eastAsia="pl-PL"/>
              </w:rPr>
            </w:pPr>
            <w:proofErr w:type="gramStart"/>
            <w:r w:rsidRPr="002753DA">
              <w:rPr>
                <w:lang w:eastAsia="pl-PL"/>
              </w:rPr>
              <w:t>zaświadczenia</w:t>
            </w:r>
            <w:proofErr w:type="gramEnd"/>
            <w:r w:rsidRPr="002753DA">
              <w:rPr>
                <w:lang w:eastAsia="pl-PL"/>
              </w:rPr>
              <w:t xml:space="preserve"> (orzeczenia lekarskiego).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Możliwość ewidencji wystawionych recept zgodnie z obowiązującymi przepisami.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650"/>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left"/>
              <w:rPr>
                <w:lang w:eastAsia="en-US"/>
              </w:rPr>
            </w:pPr>
            <w:proofErr w:type="gramStart"/>
            <w:r w:rsidRPr="002753DA">
              <w:rPr>
                <w:b/>
                <w:bCs/>
              </w:rPr>
              <w:t>Możliwość  wystawienia</w:t>
            </w:r>
            <w:proofErr w:type="gramEnd"/>
            <w:r w:rsidRPr="002753DA">
              <w:rPr>
                <w:b/>
                <w:bCs/>
              </w:rPr>
              <w:t xml:space="preserve"> </w:t>
            </w:r>
            <w:r w:rsidRPr="002753DA">
              <w:rPr>
                <w:b/>
                <w:bCs/>
                <w:shd w:val="clear" w:color="auto" w:fill="FFFFFF"/>
              </w:rPr>
              <w:t>e-ZLA</w:t>
            </w:r>
            <w:r w:rsidRPr="002753DA">
              <w:rPr>
                <w:b/>
                <w:bCs/>
              </w:rPr>
              <w:t>:</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8C61BE">
            <w:pPr>
              <w:shd w:val="clear" w:color="auto" w:fill="FFFFFF"/>
              <w:spacing w:after="20"/>
              <w:jc w:val="center"/>
            </w:pPr>
          </w:p>
        </w:tc>
      </w:tr>
      <w:tr w:rsidR="004E3994"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shd w:val="clear" w:color="auto" w:fill="FFFFFF"/>
                <w:lang w:eastAsia="pl-PL"/>
              </w:rPr>
              <w:t>Wystawiania e-ZLA w trybie bieżącym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shd w:val="clear" w:color="auto" w:fill="FFFFFF"/>
                <w:lang w:eastAsia="pl-PL"/>
              </w:rPr>
            </w:pPr>
            <w:r w:rsidRPr="002753DA">
              <w:rPr>
                <w:shd w:val="clear" w:color="auto" w:fill="FFFFFF"/>
                <w:lang w:eastAsia="pl-PL"/>
              </w:rPr>
              <w:t>Anulowanie e-ZLA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281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uppressAutoHyphens w:val="0"/>
              <w:spacing w:after="0" w:line="240" w:lineRule="auto"/>
              <w:ind w:firstLine="0"/>
              <w:jc w:val="left"/>
              <w:rPr>
                <w:lang w:eastAsia="pl-PL"/>
              </w:rPr>
            </w:pPr>
            <w:r w:rsidRPr="002753DA">
              <w:rPr>
                <w:shd w:val="clear" w:color="auto" w:fill="FFFFFF"/>
                <w:lang w:eastAsia="pl-PL"/>
              </w:rPr>
              <w:t>Obsługa podpisu:</w:t>
            </w:r>
          </w:p>
          <w:p w:rsidR="004E3994" w:rsidRPr="002753DA" w:rsidRDefault="004E3994" w:rsidP="00DA7071">
            <w:pPr>
              <w:numPr>
                <w:ilvl w:val="0"/>
                <w:numId w:val="52"/>
              </w:numPr>
              <w:tabs>
                <w:tab w:val="clear" w:pos="720"/>
              </w:tabs>
              <w:suppressAutoHyphens w:val="0"/>
              <w:spacing w:before="100" w:beforeAutospacing="1" w:after="100" w:afterAutospacing="1" w:line="240" w:lineRule="auto"/>
              <w:ind w:left="499" w:hanging="283"/>
              <w:jc w:val="left"/>
              <w:rPr>
                <w:sz w:val="18"/>
                <w:szCs w:val="18"/>
                <w:lang w:eastAsia="pl-PL"/>
              </w:rPr>
            </w:pPr>
            <w:r w:rsidRPr="002753DA">
              <w:rPr>
                <w:sz w:val="18"/>
                <w:szCs w:val="18"/>
                <w:lang w:eastAsia="pl-PL"/>
              </w:rPr>
              <w:t>Certyfikatem ZUS PUE (podpisywanie dokumentów e-ZLA tą metodą wymaga uzyskania certyfikatu wystawionego przez ZUS (np. wykorzystując portal ZUS PUE))</w:t>
            </w:r>
          </w:p>
          <w:p w:rsidR="004E3994" w:rsidRPr="002753DA" w:rsidRDefault="004E3994" w:rsidP="00DA7071">
            <w:pPr>
              <w:numPr>
                <w:ilvl w:val="0"/>
                <w:numId w:val="52"/>
              </w:numPr>
              <w:tabs>
                <w:tab w:val="clear" w:pos="720"/>
              </w:tabs>
              <w:suppressAutoHyphens w:val="0"/>
              <w:spacing w:before="100" w:beforeAutospacing="1" w:after="100" w:afterAutospacing="1" w:line="240" w:lineRule="auto"/>
              <w:ind w:left="499" w:hanging="283"/>
              <w:jc w:val="left"/>
              <w:rPr>
                <w:sz w:val="18"/>
                <w:szCs w:val="18"/>
                <w:lang w:eastAsia="pl-PL"/>
              </w:rPr>
            </w:pPr>
            <w:r w:rsidRPr="002753DA">
              <w:rPr>
                <w:sz w:val="18"/>
                <w:szCs w:val="18"/>
                <w:lang w:eastAsia="pl-PL"/>
              </w:rPr>
              <w:t>Certyfikatem kwalifikowanym (Podpisywanie dokumentów e-ZLA tą metodą wymaga zakupu certyfikatu kwalifikowanego od niezależnego dostawcy)</w:t>
            </w:r>
          </w:p>
          <w:p w:rsidR="004E3994" w:rsidRPr="002753DA" w:rsidRDefault="004E3994" w:rsidP="00DA7071">
            <w:pPr>
              <w:numPr>
                <w:ilvl w:val="0"/>
                <w:numId w:val="52"/>
              </w:numPr>
              <w:tabs>
                <w:tab w:val="clear" w:pos="720"/>
              </w:tabs>
              <w:suppressAutoHyphens w:val="0"/>
              <w:spacing w:before="100" w:beforeAutospacing="1" w:after="100" w:afterAutospacing="1" w:line="240" w:lineRule="auto"/>
              <w:ind w:left="499" w:hanging="283"/>
              <w:jc w:val="left"/>
              <w:rPr>
                <w:lang w:eastAsia="pl-PL"/>
              </w:rPr>
            </w:pPr>
            <w:r w:rsidRPr="002753DA">
              <w:rPr>
                <w:sz w:val="18"/>
                <w:szCs w:val="18"/>
                <w:lang w:eastAsia="pl-PL"/>
              </w:rPr>
              <w:t xml:space="preserve">Profilem Zaufanym </w:t>
            </w:r>
            <w:proofErr w:type="spellStart"/>
            <w:r w:rsidRPr="002753DA">
              <w:rPr>
                <w:sz w:val="18"/>
                <w:szCs w:val="18"/>
                <w:lang w:eastAsia="pl-PL"/>
              </w:rPr>
              <w:t>ePUAP</w:t>
            </w:r>
            <w:proofErr w:type="spellEnd"/>
            <w:r w:rsidRPr="002753DA">
              <w:rPr>
                <w:sz w:val="18"/>
                <w:szCs w:val="18"/>
                <w:lang w:eastAsia="pl-PL"/>
              </w:rPr>
              <w:t xml:space="preserve"> (wymagane jest uprawnienie do podpisywana kilku dokumentów - </w:t>
            </w:r>
            <w:proofErr w:type="spellStart"/>
            <w:r w:rsidRPr="002753DA">
              <w:rPr>
                <w:sz w:val="18"/>
                <w:szCs w:val="18"/>
                <w:lang w:eastAsia="pl-PL"/>
              </w:rPr>
              <w:t>multisign</w:t>
            </w:r>
            <w:proofErr w:type="spellEnd"/>
            <w:r w:rsidRPr="002753DA">
              <w:rPr>
                <w:sz w:val="18"/>
                <w:szCs w:val="18"/>
                <w:lang w:eastAsia="pl-PL"/>
              </w:rPr>
              <w:t xml:space="preserve">)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1097"/>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84B08">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 xml:space="preserve">Rezerwacja numerów e-ZLA dla trybu </w:t>
            </w:r>
            <w:proofErr w:type="spellStart"/>
            <w:r w:rsidRPr="002753DA">
              <w:rPr>
                <w:lang w:eastAsia="pl-PL"/>
              </w:rPr>
              <w:t>alternatywnegonp</w:t>
            </w:r>
            <w:proofErr w:type="spellEnd"/>
            <w:r w:rsidRPr="002753DA">
              <w:rPr>
                <w:lang w:eastAsia="pl-PL"/>
              </w:rPr>
              <w:t xml:space="preserve">. </w:t>
            </w:r>
            <w:proofErr w:type="gramStart"/>
            <w:r w:rsidRPr="002753DA">
              <w:rPr>
                <w:lang w:eastAsia="pl-PL"/>
              </w:rPr>
              <w:t>w</w:t>
            </w:r>
            <w:proofErr w:type="gramEnd"/>
            <w:r w:rsidRPr="002753DA">
              <w:rPr>
                <w:lang w:eastAsia="pl-PL"/>
              </w:rPr>
              <w:t xml:space="preserve"> przypadku braku dostępu do </w:t>
            </w:r>
            <w:proofErr w:type="spellStart"/>
            <w:r w:rsidRPr="002753DA">
              <w:rPr>
                <w:lang w:eastAsia="pl-PL"/>
              </w:rPr>
              <w:t>internetu</w:t>
            </w:r>
            <w:proofErr w:type="spellEnd"/>
            <w:r w:rsidRPr="002753DA">
              <w:rPr>
                <w:lang w:eastAsia="pl-PL"/>
              </w:rPr>
              <w:t xml:space="preserve"> (awaria łącza) przez system będzie dokonywana rezerwacja numerów e-ZLA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shd w:val="clear" w:color="auto" w:fill="FFFFFF"/>
                <w:lang w:eastAsia="pl-PL"/>
              </w:rPr>
            </w:pPr>
            <w:r w:rsidRPr="002753DA">
              <w:rPr>
                <w:lang w:eastAsia="pl-PL"/>
              </w:rPr>
              <w:t>Wystawianie e-ZLA w trybie alternatywnym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shd w:val="clear" w:color="auto" w:fill="FFFFFF"/>
                <w:lang w:eastAsia="pl-PL"/>
              </w:rPr>
            </w:pPr>
            <w:r w:rsidRPr="002753DA">
              <w:rPr>
                <w:lang w:eastAsia="pl-PL"/>
              </w:rPr>
              <w:t>Elektronizacja dokumentów e-ZLA wprowadzonych w trybie alternatywnym</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65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shd w:val="clear" w:color="auto" w:fill="FFFFFF"/>
                <w:lang w:eastAsia="pl-PL"/>
              </w:rPr>
            </w:pPr>
            <w:r w:rsidRPr="002753DA">
              <w:rPr>
                <w:lang w:eastAsia="pl-PL"/>
              </w:rPr>
              <w:t>Zbiorcza elektronizacja dokumentów e-ZLA z poziomu przeglądu zwolnień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1099"/>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lang w:eastAsia="pl-PL"/>
              </w:rPr>
            </w:pPr>
            <w:r w:rsidRPr="002753DA">
              <w:rPr>
                <w:lang w:eastAsia="pl-PL"/>
              </w:rPr>
              <w:t xml:space="preserve">Unieważnienie zarezerwowanych numerów </w:t>
            </w:r>
            <w:r w:rsidRPr="002753DA">
              <w:rPr>
                <w:lang w:eastAsia="pl-PL"/>
              </w:rPr>
              <w:br/>
              <w:t>e-ZLA  (unieważnienie dokumentów e-ZLA wystawionych w trybie alternatywnym przed ich elektronizacją)</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514"/>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widowControl w:val="0"/>
              <w:suppressAutoHyphens w:val="0"/>
              <w:overflowPunct w:val="0"/>
              <w:autoSpaceDE w:val="0"/>
              <w:autoSpaceDN w:val="0"/>
              <w:adjustRightInd w:val="0"/>
              <w:spacing w:before="20" w:after="20" w:line="240" w:lineRule="auto"/>
              <w:ind w:left="142" w:right="50" w:firstLine="0"/>
              <w:jc w:val="left"/>
              <w:textAlignment w:val="baseline"/>
              <w:rPr>
                <w:b/>
                <w:bCs/>
                <w:lang w:eastAsia="pl-PL"/>
              </w:rPr>
            </w:pPr>
            <w:proofErr w:type="gramStart"/>
            <w:r w:rsidRPr="002753DA">
              <w:rPr>
                <w:b/>
                <w:bCs/>
                <w:lang w:eastAsia="pl-PL"/>
              </w:rPr>
              <w:t>Możliwość  wystawienia</w:t>
            </w:r>
            <w:proofErr w:type="gramEnd"/>
            <w:r w:rsidRPr="002753DA">
              <w:rPr>
                <w:b/>
                <w:bCs/>
                <w:lang w:eastAsia="pl-PL"/>
              </w:rPr>
              <w:t xml:space="preserve">  e-Recepty</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8C61BE">
            <w:pPr>
              <w:shd w:val="clear" w:color="auto" w:fill="FFFFFF"/>
              <w:spacing w:after="20"/>
              <w:jc w:val="center"/>
            </w:pPr>
          </w:p>
        </w:tc>
        <w:tc>
          <w:tcPr>
            <w:tcW w:w="861"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8C61BE">
            <w:pPr>
              <w:shd w:val="clear" w:color="auto" w:fill="FFFFFF"/>
              <w:spacing w:after="20"/>
              <w:jc w:val="center"/>
              <w:rPr>
                <w:lang w:eastAsia="en-US"/>
              </w:rPr>
            </w:pPr>
          </w:p>
        </w:tc>
      </w:tr>
      <w:tr w:rsidR="004E3994" w:rsidRPr="002753DA">
        <w:trPr>
          <w:trHeight w:hRule="exact" w:val="827"/>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4E3994" w:rsidRPr="002753DA" w:rsidRDefault="004E3994"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Usługa musi zostać udostępniona w module e-Platformy na stronie WWW Zamawiającego i być dostępna zarówno w sieci Internet jak i w sieci wewnętrznej Zamawiającego.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829"/>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4E3994" w:rsidRPr="002753DA" w:rsidRDefault="004E3994"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Usługa musi być dostępna dla każdego pacjenta posiadającego konto w module e-Platformy i uprawnionego do korzystania z usługi.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69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4E3994" w:rsidRPr="002753DA" w:rsidRDefault="004E3994"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 xml:space="preserve">Dostępność usługi e-Recepty musi być możliwa z poziomu stacji roboczych.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59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4E3994" w:rsidRPr="002753DA" w:rsidRDefault="004E3994"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 xml:space="preserve">Usługa musi umożliwiać wymuszenie podania uzasadnienia wystawienia recepty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416"/>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4E3994" w:rsidRPr="002753DA" w:rsidRDefault="004E3994"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Recepty wystawiane są w systemie HIS</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r w:rsidR="004E3994" w:rsidRPr="002753DA">
        <w:trPr>
          <w:trHeight w:hRule="exact" w:val="719"/>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widowControl w:val="0"/>
              <w:numPr>
                <w:ilvl w:val="0"/>
                <w:numId w:val="16"/>
              </w:numPr>
              <w:suppressAutoHyphens w:val="0"/>
              <w:overflowPunct w:val="0"/>
              <w:autoSpaceDE w:val="0"/>
              <w:autoSpaceDN w:val="0"/>
              <w:adjustRightInd w:val="0"/>
              <w:spacing w:before="20" w:after="20" w:line="240" w:lineRule="auto"/>
              <w:jc w:val="center"/>
              <w:textAlignment w:val="baseline"/>
              <w:rPr>
                <w:lang w:eastAsia="pl-PL"/>
              </w:rPr>
            </w:pPr>
          </w:p>
        </w:tc>
        <w:tc>
          <w:tcPr>
            <w:tcW w:w="2952" w:type="pct"/>
            <w:tcBorders>
              <w:top w:val="single" w:sz="4" w:space="0" w:color="auto"/>
              <w:left w:val="single" w:sz="4" w:space="0" w:color="auto"/>
              <w:bottom w:val="single" w:sz="4" w:space="0" w:color="auto"/>
              <w:right w:val="single" w:sz="4" w:space="0" w:color="auto"/>
            </w:tcBorders>
          </w:tcPr>
          <w:p w:rsidR="004E3994" w:rsidRPr="002753DA" w:rsidRDefault="004E3994" w:rsidP="008C61BE">
            <w:pPr>
              <w:suppressAutoHyphens w:val="0"/>
              <w:spacing w:before="100" w:beforeAutospacing="1" w:after="100" w:afterAutospacing="1" w:line="240" w:lineRule="auto"/>
              <w:ind w:firstLine="0"/>
              <w:jc w:val="left"/>
              <w:rPr>
                <w:rFonts w:ascii="Times New Roman" w:hAnsi="Times New Roman" w:cs="Times New Roman"/>
                <w:lang w:eastAsia="pl-PL"/>
              </w:rPr>
            </w:pPr>
            <w:r w:rsidRPr="002753DA">
              <w:rPr>
                <w:lang w:eastAsia="pl-PL"/>
              </w:rPr>
              <w:t>Usługa umożliwia wystawienie recepty papierowej do odbioru we wskazanym miejscu.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C61BE">
            <w:pPr>
              <w:shd w:val="clear" w:color="auto" w:fill="FFFFFF"/>
              <w:spacing w:after="20"/>
              <w:jc w:val="center"/>
            </w:pPr>
            <w:r>
              <w:rPr>
                <w:lang w:eastAsia="en-US"/>
              </w:rPr>
              <w:t>........</w:t>
            </w:r>
          </w:p>
        </w:tc>
      </w:tr>
    </w:tbl>
    <w:p w:rsidR="004E3994" w:rsidRPr="002753DA" w:rsidRDefault="004E3994" w:rsidP="008C61BE"/>
    <w:p w:rsidR="004E3994" w:rsidRPr="002753DA" w:rsidRDefault="004E3994" w:rsidP="008C61BE"/>
    <w:p w:rsidR="004E3994" w:rsidRPr="002753DA" w:rsidRDefault="004E3994" w:rsidP="00DD571C">
      <w:pPr>
        <w:ind w:firstLine="0"/>
      </w:pPr>
      <w:r w:rsidRPr="002753DA">
        <w:br w:type="page"/>
      </w:r>
    </w:p>
    <w:p w:rsidR="004E3994" w:rsidRPr="002753DA" w:rsidRDefault="004E3994" w:rsidP="00DA7071">
      <w:pPr>
        <w:pStyle w:val="Nagwek2"/>
        <w:numPr>
          <w:ilvl w:val="0"/>
          <w:numId w:val="4"/>
        </w:numPr>
      </w:pPr>
      <w:bookmarkStart w:id="22" w:name="_Toc531254837"/>
      <w:r w:rsidRPr="002753DA">
        <w:t>Wymagania dla modułu Dokumentacja medyczna</w:t>
      </w:r>
      <w:bookmarkEnd w:id="22"/>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439"/>
        <w:gridCol w:w="5603"/>
        <w:gridCol w:w="1554"/>
        <w:gridCol w:w="1554"/>
      </w:tblGrid>
      <w:tr w:rsidR="004E3994" w:rsidRPr="002753DA">
        <w:trPr>
          <w:trHeight w:hRule="exact" w:val="2279"/>
          <w:tblHeader/>
        </w:trPr>
        <w:tc>
          <w:tcPr>
            <w:tcW w:w="240"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10320">
            <w:pPr>
              <w:pStyle w:val="Tabela1a"/>
              <w:spacing w:before="0" w:after="0" w:line="276" w:lineRule="auto"/>
              <w:jc w:val="center"/>
              <w:rPr>
                <w:rFonts w:cs="Arial"/>
                <w:b/>
                <w:bCs/>
                <w:sz w:val="20"/>
                <w:szCs w:val="20"/>
              </w:rPr>
            </w:pPr>
            <w:r w:rsidRPr="002753DA">
              <w:rPr>
                <w:rFonts w:cs="Arial"/>
                <w:b/>
                <w:bCs/>
                <w:sz w:val="20"/>
                <w:szCs w:val="20"/>
              </w:rPr>
              <w:t>Lp.</w:t>
            </w:r>
          </w:p>
        </w:tc>
        <w:tc>
          <w:tcPr>
            <w:tcW w:w="306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10320">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49"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49"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D837AE">
            <w:pPr>
              <w:pStyle w:val="Tabela1"/>
              <w:spacing w:before="0" w:after="0" w:line="276" w:lineRule="auto"/>
              <w:jc w:val="center"/>
              <w:rPr>
                <w:rFonts w:cs="Arial"/>
                <w:b/>
                <w:bCs/>
                <w:sz w:val="20"/>
                <w:szCs w:val="20"/>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hRule="exact" w:val="519"/>
        </w:trPr>
        <w:tc>
          <w:tcPr>
            <w:tcW w:w="5000" w:type="pct"/>
            <w:gridSpan w:val="4"/>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pStyle w:val="Nagwek4"/>
              <w:spacing w:after="0"/>
              <w:ind w:right="50"/>
              <w:jc w:val="center"/>
              <w:rPr>
                <w:sz w:val="20"/>
                <w:szCs w:val="20"/>
              </w:rPr>
            </w:pPr>
            <w:r w:rsidRPr="002753DA">
              <w:rPr>
                <w:sz w:val="20"/>
                <w:szCs w:val="20"/>
              </w:rPr>
              <w:t>Dokumentacja medyczna – część lekarska</w:t>
            </w:r>
          </w:p>
        </w:tc>
      </w:tr>
      <w:tr w:rsidR="004E3994" w:rsidRPr="002753DA">
        <w:trPr>
          <w:trHeight w:hRule="exact" w:val="842"/>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 xml:space="preserve">Rejestracja danych o wywiadzie, grupie krwi, podstawowych badaniach oraz </w:t>
            </w:r>
            <w:proofErr w:type="gramStart"/>
            <w:r w:rsidRPr="002753DA">
              <w:rPr>
                <w:rFonts w:cs="Arial"/>
                <w:sz w:val="20"/>
                <w:szCs w:val="20"/>
              </w:rPr>
              <w:t>informacjach  ginekologicznych</w:t>
            </w:r>
            <w:proofErr w:type="gramEnd"/>
            <w:r w:rsidRPr="002753DA">
              <w:rPr>
                <w:rFonts w:cs="Arial"/>
                <w:sz w:val="20"/>
                <w:szCs w:val="20"/>
              </w:rPr>
              <w:t>.</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60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definiowania przez użytkownika szablonów dla wywiadu.</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683"/>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7"/>
              </w:numPr>
              <w:suppressAutoHyphens w:val="0"/>
              <w:spacing w:after="0"/>
              <w:jc w:val="center"/>
              <w:rPr>
                <w:rFonts w:cs="Arial"/>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D7A58">
            <w:pPr>
              <w:pStyle w:val="Tabela1"/>
              <w:spacing w:after="0" w:line="276" w:lineRule="auto"/>
              <w:ind w:left="142" w:right="50"/>
              <w:rPr>
                <w:rFonts w:cs="Arial"/>
                <w:sz w:val="20"/>
                <w:szCs w:val="20"/>
              </w:rPr>
            </w:pPr>
            <w:r w:rsidRPr="002753DA">
              <w:rPr>
                <w:rFonts w:cs="Arial"/>
                <w:sz w:val="20"/>
                <w:szCs w:val="20"/>
              </w:rPr>
              <w:t xml:space="preserve">Rejestracja danych o stosowanych lekach i alergiach.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793"/>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7"/>
              </w:numPr>
              <w:suppressAutoHyphens w:val="0"/>
              <w:spacing w:after="0"/>
              <w:jc w:val="center"/>
              <w:rPr>
                <w:rFonts w:cs="Arial"/>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Rejestracja danych o badaniach przedmiotowych z opcją definiowania szablonów dla poszczególnych oddziałów osobno.</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0"/>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7"/>
              </w:numPr>
              <w:suppressAutoHyphens w:val="0"/>
              <w:spacing w:after="0"/>
              <w:jc w:val="center"/>
              <w:rPr>
                <w:rFonts w:cs="Arial"/>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 xml:space="preserve">Wprowadzenie </w:t>
            </w:r>
            <w:proofErr w:type="spellStart"/>
            <w:r w:rsidRPr="002753DA">
              <w:rPr>
                <w:rFonts w:cs="Arial"/>
                <w:sz w:val="20"/>
                <w:szCs w:val="20"/>
              </w:rPr>
              <w:t>rozpoznań</w:t>
            </w:r>
            <w:proofErr w:type="spellEnd"/>
            <w:r w:rsidRPr="002753DA">
              <w:rPr>
                <w:rFonts w:cs="Arial"/>
                <w:sz w:val="20"/>
                <w:szCs w:val="20"/>
              </w:rPr>
              <w:t>: wstępnych, końcowych, przyczyny zgonu.</w:t>
            </w:r>
          </w:p>
          <w:p w:rsidR="004E3994" w:rsidRPr="002753DA" w:rsidRDefault="004E3994" w:rsidP="00DD571C">
            <w:pPr>
              <w:pStyle w:val="Tabela1"/>
              <w:spacing w:after="0" w:line="276" w:lineRule="auto"/>
              <w:ind w:left="142"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6"/>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17"/>
              </w:numPr>
              <w:suppressAutoHyphens w:val="0"/>
              <w:spacing w:after="0"/>
              <w:jc w:val="center"/>
              <w:rPr>
                <w:rFonts w:cs="Arial"/>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Wprowadzenie dodatkowych informacji o chorobach: przebytych chorobach, chorobach w rodzinie.</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90"/>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Wprowadzenie informacji o obserwacjach lekarskich.</w:t>
            </w:r>
          </w:p>
          <w:p w:rsidR="004E3994" w:rsidRPr="002753DA" w:rsidRDefault="004E3994" w:rsidP="00DD571C">
            <w:pPr>
              <w:pStyle w:val="Tabela1"/>
              <w:spacing w:after="0" w:line="276" w:lineRule="auto"/>
              <w:ind w:left="142"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3"/>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generowania obserwacji lekarskich na podstawie udzielonych konsultacji.</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596"/>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automatycznego pobierania wyników diagnostycznych oraz laboratoryjnych do obserwacji lekarskich</w:t>
            </w:r>
          </w:p>
          <w:p w:rsidR="004E3994" w:rsidRPr="002753DA" w:rsidRDefault="004E3994" w:rsidP="00DD571C">
            <w:pPr>
              <w:pStyle w:val="Tabela1"/>
              <w:spacing w:after="0" w:line="276" w:lineRule="auto"/>
              <w:ind w:left="142"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r>
      <w:tr w:rsidR="004E3994" w:rsidRPr="002753DA">
        <w:trPr>
          <w:trHeight w:hRule="exact" w:val="990"/>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wypełnienia automatycznie karty informacyjnej w oparciu o zgromadzone dane o leczeniu (wyniki laboratoryjne, diagnostyczne, rozpoznania, procedury).</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85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definiowania przez użytkownika szablonów dla poszczególnych pozycji zawartych w karcie informacyjnej.</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855"/>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łatwego przeglądania epikryz z poszczególnych pobytów (na jednym ekranie) oraz kopiowania poprzednich opisów do bieżącego opisu.</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66"/>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definiowania przez użytkownika szablonów dla epikryz.</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60"/>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wglądu oraz wydruku dokumentacji z poprzednich pobytów.</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48"/>
        </w:trPr>
        <w:tc>
          <w:tcPr>
            <w:tcW w:w="330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b/>
                <w:bCs/>
                <w:sz w:val="20"/>
                <w:szCs w:val="20"/>
              </w:rPr>
            </w:pPr>
            <w:r w:rsidRPr="002753DA">
              <w:rPr>
                <w:rFonts w:cs="Arial"/>
                <w:b/>
                <w:bCs/>
                <w:sz w:val="20"/>
                <w:szCs w:val="20"/>
              </w:rPr>
              <w:t>Możliwość definiowania całej dokumentacji medycznej. Dostępne opcje:</w:t>
            </w: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r>
      <w:tr w:rsidR="004E3994" w:rsidRPr="002753DA">
        <w:trPr>
          <w:trHeight w:hRule="exact" w:val="556"/>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r w:rsidRPr="002753DA">
              <w:rPr>
                <w:rFonts w:cs="Arial"/>
                <w:sz w:val="20"/>
                <w:szCs w:val="20"/>
              </w:rPr>
              <w:t xml:space="preserve"> definiowanie przez użytkownika szablonów </w:t>
            </w:r>
            <w:proofErr w:type="gramStart"/>
            <w:r w:rsidRPr="002753DA">
              <w:rPr>
                <w:rFonts w:cs="Arial"/>
                <w:sz w:val="20"/>
                <w:szCs w:val="20"/>
              </w:rPr>
              <w:t>dla  poszczególnych</w:t>
            </w:r>
            <w:proofErr w:type="gramEnd"/>
            <w:r w:rsidRPr="002753DA">
              <w:rPr>
                <w:rFonts w:cs="Arial"/>
                <w:sz w:val="20"/>
                <w:szCs w:val="20"/>
              </w:rPr>
              <w:t xml:space="preserve"> pozycji dokumentacji,</w:t>
            </w:r>
          </w:p>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6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r w:rsidRPr="002753DA">
              <w:rPr>
                <w:rFonts w:cs="Arial"/>
                <w:sz w:val="20"/>
                <w:szCs w:val="20"/>
              </w:rPr>
              <w:t xml:space="preserve">  </w:t>
            </w:r>
            <w:proofErr w:type="gramStart"/>
            <w:r w:rsidRPr="002753DA">
              <w:rPr>
                <w:rFonts w:cs="Arial"/>
                <w:sz w:val="20"/>
                <w:szCs w:val="20"/>
              </w:rPr>
              <w:t>automatyczne</w:t>
            </w:r>
            <w:proofErr w:type="gramEnd"/>
            <w:r w:rsidRPr="002753DA">
              <w:rPr>
                <w:rFonts w:cs="Arial"/>
                <w:sz w:val="20"/>
                <w:szCs w:val="20"/>
              </w:rPr>
              <w:t xml:space="preserve"> pobieranie danych z bieżącego lub poprzednich pobytów,</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802"/>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r w:rsidRPr="002753DA">
              <w:rPr>
                <w:rFonts w:cs="Arial"/>
                <w:sz w:val="20"/>
                <w:szCs w:val="20"/>
              </w:rPr>
              <w:t xml:space="preserve"> </w:t>
            </w:r>
            <w:proofErr w:type="gramStart"/>
            <w:r w:rsidRPr="002753DA">
              <w:rPr>
                <w:rFonts w:cs="Arial"/>
                <w:sz w:val="20"/>
                <w:szCs w:val="20"/>
              </w:rPr>
              <w:t>bezpośredni</w:t>
            </w:r>
            <w:proofErr w:type="gramEnd"/>
            <w:r w:rsidRPr="002753DA">
              <w:rPr>
                <w:rFonts w:cs="Arial"/>
                <w:sz w:val="20"/>
                <w:szCs w:val="20"/>
              </w:rPr>
              <w:t xml:space="preserve"> wgląd do poprzednich opisów z możliwością kopiowania poszczególnych elementów dokumentacji medycznej.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48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Moduł pozwala na zlecanie pacjentowi konsultacji lekarskich.</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631"/>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Moduł umożliwia przegląd wyników konsultacji lekarskich.</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410"/>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Moduł umożliwia ewidencję karty gorączkowej.</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58"/>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Moduł umożliwia przegląd karty gorączkowej, prezentuje interpretację graficzną wyników.</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84"/>
        </w:trPr>
        <w:tc>
          <w:tcPr>
            <w:tcW w:w="330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b/>
                <w:bCs/>
                <w:sz w:val="20"/>
                <w:szCs w:val="20"/>
              </w:rPr>
            </w:pPr>
            <w:r w:rsidRPr="002753DA">
              <w:rPr>
                <w:rFonts w:cs="Arial"/>
                <w:b/>
                <w:bCs/>
                <w:sz w:val="20"/>
                <w:szCs w:val="20"/>
              </w:rPr>
              <w:t>Możliwość generowania następujących wydruków:</w:t>
            </w: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r>
      <w:tr w:rsidR="004E3994" w:rsidRPr="002753DA">
        <w:trPr>
          <w:trHeight w:hRule="exact" w:val="23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wywiadu</w:t>
            </w:r>
            <w:proofErr w:type="gramEnd"/>
            <w:r w:rsidRPr="002753DA">
              <w:rPr>
                <w:rFonts w:cs="Arial"/>
                <w:sz w:val="20"/>
                <w:szCs w:val="20"/>
              </w:rPr>
              <w:t>,</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68"/>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badań</w:t>
            </w:r>
            <w:proofErr w:type="gramEnd"/>
            <w:r w:rsidRPr="002753DA">
              <w:rPr>
                <w:rFonts w:cs="Arial"/>
                <w:sz w:val="20"/>
                <w:szCs w:val="20"/>
              </w:rPr>
              <w:t xml:space="preserve"> przedmiotowych,</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8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obserwacji</w:t>
            </w:r>
            <w:proofErr w:type="gramEnd"/>
            <w:r w:rsidRPr="002753DA">
              <w:rPr>
                <w:rFonts w:cs="Arial"/>
                <w:sz w:val="20"/>
                <w:szCs w:val="20"/>
              </w:rPr>
              <w:t xml:space="preserve"> lekarskich,</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87"/>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epikryz</w:t>
            </w:r>
            <w:proofErr w:type="gramEnd"/>
            <w:r w:rsidRPr="002753DA">
              <w:rPr>
                <w:rFonts w:cs="Arial"/>
                <w:sz w:val="20"/>
                <w:szCs w:val="20"/>
              </w:rPr>
              <w:t>,</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78"/>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kart</w:t>
            </w:r>
            <w:proofErr w:type="gramEnd"/>
            <w:r w:rsidRPr="002753DA">
              <w:rPr>
                <w:rFonts w:cs="Arial"/>
                <w:sz w:val="20"/>
                <w:szCs w:val="20"/>
              </w:rPr>
              <w:t xml:space="preserve"> informacyjnych,</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421"/>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trike/>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dla</w:t>
            </w:r>
            <w:proofErr w:type="gramEnd"/>
            <w:r w:rsidRPr="002753DA">
              <w:rPr>
                <w:rFonts w:cs="Arial"/>
                <w:sz w:val="20"/>
                <w:szCs w:val="20"/>
              </w:rPr>
              <w:t xml:space="preserve"> całej dokumentacji medycznej ( forma papierowa dokumentacji medycznej przekazywana jest np. do Prokuratury, Sądu, ZUS-u, KRUS-u, Firm ubezpieczeniowych </w:t>
            </w:r>
            <w:proofErr w:type="spellStart"/>
            <w:r w:rsidRPr="002753DA">
              <w:rPr>
                <w:rFonts w:cs="Arial"/>
                <w:sz w:val="20"/>
                <w:szCs w:val="20"/>
              </w:rPr>
              <w:t>itp</w:t>
            </w:r>
            <w:proofErr w:type="spellEnd"/>
            <w:r w:rsidRPr="002753DA">
              <w:rPr>
                <w:rFonts w:cs="Arial"/>
                <w:sz w:val="20"/>
                <w:szCs w:val="20"/>
              </w:rPr>
              <w:t>)</w:t>
            </w:r>
          </w:p>
          <w:p w:rsidR="004E3994" w:rsidRPr="002753DA" w:rsidRDefault="004E3994" w:rsidP="00412863">
            <w:pPr>
              <w:pStyle w:val="Tabela1"/>
              <w:tabs>
                <w:tab w:val="left" w:pos="417"/>
              </w:tabs>
              <w:spacing w:after="0" w:line="276" w:lineRule="auto"/>
              <w:ind w:left="911"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141"/>
        </w:trPr>
        <w:tc>
          <w:tcPr>
            <w:tcW w:w="330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b/>
                <w:bCs/>
                <w:sz w:val="20"/>
                <w:szCs w:val="20"/>
              </w:rPr>
            </w:pPr>
            <w:r w:rsidRPr="002753DA">
              <w:rPr>
                <w:rFonts w:cs="Arial"/>
                <w:b/>
                <w:bCs/>
                <w:sz w:val="20"/>
                <w:szCs w:val="20"/>
              </w:rPr>
              <w:lastRenderedPageBreak/>
              <w:t>Możliwość generowania następujących wydruków z opcją do druku ( możliwość wydruku danego pisma w odpowiedniej sekcji kartki) w sytuacji, w której na stronie uprzednio wydrukowanej znajduje się jeszcze miejsce:</w:t>
            </w: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r>
      <w:tr w:rsidR="004E3994" w:rsidRPr="002753DA">
        <w:trPr>
          <w:trHeight w:hRule="exact" w:val="297"/>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wywiadu</w:t>
            </w:r>
            <w:proofErr w:type="gramEnd"/>
            <w:r w:rsidRPr="002753DA">
              <w:rPr>
                <w:rFonts w:cs="Arial"/>
                <w:sz w:val="20"/>
                <w:szCs w:val="20"/>
              </w:rPr>
              <w:t>,</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7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badań</w:t>
            </w:r>
            <w:proofErr w:type="gramEnd"/>
            <w:r w:rsidRPr="002753DA">
              <w:rPr>
                <w:rFonts w:cs="Arial"/>
                <w:sz w:val="20"/>
                <w:szCs w:val="20"/>
              </w:rPr>
              <w:t xml:space="preserve"> przedmiotowych,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77"/>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obserwacji</w:t>
            </w:r>
            <w:proofErr w:type="gramEnd"/>
            <w:r w:rsidRPr="002753DA">
              <w:rPr>
                <w:rFonts w:cs="Arial"/>
                <w:sz w:val="20"/>
                <w:szCs w:val="20"/>
              </w:rPr>
              <w:t>,</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96"/>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epikryzy</w:t>
            </w:r>
            <w:proofErr w:type="gramEnd"/>
            <w:r w:rsidRPr="002753DA">
              <w:rPr>
                <w:rFonts w:cs="Arial"/>
                <w:sz w:val="20"/>
                <w:szCs w:val="20"/>
              </w:rPr>
              <w:t>,</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71"/>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spellStart"/>
            <w:proofErr w:type="gramStart"/>
            <w:r w:rsidRPr="002753DA">
              <w:rPr>
                <w:rFonts w:cs="Arial"/>
                <w:sz w:val="20"/>
                <w:szCs w:val="20"/>
              </w:rPr>
              <w:t>rozpoznań</w:t>
            </w:r>
            <w:proofErr w:type="spellEnd"/>
            <w:proofErr w:type="gramEnd"/>
            <w:r w:rsidRPr="002753DA">
              <w:rPr>
                <w:rFonts w:cs="Arial"/>
                <w:sz w:val="20"/>
                <w:szCs w:val="20"/>
              </w:rPr>
              <w:t>.</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08"/>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Współpraca z czytnikami kodów kreskowych w zakresie identyfikacji pacjenta</w:t>
            </w:r>
          </w:p>
          <w:p w:rsidR="004E3994" w:rsidRPr="002753DA" w:rsidRDefault="004E3994" w:rsidP="00DD571C">
            <w:pPr>
              <w:pStyle w:val="Tabela1"/>
              <w:tabs>
                <w:tab w:val="left" w:pos="417"/>
              </w:tabs>
              <w:spacing w:after="0" w:line="276" w:lineRule="auto"/>
              <w:ind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78"/>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Możliwość dołączania danych multimedialnych do dokumentacji medycznej pacjenta</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r>
      <w:tr w:rsidR="004E3994" w:rsidRPr="002753DA">
        <w:trPr>
          <w:trHeight w:hRule="exact" w:val="54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 xml:space="preserve">Możliwość dodawania plików powiązanych z danym pacjentem oraz wizytą.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519"/>
        </w:trPr>
        <w:tc>
          <w:tcPr>
            <w:tcW w:w="5000" w:type="pct"/>
            <w:gridSpan w:val="4"/>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pStyle w:val="Nagwek4"/>
              <w:spacing w:after="0"/>
              <w:ind w:right="50"/>
              <w:jc w:val="center"/>
              <w:rPr>
                <w:sz w:val="20"/>
                <w:szCs w:val="20"/>
              </w:rPr>
            </w:pPr>
            <w:r w:rsidRPr="002753DA">
              <w:rPr>
                <w:sz w:val="20"/>
                <w:szCs w:val="20"/>
              </w:rPr>
              <w:t>Dokumentacja medyczna – część pielęgniarska</w:t>
            </w:r>
          </w:p>
        </w:tc>
      </w:tr>
      <w:tr w:rsidR="004E3994" w:rsidRPr="002753DA">
        <w:trPr>
          <w:trHeight w:hRule="exact" w:val="507"/>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 xml:space="preserve">Rejestracja informacji o stanie zdrowia pacjenta w postaci (flaga lub </w:t>
            </w:r>
            <w:proofErr w:type="spellStart"/>
            <w:r w:rsidRPr="002753DA">
              <w:rPr>
                <w:rFonts w:cs="Arial"/>
                <w:sz w:val="20"/>
                <w:szCs w:val="20"/>
              </w:rPr>
              <w:t>checkbox</w:t>
            </w:r>
            <w:proofErr w:type="spellEnd"/>
            <w:r w:rsidRPr="002753DA">
              <w:rPr>
                <w:rFonts w:cs="Arial"/>
                <w:sz w:val="20"/>
                <w:szCs w:val="20"/>
              </w:rPr>
              <w:t xml:space="preserve"> do zaznaczania).</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850"/>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 xml:space="preserve">Wprowadzanie obserwacji pielęgniarskich (karty realizacji opieki) z możliwością pobierania wzorców z katalogu.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002"/>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dokumentowania procesu pielęgnowania oraz procedur pielęgniarskich (Karta indywidualnej opieki pielęgniarskiej) w oparciu o schematy definiowane dla danej jednostki.</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835"/>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 xml:space="preserve">Możliwość ewidencjonowania </w:t>
            </w:r>
            <w:proofErr w:type="gramStart"/>
            <w:r w:rsidRPr="002753DA">
              <w:rPr>
                <w:rFonts w:cs="Arial"/>
                <w:sz w:val="20"/>
                <w:szCs w:val="20"/>
              </w:rPr>
              <w:t>informacji  o</w:t>
            </w:r>
            <w:proofErr w:type="gramEnd"/>
            <w:r w:rsidRPr="002753DA">
              <w:rPr>
                <w:rFonts w:cs="Arial"/>
                <w:sz w:val="20"/>
                <w:szCs w:val="20"/>
              </w:rPr>
              <w:t xml:space="preserve"> odleżynach oraz podjętych czynnościach pielęgnacyjny. Definiowanie gotowych wzorców.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50"/>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tabs>
                <w:tab w:val="left" w:pos="4911"/>
              </w:tabs>
              <w:spacing w:after="0" w:line="276" w:lineRule="auto"/>
              <w:ind w:left="142" w:right="50"/>
              <w:rPr>
                <w:rFonts w:cs="Arial"/>
                <w:sz w:val="20"/>
                <w:szCs w:val="20"/>
              </w:rPr>
            </w:pPr>
            <w:r w:rsidRPr="002753DA">
              <w:rPr>
                <w:rFonts w:cs="Arial"/>
                <w:sz w:val="20"/>
                <w:szCs w:val="20"/>
              </w:rPr>
              <w:t xml:space="preserve">Ocena możliwości występowania odleżyn w skali </w:t>
            </w:r>
            <w:proofErr w:type="spellStart"/>
            <w:r w:rsidRPr="002753DA">
              <w:rPr>
                <w:rFonts w:cs="Arial"/>
                <w:sz w:val="20"/>
                <w:szCs w:val="20"/>
              </w:rPr>
              <w:t>Waterlow</w:t>
            </w:r>
            <w:proofErr w:type="spellEnd"/>
            <w:r w:rsidRPr="002753DA">
              <w:rPr>
                <w:rFonts w:cs="Arial"/>
                <w:sz w:val="20"/>
                <w:szCs w:val="20"/>
              </w:rPr>
              <w:t>.</w:t>
            </w:r>
          </w:p>
          <w:p w:rsidR="004E3994" w:rsidRPr="002753DA" w:rsidRDefault="004E3994" w:rsidP="00DD571C">
            <w:pPr>
              <w:pStyle w:val="Tabela1"/>
              <w:tabs>
                <w:tab w:val="left" w:pos="4911"/>
              </w:tabs>
              <w:spacing w:after="0" w:line="276" w:lineRule="auto"/>
              <w:ind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1676"/>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Automatyczne prowadzenie bilansu płynów ze zgromadzonych informacji o płynach podanych i płynach wydalonych</w:t>
            </w:r>
          </w:p>
          <w:p w:rsidR="004E3994" w:rsidRPr="002753DA" w:rsidRDefault="004E3994" w:rsidP="005946E9"/>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t>........</w:t>
            </w:r>
          </w:p>
        </w:tc>
      </w:tr>
      <w:tr w:rsidR="004E3994" w:rsidRPr="002753DA">
        <w:trPr>
          <w:trHeight w:hRule="exact" w:val="565"/>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 xml:space="preserve">Możliwość wprowadzania zaleceń pielęgniarskich w oparciu o zdefiniowane schematy.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58"/>
        </w:trPr>
        <w:tc>
          <w:tcPr>
            <w:tcW w:w="330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b/>
                <w:bCs/>
                <w:sz w:val="20"/>
                <w:szCs w:val="20"/>
              </w:rPr>
            </w:pPr>
            <w:r w:rsidRPr="002753DA">
              <w:rPr>
                <w:rFonts w:cs="Arial"/>
                <w:b/>
                <w:bCs/>
                <w:sz w:val="20"/>
                <w:szCs w:val="20"/>
              </w:rPr>
              <w:t>Możliwość generowania następujących wydruków:</w:t>
            </w:r>
          </w:p>
          <w:p w:rsidR="004E3994" w:rsidRPr="002753DA" w:rsidRDefault="004E3994" w:rsidP="00DD571C">
            <w:pPr>
              <w:pStyle w:val="Tabela1"/>
              <w:spacing w:after="0" w:line="276" w:lineRule="auto"/>
              <w:ind w:left="142" w:right="50"/>
              <w:rPr>
                <w:rFonts w:cs="Arial"/>
                <w:b/>
                <w:bCs/>
                <w:sz w:val="20"/>
                <w:szCs w:val="20"/>
              </w:rP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r>
      <w:tr w:rsidR="004E3994" w:rsidRPr="002753DA">
        <w:trPr>
          <w:trHeight w:hRule="exact" w:val="41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wykaz</w:t>
            </w:r>
            <w:proofErr w:type="gramEnd"/>
            <w:r w:rsidRPr="002753DA">
              <w:rPr>
                <w:rFonts w:cs="Arial"/>
                <w:sz w:val="20"/>
                <w:szCs w:val="20"/>
              </w:rPr>
              <w:t xml:space="preserve"> arkusz oceny stanu zdrowia pacjenta,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11"/>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karta</w:t>
            </w:r>
            <w:proofErr w:type="gramEnd"/>
            <w:r w:rsidRPr="002753DA">
              <w:rPr>
                <w:rFonts w:cs="Arial"/>
                <w:sz w:val="20"/>
                <w:szCs w:val="20"/>
              </w:rPr>
              <w:t xml:space="preserve"> indywidualnej opieki pielęgniarskiej,</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7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karta</w:t>
            </w:r>
            <w:proofErr w:type="gramEnd"/>
            <w:r w:rsidRPr="002753DA">
              <w:rPr>
                <w:rFonts w:cs="Arial"/>
                <w:sz w:val="20"/>
                <w:szCs w:val="20"/>
              </w:rPr>
              <w:t xml:space="preserve"> realizacji opieki, </w:t>
            </w:r>
          </w:p>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91"/>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karta</w:t>
            </w:r>
            <w:proofErr w:type="gramEnd"/>
            <w:r w:rsidRPr="002753DA">
              <w:rPr>
                <w:rFonts w:cs="Arial"/>
                <w:sz w:val="20"/>
                <w:szCs w:val="20"/>
              </w:rPr>
              <w:t xml:space="preserve"> gospodarki wodnej (bilans płynów),</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82"/>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karta</w:t>
            </w:r>
            <w:proofErr w:type="gramEnd"/>
            <w:r w:rsidRPr="002753DA">
              <w:rPr>
                <w:rFonts w:cs="Arial"/>
                <w:sz w:val="20"/>
                <w:szCs w:val="20"/>
              </w:rPr>
              <w:t xml:space="preserve"> pielęgnacji odleżyn,</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71"/>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zalecenia</w:t>
            </w:r>
            <w:proofErr w:type="gramEnd"/>
            <w:r w:rsidRPr="002753DA">
              <w:rPr>
                <w:rFonts w:cs="Arial"/>
                <w:sz w:val="20"/>
                <w:szCs w:val="20"/>
              </w:rPr>
              <w:t xml:space="preserve"> pielęgniarskie.</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9"/>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Udostępnienie możliwości opisu zabiegu operacyjnego przez lekarza operatora.</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77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Udostępnienie możliwości opisu znieczulenia i dodatkowych informacji anestezjologicznych przez uprawnionych lekarzy anestezjologów.</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58"/>
        </w:trPr>
        <w:tc>
          <w:tcPr>
            <w:tcW w:w="330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b/>
                <w:bCs/>
                <w:sz w:val="20"/>
                <w:szCs w:val="20"/>
              </w:rPr>
            </w:pPr>
            <w:r w:rsidRPr="002753DA">
              <w:rPr>
                <w:rFonts w:cs="Arial"/>
                <w:b/>
                <w:bCs/>
                <w:sz w:val="20"/>
                <w:szCs w:val="20"/>
              </w:rPr>
              <w:t>Ewidencja opieki nad pacjentem w skali TISS:</w:t>
            </w:r>
          </w:p>
          <w:p w:rsidR="004E3994" w:rsidRPr="002753DA" w:rsidRDefault="004E3994" w:rsidP="00DD571C">
            <w:pPr>
              <w:pStyle w:val="Tabela1"/>
              <w:spacing w:after="0" w:line="276" w:lineRule="auto"/>
              <w:ind w:left="142" w:right="50"/>
              <w:rPr>
                <w:rFonts w:cs="Arial"/>
                <w:b/>
                <w:bCs/>
                <w:sz w:val="20"/>
                <w:szCs w:val="20"/>
              </w:rP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r>
      <w:tr w:rsidR="004E3994" w:rsidRPr="002753DA">
        <w:trPr>
          <w:trHeight w:hRule="exact" w:val="31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wykaz</w:t>
            </w:r>
            <w:proofErr w:type="gramEnd"/>
            <w:r w:rsidRPr="002753DA">
              <w:rPr>
                <w:rFonts w:cs="Arial"/>
                <w:sz w:val="20"/>
                <w:szCs w:val="20"/>
              </w:rPr>
              <w:t xml:space="preserve"> procedur z dnia wraz z punktacją,</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275"/>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automatyczne</w:t>
            </w:r>
            <w:proofErr w:type="gramEnd"/>
            <w:r w:rsidRPr="002753DA">
              <w:rPr>
                <w:rFonts w:cs="Arial"/>
                <w:sz w:val="20"/>
                <w:szCs w:val="20"/>
              </w:rPr>
              <w:t xml:space="preserve"> sumowanie procedur,</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41"/>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określenie</w:t>
            </w:r>
            <w:proofErr w:type="gramEnd"/>
            <w:r w:rsidRPr="002753DA">
              <w:rPr>
                <w:rFonts w:cs="Arial"/>
                <w:sz w:val="20"/>
                <w:szCs w:val="20"/>
              </w:rPr>
              <w:t xml:space="preserve"> pracownika wykonującego.</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6"/>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Możliwość kopiowania wykonanych procedur w ramach opieki w skali TISS w ramach poszczególnych dni pobytu.</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2"/>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sz w:val="20"/>
                <w:szCs w:val="20"/>
              </w:rPr>
            </w:pPr>
            <w:r w:rsidRPr="002753DA">
              <w:rPr>
                <w:rFonts w:cs="Arial"/>
                <w:sz w:val="20"/>
                <w:szCs w:val="20"/>
              </w:rPr>
              <w:t xml:space="preserve">Automatyczne generowanie procedur rozliczeniowych na podstawie wprowadzonych danych.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358"/>
        </w:trPr>
        <w:tc>
          <w:tcPr>
            <w:tcW w:w="3302"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left="142" w:right="50"/>
              <w:rPr>
                <w:rFonts w:cs="Arial"/>
                <w:b/>
                <w:bCs/>
                <w:sz w:val="20"/>
                <w:szCs w:val="20"/>
              </w:rPr>
            </w:pPr>
            <w:r w:rsidRPr="002753DA">
              <w:rPr>
                <w:rFonts w:cs="Arial"/>
                <w:b/>
                <w:bCs/>
                <w:sz w:val="20"/>
                <w:szCs w:val="20"/>
              </w:rPr>
              <w:t>Możliwość generowania następujących wydruków:</w:t>
            </w: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c>
          <w:tcPr>
            <w:tcW w:w="849"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D837AE">
            <w:pPr>
              <w:shd w:val="clear" w:color="auto" w:fill="FFFFFF"/>
              <w:spacing w:after="0"/>
              <w:jc w:val="center"/>
            </w:pPr>
          </w:p>
        </w:tc>
      </w:tr>
      <w:tr w:rsidR="004E3994" w:rsidRPr="002753DA">
        <w:trPr>
          <w:trHeight w:hRule="exact" w:val="586"/>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opieka</w:t>
            </w:r>
            <w:proofErr w:type="gramEnd"/>
            <w:r w:rsidRPr="002753DA">
              <w:rPr>
                <w:rFonts w:cs="Arial"/>
                <w:sz w:val="20"/>
                <w:szCs w:val="20"/>
              </w:rPr>
              <w:t xml:space="preserve"> nad pacjentem w skali TISS – na dany dzień,</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70"/>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zbiorcze ilości punktów w ramach pobytu.</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678"/>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796823">
            <w:pPr>
              <w:pStyle w:val="Tabela1"/>
              <w:tabs>
                <w:tab w:val="left" w:pos="417"/>
              </w:tabs>
              <w:spacing w:after="0" w:line="276" w:lineRule="auto"/>
              <w:ind w:right="50"/>
              <w:rPr>
                <w:rFonts w:cs="Arial"/>
                <w:sz w:val="20"/>
                <w:szCs w:val="20"/>
              </w:rPr>
            </w:pPr>
            <w:r w:rsidRPr="002753DA">
              <w:rPr>
                <w:rFonts w:cs="Arial"/>
                <w:sz w:val="20"/>
                <w:szCs w:val="20"/>
              </w:rPr>
              <w:t>Implementacja kalkulatora przeliczającego na podstawie masy, wzrostu, parametr BMI pacjenta</w:t>
            </w:r>
          </w:p>
          <w:p w:rsidR="004E3994" w:rsidRPr="002753DA" w:rsidRDefault="004E3994" w:rsidP="00796823">
            <w:pPr>
              <w:pStyle w:val="Tabela1"/>
              <w:tabs>
                <w:tab w:val="left" w:pos="417"/>
              </w:tabs>
              <w:spacing w:after="0" w:line="276" w:lineRule="auto"/>
              <w:ind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986"/>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Współpraca z czytnikami kodów kreskowych oraz kolektorami danych w zakresie identyfikacji pacjenta, pracownika oraz leków, rozpisywania leków na pacjenta.</w:t>
            </w:r>
          </w:p>
          <w:p w:rsidR="004E3994" w:rsidRPr="002753DA" w:rsidRDefault="004E3994" w:rsidP="00DD571C">
            <w:pPr>
              <w:pStyle w:val="Tabela1"/>
              <w:tabs>
                <w:tab w:val="left" w:pos="417"/>
              </w:tabs>
              <w:spacing w:after="0" w:line="276" w:lineRule="auto"/>
              <w:ind w:right="50"/>
              <w:rPr>
                <w:rFonts w:cs="Arial"/>
                <w:sz w:val="20"/>
                <w:szCs w:val="20"/>
              </w:rPr>
            </w:pP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r w:rsidR="004E3994" w:rsidRPr="002753DA">
        <w:trPr>
          <w:trHeight w:hRule="exact" w:val="534"/>
        </w:trPr>
        <w:tc>
          <w:tcPr>
            <w:tcW w:w="240"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17"/>
              </w:numPr>
              <w:spacing w:after="0" w:line="276" w:lineRule="auto"/>
              <w:jc w:val="center"/>
              <w:rPr>
                <w:rFonts w:cs="Arial"/>
                <w:sz w:val="20"/>
                <w:szCs w:val="20"/>
              </w:rPr>
            </w:pPr>
          </w:p>
        </w:tc>
        <w:tc>
          <w:tcPr>
            <w:tcW w:w="30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D571C">
            <w:pPr>
              <w:pStyle w:val="Tabela1"/>
              <w:spacing w:after="0" w:line="276" w:lineRule="auto"/>
              <w:ind w:right="50"/>
              <w:rPr>
                <w:rFonts w:cs="Arial"/>
                <w:sz w:val="20"/>
                <w:szCs w:val="20"/>
              </w:rPr>
            </w:pPr>
            <w:r w:rsidRPr="002753DA">
              <w:rPr>
                <w:rFonts w:cs="Arial"/>
                <w:sz w:val="20"/>
                <w:szCs w:val="20"/>
              </w:rPr>
              <w:t xml:space="preserve">Możliwość dodawania dowolnych plików powiązanych z danym pacjentem oraz wizytą. </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sidRPr="002753DA">
              <w:t>TAK</w:t>
            </w:r>
          </w:p>
        </w:tc>
        <w:tc>
          <w:tcPr>
            <w:tcW w:w="849"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837AE">
            <w:pPr>
              <w:shd w:val="clear" w:color="auto" w:fill="FFFFFF"/>
              <w:spacing w:after="0"/>
              <w:jc w:val="center"/>
            </w:pPr>
            <w:r>
              <w:rPr>
                <w:lang w:eastAsia="en-US"/>
              </w:rPr>
              <w:t>........</w:t>
            </w:r>
          </w:p>
        </w:tc>
      </w:tr>
    </w:tbl>
    <w:p w:rsidR="004E3994" w:rsidRPr="002753DA" w:rsidRDefault="004E3994" w:rsidP="00DD571C">
      <w:pPr>
        <w:ind w:firstLine="0"/>
      </w:pPr>
    </w:p>
    <w:p w:rsidR="004E3994" w:rsidRPr="002753DA" w:rsidRDefault="004E3994">
      <w:pPr>
        <w:suppressAutoHyphens w:val="0"/>
        <w:spacing w:after="0" w:line="240" w:lineRule="auto"/>
        <w:ind w:firstLine="0"/>
        <w:jc w:val="left"/>
      </w:pPr>
    </w:p>
    <w:p w:rsidR="004E3994" w:rsidRPr="002753DA" w:rsidRDefault="004E3994" w:rsidP="00DD571C">
      <w:pPr>
        <w:ind w:firstLine="0"/>
      </w:pPr>
    </w:p>
    <w:p w:rsidR="004E3994" w:rsidRPr="002753DA" w:rsidRDefault="004E3994" w:rsidP="00DA7071">
      <w:pPr>
        <w:pStyle w:val="Nagwek2"/>
        <w:numPr>
          <w:ilvl w:val="0"/>
          <w:numId w:val="4"/>
        </w:numPr>
      </w:pPr>
      <w:bookmarkStart w:id="23" w:name="_Toc531254838"/>
      <w:r w:rsidRPr="002753DA">
        <w:t>Wymagania ogólne dla modułu Dokumentacja medyczna do formularzy</w:t>
      </w:r>
      <w:bookmarkEnd w:id="23"/>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95"/>
        <w:gridCol w:w="5402"/>
        <w:gridCol w:w="1577"/>
        <w:gridCol w:w="1576"/>
      </w:tblGrid>
      <w:tr w:rsidR="004E3994" w:rsidRPr="002753DA">
        <w:trPr>
          <w:trHeight w:hRule="exact" w:val="2419"/>
          <w:tblHeader/>
        </w:trPr>
        <w:tc>
          <w:tcPr>
            <w:tcW w:w="325" w:type="pct"/>
            <w:shd w:val="clear" w:color="auto" w:fill="E7E6E6"/>
            <w:vAlign w:val="center"/>
          </w:tcPr>
          <w:p w:rsidR="004E3994" w:rsidRPr="002753DA" w:rsidRDefault="004E3994" w:rsidP="00210320">
            <w:pPr>
              <w:pStyle w:val="Tabela1a"/>
              <w:spacing w:before="0" w:after="0" w:line="276" w:lineRule="auto"/>
              <w:jc w:val="center"/>
              <w:rPr>
                <w:rFonts w:cs="Arial"/>
                <w:b/>
                <w:bCs/>
                <w:sz w:val="20"/>
                <w:szCs w:val="20"/>
              </w:rPr>
            </w:pPr>
            <w:r w:rsidRPr="002753DA">
              <w:rPr>
                <w:rFonts w:cs="Arial"/>
                <w:b/>
                <w:bCs/>
                <w:sz w:val="20"/>
                <w:szCs w:val="20"/>
              </w:rPr>
              <w:t>Lp.</w:t>
            </w:r>
          </w:p>
        </w:tc>
        <w:tc>
          <w:tcPr>
            <w:tcW w:w="2952" w:type="pct"/>
            <w:shd w:val="clear" w:color="auto" w:fill="E7E6E6"/>
            <w:vAlign w:val="center"/>
          </w:tcPr>
          <w:p w:rsidR="004E3994" w:rsidRPr="002753DA" w:rsidRDefault="004E3994" w:rsidP="00210320">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shd w:val="clear" w:color="auto" w:fill="E7E6E6"/>
            <w:textDirection w:val="btLr"/>
            <w:vAlign w:val="center"/>
          </w:tcPr>
          <w:p w:rsidR="004E3994" w:rsidRPr="002753DA" w:rsidRDefault="004E3994" w:rsidP="00A722E6">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1" w:type="pct"/>
            <w:shd w:val="clear" w:color="auto" w:fill="E7E6E6"/>
            <w:textDirection w:val="btLr"/>
            <w:vAlign w:val="center"/>
          </w:tcPr>
          <w:p w:rsidR="004E3994" w:rsidRPr="002753DA" w:rsidRDefault="004E3994" w:rsidP="00A722E6">
            <w:pPr>
              <w:pStyle w:val="Tabela1"/>
              <w:spacing w:before="0" w:after="0" w:line="276" w:lineRule="auto"/>
              <w:jc w:val="center"/>
              <w:rPr>
                <w:rFonts w:cs="Arial"/>
                <w:b/>
                <w:bCs/>
                <w:sz w:val="20"/>
                <w:szCs w:val="20"/>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rPr>
          <w:trHeight w:hRule="exact" w:val="680"/>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Generowanie Historii Choroby z danych zgromadzonych w systemie</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680"/>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Generowanie Karty Informacyjnej z danych gromadzonych w systemie</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900"/>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Generowanie wyników badań dla zadanych kryteriów: pacjent, nazwa badania, jednostka organizacyjna, zadany czasu</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680"/>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Generowanie wydruków kart obserwacji pacjenta</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680"/>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Generowanie wydruków kart zakażenia, kart drobnoustroju</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680"/>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Generowanie raportów z dyżuru lekarskiego na podstawie zarejestrowanych obserwacji pacjenta</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sidRPr="002753DA">
              <w:t>TAK</w:t>
            </w:r>
          </w:p>
        </w:tc>
      </w:tr>
      <w:tr w:rsidR="004E3994" w:rsidRPr="002753DA">
        <w:trPr>
          <w:trHeight w:hRule="exact" w:val="448"/>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Generowanie raportów z diagnoz pielęgniarskich</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837"/>
        </w:trPr>
        <w:tc>
          <w:tcPr>
            <w:tcW w:w="1" w:type="pct"/>
            <w:gridSpan w:val="2"/>
            <w:vAlign w:val="center"/>
          </w:tcPr>
          <w:p w:rsidR="004E3994" w:rsidRPr="002753DA" w:rsidRDefault="004E3994" w:rsidP="004444FD">
            <w:pPr>
              <w:spacing w:after="0"/>
              <w:ind w:left="113" w:firstLine="0"/>
              <w:jc w:val="left"/>
              <w:rPr>
                <w:b/>
                <w:bCs/>
              </w:rPr>
            </w:pPr>
            <w:r w:rsidRPr="002753DA">
              <w:rPr>
                <w:b/>
                <w:bCs/>
              </w:rPr>
              <w:t xml:space="preserve">Elastyczne dopasowanie systemu do potrzeb Zamawiającego w zakresie dokumentowania procesu </w:t>
            </w:r>
            <w:proofErr w:type="gramStart"/>
            <w:r w:rsidRPr="002753DA">
              <w:rPr>
                <w:b/>
                <w:bCs/>
              </w:rPr>
              <w:t>leczenia :</w:t>
            </w:r>
            <w:proofErr w:type="gramEnd"/>
          </w:p>
        </w:tc>
        <w:tc>
          <w:tcPr>
            <w:tcW w:w="862" w:type="pct"/>
            <w:tcBorders>
              <w:tl2br w:val="single" w:sz="4" w:space="0" w:color="auto"/>
              <w:tr2bl w:val="single" w:sz="4" w:space="0" w:color="auto"/>
            </w:tcBorders>
            <w:vAlign w:val="center"/>
          </w:tcPr>
          <w:p w:rsidR="004E3994" w:rsidRPr="002753DA" w:rsidRDefault="004E3994" w:rsidP="00A722E6">
            <w:pPr>
              <w:shd w:val="clear" w:color="auto" w:fill="FFFFFF"/>
              <w:spacing w:after="0"/>
              <w:ind w:left="113" w:firstLine="0"/>
              <w:jc w:val="center"/>
            </w:pPr>
          </w:p>
        </w:tc>
        <w:tc>
          <w:tcPr>
            <w:tcW w:w="861" w:type="pct"/>
            <w:tcBorders>
              <w:tl2br w:val="single" w:sz="4" w:space="0" w:color="auto"/>
              <w:tr2bl w:val="single" w:sz="4" w:space="0" w:color="auto"/>
            </w:tcBorders>
            <w:vAlign w:val="center"/>
          </w:tcPr>
          <w:p w:rsidR="004E3994" w:rsidRPr="002753DA" w:rsidRDefault="004E3994" w:rsidP="00A722E6">
            <w:pPr>
              <w:shd w:val="clear" w:color="auto" w:fill="FFFFFF"/>
              <w:spacing w:after="0"/>
              <w:ind w:left="113" w:firstLine="0"/>
              <w:jc w:val="center"/>
            </w:pPr>
          </w:p>
        </w:tc>
      </w:tr>
      <w:tr w:rsidR="004E3994" w:rsidRPr="002753DA">
        <w:trPr>
          <w:trHeight w:hRule="exact" w:val="680"/>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 xml:space="preserve"> - definiowanie własnych formularzy przeznaczonych do wpisywania danych w systemie. </w:t>
            </w:r>
          </w:p>
        </w:tc>
        <w:tc>
          <w:tcPr>
            <w:tcW w:w="862"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1159"/>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 xml:space="preserve"> - wyświetlanie, wprowadzanie i drukowanie informacji w ustalonej przez użytkownika postaci (definiowalne formularze oraz edytor wydruków dla badań, konsultacji, itp.).</w:t>
            </w:r>
          </w:p>
        </w:tc>
        <w:tc>
          <w:tcPr>
            <w:tcW w:w="862"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424"/>
        </w:trPr>
        <w:tc>
          <w:tcPr>
            <w:tcW w:w="325" w:type="pct"/>
            <w:vAlign w:val="center"/>
          </w:tcPr>
          <w:p w:rsidR="004E3994" w:rsidRPr="002753DA" w:rsidRDefault="004E3994" w:rsidP="00DA7071">
            <w:pPr>
              <w:pStyle w:val="Tekstkomentarza"/>
              <w:numPr>
                <w:ilvl w:val="0"/>
                <w:numId w:val="18"/>
              </w:numPr>
              <w:suppressAutoHyphens w:val="0"/>
              <w:spacing w:after="0"/>
              <w:jc w:val="center"/>
              <w:rPr>
                <w:rFonts w:cs="Arial"/>
              </w:rPr>
            </w:pPr>
          </w:p>
        </w:tc>
        <w:tc>
          <w:tcPr>
            <w:tcW w:w="2952" w:type="pct"/>
            <w:vAlign w:val="center"/>
          </w:tcPr>
          <w:p w:rsidR="004E3994" w:rsidRPr="002753DA" w:rsidRDefault="004E3994" w:rsidP="004444FD">
            <w:pPr>
              <w:spacing w:after="0"/>
              <w:ind w:left="113" w:firstLine="0"/>
              <w:jc w:val="left"/>
            </w:pPr>
            <w:r w:rsidRPr="002753DA">
              <w:t xml:space="preserve"> - histogramy</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699"/>
        </w:trPr>
        <w:tc>
          <w:tcPr>
            <w:tcW w:w="325" w:type="pct"/>
            <w:vAlign w:val="center"/>
          </w:tcPr>
          <w:p w:rsidR="004E3994" w:rsidRPr="002753DA" w:rsidRDefault="004E3994" w:rsidP="00DA7071">
            <w:pPr>
              <w:pStyle w:val="Tekstkomentarza"/>
              <w:numPr>
                <w:ilvl w:val="0"/>
                <w:numId w:val="18"/>
              </w:numPr>
              <w:suppressAutoHyphens w:val="0"/>
              <w:spacing w:after="0"/>
              <w:jc w:val="center"/>
              <w:rPr>
                <w:rFonts w:cs="Arial"/>
              </w:rPr>
            </w:pPr>
          </w:p>
        </w:tc>
        <w:tc>
          <w:tcPr>
            <w:tcW w:w="2952" w:type="pct"/>
            <w:vAlign w:val="center"/>
          </w:tcPr>
          <w:p w:rsidR="004E3994" w:rsidRPr="002753DA" w:rsidRDefault="004E3994" w:rsidP="004444FD">
            <w:pPr>
              <w:spacing w:after="0"/>
              <w:ind w:left="113" w:firstLine="0"/>
              <w:jc w:val="left"/>
            </w:pPr>
            <w:r w:rsidRPr="002753DA">
              <w:t xml:space="preserve"> - możliwość kojarzenia formularzy ze zleceniami </w:t>
            </w:r>
          </w:p>
          <w:p w:rsidR="004E3994" w:rsidRPr="002753DA" w:rsidRDefault="004E3994" w:rsidP="004444FD">
            <w:pPr>
              <w:spacing w:after="0"/>
              <w:ind w:left="113" w:firstLine="0"/>
              <w:jc w:val="left"/>
            </w:pPr>
            <w:r w:rsidRPr="002753DA">
              <w:t xml:space="preserve">   </w:t>
            </w:r>
            <w:proofErr w:type="gramStart"/>
            <w:r w:rsidRPr="002753DA">
              <w:t>i</w:t>
            </w:r>
            <w:proofErr w:type="gramEnd"/>
            <w:r w:rsidRPr="002753DA">
              <w:t xml:space="preserve"> elementami leczenia</w:t>
            </w:r>
          </w:p>
        </w:tc>
        <w:tc>
          <w:tcPr>
            <w:tcW w:w="862"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794"/>
        </w:trPr>
        <w:tc>
          <w:tcPr>
            <w:tcW w:w="325" w:type="pct"/>
            <w:vAlign w:val="center"/>
          </w:tcPr>
          <w:p w:rsidR="004E3994" w:rsidRPr="002753DA" w:rsidRDefault="004E3994" w:rsidP="00DA7071">
            <w:pPr>
              <w:pStyle w:val="Tekstkomentarza"/>
              <w:numPr>
                <w:ilvl w:val="0"/>
                <w:numId w:val="18"/>
              </w:numPr>
              <w:suppressAutoHyphens w:val="0"/>
              <w:spacing w:after="0"/>
              <w:jc w:val="center"/>
              <w:rPr>
                <w:rFonts w:cs="Arial"/>
              </w:rPr>
            </w:pPr>
          </w:p>
        </w:tc>
        <w:tc>
          <w:tcPr>
            <w:tcW w:w="2952" w:type="pct"/>
            <w:vAlign w:val="center"/>
          </w:tcPr>
          <w:p w:rsidR="004E3994" w:rsidRPr="002753DA" w:rsidRDefault="004E3994" w:rsidP="004444FD">
            <w:pPr>
              <w:spacing w:after="0"/>
              <w:ind w:left="113" w:firstLine="0"/>
              <w:jc w:val="left"/>
            </w:pPr>
            <w:r w:rsidRPr="002753DA">
              <w:t xml:space="preserve"> - rejestrowanie danych multimedialnych (rysunki, obrazy, dźwięki, itp.).</w:t>
            </w:r>
          </w:p>
        </w:tc>
        <w:tc>
          <w:tcPr>
            <w:tcW w:w="862"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61" w:type="pct"/>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794"/>
        </w:trPr>
        <w:tc>
          <w:tcPr>
            <w:tcW w:w="325" w:type="pct"/>
            <w:vAlign w:val="center"/>
          </w:tcPr>
          <w:p w:rsidR="004E3994" w:rsidRPr="002753DA" w:rsidRDefault="004E3994" w:rsidP="00DA7071">
            <w:pPr>
              <w:pStyle w:val="Tekstkomentarza"/>
              <w:numPr>
                <w:ilvl w:val="0"/>
                <w:numId w:val="18"/>
              </w:numPr>
              <w:suppressAutoHyphens w:val="0"/>
              <w:spacing w:after="0"/>
              <w:jc w:val="center"/>
              <w:rPr>
                <w:rFonts w:cs="Arial"/>
              </w:rPr>
            </w:pPr>
          </w:p>
        </w:tc>
        <w:tc>
          <w:tcPr>
            <w:tcW w:w="2952" w:type="pct"/>
            <w:vAlign w:val="center"/>
          </w:tcPr>
          <w:p w:rsidR="004E3994" w:rsidRPr="002753DA" w:rsidRDefault="004E3994" w:rsidP="004444FD">
            <w:pPr>
              <w:spacing w:after="0"/>
              <w:ind w:left="113" w:firstLine="0"/>
              <w:jc w:val="left"/>
            </w:pPr>
            <w:r w:rsidRPr="002753DA">
              <w:t xml:space="preserve"> - dostęp do danych dla potrzeb analityczno-sprawozdawczych.</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794"/>
        </w:trPr>
        <w:tc>
          <w:tcPr>
            <w:tcW w:w="325" w:type="pct"/>
            <w:vAlign w:val="center"/>
          </w:tcPr>
          <w:p w:rsidR="004E3994" w:rsidRPr="002753DA" w:rsidRDefault="004E3994" w:rsidP="00DA7071">
            <w:pPr>
              <w:pStyle w:val="Tekstkomentarza"/>
              <w:numPr>
                <w:ilvl w:val="0"/>
                <w:numId w:val="18"/>
              </w:numPr>
              <w:suppressAutoHyphens w:val="0"/>
              <w:spacing w:after="0"/>
              <w:jc w:val="center"/>
              <w:rPr>
                <w:rFonts w:cs="Arial"/>
              </w:rPr>
            </w:pPr>
          </w:p>
        </w:tc>
        <w:tc>
          <w:tcPr>
            <w:tcW w:w="2952" w:type="pct"/>
            <w:vAlign w:val="center"/>
          </w:tcPr>
          <w:p w:rsidR="004E3994" w:rsidRPr="002753DA" w:rsidRDefault="004E3994" w:rsidP="004444FD">
            <w:pPr>
              <w:spacing w:after="0"/>
              <w:ind w:left="113" w:firstLine="0"/>
              <w:jc w:val="left"/>
            </w:pPr>
            <w:r w:rsidRPr="002753DA">
              <w:t>System powinien przechowywać wszystkie wersje utworzonej i wydrukowanej (lub zarchiwizowanej w archiwum elektronicznym) dokumentacji medycznej.</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602"/>
        </w:trPr>
        <w:tc>
          <w:tcPr>
            <w:tcW w:w="325" w:type="pct"/>
            <w:vAlign w:val="center"/>
          </w:tcPr>
          <w:p w:rsidR="004E3994" w:rsidRPr="002753DA" w:rsidRDefault="004E3994" w:rsidP="00DA7071">
            <w:pPr>
              <w:pStyle w:val="Tekstkomentarza"/>
              <w:numPr>
                <w:ilvl w:val="0"/>
                <w:numId w:val="18"/>
              </w:numPr>
              <w:suppressAutoHyphens w:val="0"/>
              <w:spacing w:after="0"/>
              <w:jc w:val="center"/>
              <w:rPr>
                <w:rFonts w:cs="Arial"/>
              </w:rPr>
            </w:pPr>
          </w:p>
        </w:tc>
        <w:tc>
          <w:tcPr>
            <w:tcW w:w="2952" w:type="pct"/>
            <w:vAlign w:val="center"/>
          </w:tcPr>
          <w:p w:rsidR="004E3994" w:rsidRPr="002753DA" w:rsidRDefault="004E3994" w:rsidP="004444FD">
            <w:pPr>
              <w:spacing w:after="0"/>
              <w:ind w:left="113" w:firstLine="0"/>
              <w:jc w:val="left"/>
            </w:pPr>
            <w:r w:rsidRPr="002753DA">
              <w:t>Wszystkie dokumenty dokumentacji medycznej pacjenta powinny być dostępne z jednego miejsca</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794"/>
        </w:trPr>
        <w:tc>
          <w:tcPr>
            <w:tcW w:w="325" w:type="pct"/>
            <w:vAlign w:val="center"/>
          </w:tcPr>
          <w:p w:rsidR="004E3994" w:rsidRPr="002753DA" w:rsidRDefault="004E3994" w:rsidP="00DA7071">
            <w:pPr>
              <w:pStyle w:val="Tekstkomentarza"/>
              <w:numPr>
                <w:ilvl w:val="0"/>
                <w:numId w:val="18"/>
              </w:numPr>
              <w:suppressAutoHyphens w:val="0"/>
              <w:spacing w:after="0"/>
              <w:jc w:val="center"/>
              <w:rPr>
                <w:rFonts w:cs="Arial"/>
              </w:rPr>
            </w:pPr>
          </w:p>
        </w:tc>
        <w:tc>
          <w:tcPr>
            <w:tcW w:w="2952" w:type="pct"/>
            <w:vAlign w:val="center"/>
          </w:tcPr>
          <w:p w:rsidR="004E3994" w:rsidRPr="002753DA" w:rsidRDefault="004E3994" w:rsidP="004444FD">
            <w:pPr>
              <w:spacing w:after="0"/>
              <w:ind w:left="113" w:firstLine="0"/>
              <w:jc w:val="left"/>
            </w:pPr>
            <w:r w:rsidRPr="002753DA">
              <w:t xml:space="preserve">Musi istnieć możliwość zdefiniowania drukarki dla każdego rodzaju dokumentu </w:t>
            </w:r>
            <w:proofErr w:type="gramStart"/>
            <w:r w:rsidRPr="002753DA">
              <w:t>tak aby</w:t>
            </w:r>
            <w:proofErr w:type="gramEnd"/>
            <w:r w:rsidRPr="002753DA">
              <w:t xml:space="preserve"> dokument mógł być drukowany na odpowiedniej dla niego drukarce</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r w:rsidR="004E3994" w:rsidRPr="002753DA">
        <w:trPr>
          <w:trHeight w:hRule="exact" w:val="1061"/>
        </w:trPr>
        <w:tc>
          <w:tcPr>
            <w:tcW w:w="325" w:type="pct"/>
            <w:vAlign w:val="center"/>
          </w:tcPr>
          <w:p w:rsidR="004E3994" w:rsidRPr="002753DA" w:rsidRDefault="004E3994" w:rsidP="00DA7071">
            <w:pPr>
              <w:pStyle w:val="Tekstkomentarza"/>
              <w:numPr>
                <w:ilvl w:val="0"/>
                <w:numId w:val="18"/>
              </w:numPr>
              <w:suppressAutoHyphens w:val="0"/>
              <w:spacing w:after="0"/>
              <w:jc w:val="center"/>
              <w:rPr>
                <w:rFonts w:cs="Arial"/>
              </w:rPr>
            </w:pPr>
          </w:p>
        </w:tc>
        <w:tc>
          <w:tcPr>
            <w:tcW w:w="2952" w:type="pct"/>
            <w:vAlign w:val="center"/>
          </w:tcPr>
          <w:p w:rsidR="004E3994" w:rsidRPr="002753DA" w:rsidRDefault="004E3994" w:rsidP="004444FD">
            <w:pPr>
              <w:spacing w:after="0"/>
              <w:ind w:left="113" w:firstLine="0"/>
              <w:jc w:val="left"/>
            </w:pPr>
            <w:r w:rsidRPr="002753DA">
              <w:t xml:space="preserve">Powinna istnieć możliwość podpisania elektronicznego </w:t>
            </w:r>
            <w:r w:rsidRPr="002753DA">
              <w:br/>
              <w:t>i zarchiwizowania wszystkich dokumentów dokumentacji medycznej tworzonych przez system zgodnie z obowiązującymi przepisami.</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sidRPr="002753DA">
              <w:t>TAK</w:t>
            </w:r>
          </w:p>
        </w:tc>
      </w:tr>
      <w:tr w:rsidR="004E3994" w:rsidRPr="002753DA">
        <w:trPr>
          <w:trHeight w:hRule="exact" w:val="977"/>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Możliwość zablokowania modyfikacji wpisów w historii choroby dokonanych przez innego lekarza niż lekarz aktualnie zalogowany/ autoryzujący wpis</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t>........</w:t>
            </w:r>
          </w:p>
        </w:tc>
      </w:tr>
      <w:tr w:rsidR="004E3994" w:rsidRPr="002753DA">
        <w:trPr>
          <w:trHeight w:hRule="exact" w:val="794"/>
        </w:trPr>
        <w:tc>
          <w:tcPr>
            <w:tcW w:w="325" w:type="pct"/>
            <w:vAlign w:val="center"/>
          </w:tcPr>
          <w:p w:rsidR="004E3994" w:rsidRPr="002753DA" w:rsidRDefault="004E3994" w:rsidP="00DA7071">
            <w:pPr>
              <w:pStyle w:val="Tabela1"/>
              <w:numPr>
                <w:ilvl w:val="0"/>
                <w:numId w:val="18"/>
              </w:numPr>
              <w:spacing w:after="0" w:line="276" w:lineRule="auto"/>
              <w:jc w:val="center"/>
              <w:rPr>
                <w:rFonts w:cs="Arial"/>
                <w:sz w:val="20"/>
                <w:szCs w:val="20"/>
              </w:rPr>
            </w:pPr>
          </w:p>
        </w:tc>
        <w:tc>
          <w:tcPr>
            <w:tcW w:w="2952" w:type="pct"/>
            <w:vAlign w:val="center"/>
          </w:tcPr>
          <w:p w:rsidR="004E3994" w:rsidRPr="002753DA" w:rsidRDefault="004E3994" w:rsidP="004444FD">
            <w:pPr>
              <w:spacing w:after="0"/>
              <w:ind w:left="113" w:firstLine="0"/>
              <w:jc w:val="left"/>
            </w:pPr>
            <w:r w:rsidRPr="002753DA">
              <w:t>Możliwość autoryzacji przez lekarza dokonującego wpis, fragmentu historii choroby, epikryzy lub rozpoznania</w:t>
            </w:r>
          </w:p>
        </w:tc>
        <w:tc>
          <w:tcPr>
            <w:tcW w:w="862" w:type="pct"/>
            <w:vAlign w:val="center"/>
          </w:tcPr>
          <w:p w:rsidR="004E3994" w:rsidRPr="002753DA" w:rsidRDefault="004E3994" w:rsidP="00A722E6">
            <w:pPr>
              <w:shd w:val="clear" w:color="auto" w:fill="FFFFFF"/>
              <w:spacing w:after="0"/>
              <w:ind w:left="113" w:firstLine="0"/>
              <w:jc w:val="center"/>
            </w:pPr>
            <w:r w:rsidRPr="002753DA">
              <w:t>TAK</w:t>
            </w:r>
          </w:p>
        </w:tc>
        <w:tc>
          <w:tcPr>
            <w:tcW w:w="861" w:type="pct"/>
            <w:vAlign w:val="center"/>
          </w:tcPr>
          <w:p w:rsidR="004E3994" w:rsidRPr="002753DA" w:rsidRDefault="004E3994" w:rsidP="00A722E6">
            <w:pPr>
              <w:shd w:val="clear" w:color="auto" w:fill="FFFFFF"/>
              <w:spacing w:after="0"/>
              <w:ind w:left="113" w:firstLine="0"/>
              <w:jc w:val="center"/>
            </w:pPr>
            <w:r>
              <w:rPr>
                <w:lang w:eastAsia="en-US"/>
              </w:rPr>
              <w:t>........</w:t>
            </w:r>
          </w:p>
        </w:tc>
      </w:tr>
    </w:tbl>
    <w:p w:rsidR="004E3994" w:rsidRPr="002753DA" w:rsidRDefault="004E3994">
      <w:pPr>
        <w:suppressAutoHyphens w:val="0"/>
        <w:spacing w:after="0" w:line="240" w:lineRule="auto"/>
        <w:ind w:firstLine="0"/>
        <w:jc w:val="left"/>
      </w:pPr>
    </w:p>
    <w:p w:rsidR="004E3994" w:rsidRPr="002753DA" w:rsidRDefault="004E3994" w:rsidP="00394879">
      <w:pPr>
        <w:ind w:firstLine="0"/>
      </w:pPr>
    </w:p>
    <w:p w:rsidR="004E3994" w:rsidRPr="002753DA" w:rsidRDefault="004E3994" w:rsidP="00DA7071">
      <w:pPr>
        <w:pStyle w:val="Nagwek2"/>
        <w:numPr>
          <w:ilvl w:val="0"/>
          <w:numId w:val="4"/>
        </w:numPr>
      </w:pPr>
      <w:bookmarkStart w:id="24" w:name="_Toc531254839"/>
      <w:r w:rsidRPr="002753DA">
        <w:t>Wymagania dla modułu Zlecenia medyczne</w:t>
      </w:r>
      <w:bookmarkEnd w:id="24"/>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5"/>
        <w:gridCol w:w="5402"/>
        <w:gridCol w:w="1577"/>
        <w:gridCol w:w="1576"/>
      </w:tblGrid>
      <w:tr w:rsidR="004E3994" w:rsidRPr="002753DA">
        <w:trPr>
          <w:trHeight w:hRule="exact" w:val="2432"/>
          <w:tblHeader/>
        </w:trPr>
        <w:tc>
          <w:tcPr>
            <w:tcW w:w="325"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10320">
            <w:pPr>
              <w:pStyle w:val="Tabela1a"/>
              <w:spacing w:before="0" w:after="0" w:line="276" w:lineRule="auto"/>
              <w:jc w:val="center"/>
              <w:rPr>
                <w:rFonts w:cs="Arial"/>
                <w:b/>
                <w:bCs/>
                <w:sz w:val="20"/>
                <w:szCs w:val="20"/>
              </w:rPr>
            </w:pPr>
            <w:r w:rsidRPr="002753DA">
              <w:rPr>
                <w:rFonts w:cs="Arial"/>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10320">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361605">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1"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361605">
            <w:pPr>
              <w:pStyle w:val="Tabela1"/>
              <w:spacing w:before="0" w:after="0" w:line="276" w:lineRule="auto"/>
              <w:jc w:val="center"/>
              <w:rPr>
                <w:rFonts w:cs="Arial"/>
                <w:b/>
                <w:bCs/>
                <w:sz w:val="20"/>
                <w:szCs w:val="20"/>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rPr>
          <w:trHeight w:hRule="exact" w:val="852"/>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b/>
                <w:bCs/>
                <w:sz w:val="20"/>
                <w:szCs w:val="20"/>
              </w:rPr>
            </w:pPr>
            <w:r w:rsidRPr="002753DA">
              <w:rPr>
                <w:rFonts w:cs="Arial"/>
                <w:b/>
                <w:bCs/>
                <w:sz w:val="20"/>
                <w:szCs w:val="20"/>
              </w:rPr>
              <w:t>Moduł pozwala na zlecanie pacjentowi badań do laboratorium, zlecenie przejmuje elektronicznie moduł Laboratorium:</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r>
      <w:tr w:rsidR="004E3994" w:rsidRPr="002753DA">
        <w:trPr>
          <w:trHeight w:hRule="exact" w:val="28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zlecenie</w:t>
            </w:r>
            <w:proofErr w:type="gramEnd"/>
            <w:r w:rsidRPr="002753DA">
              <w:rPr>
                <w:rFonts w:cs="Arial"/>
                <w:sz w:val="20"/>
                <w:szCs w:val="20"/>
              </w:rPr>
              <w:t xml:space="preserve"> badania na różnych płatników i umowy,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519"/>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wpisanie</w:t>
            </w:r>
            <w:proofErr w:type="gramEnd"/>
            <w:r w:rsidRPr="002753DA">
              <w:rPr>
                <w:rFonts w:cs="Arial"/>
                <w:sz w:val="20"/>
                <w:szCs w:val="20"/>
              </w:rPr>
              <w:t xml:space="preserve"> skierowania na badania do laboratorium zewnętrznego,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wpisanie</w:t>
            </w:r>
            <w:proofErr w:type="gramEnd"/>
            <w:r w:rsidRPr="002753DA">
              <w:rPr>
                <w:rFonts w:cs="Arial"/>
                <w:sz w:val="20"/>
                <w:szCs w:val="20"/>
              </w:rPr>
              <w:t xml:space="preserve"> terminu wykonania badania,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zlecenie</w:t>
            </w:r>
            <w:proofErr w:type="gramEnd"/>
            <w:r w:rsidRPr="002753DA">
              <w:rPr>
                <w:rFonts w:cs="Arial"/>
                <w:sz w:val="20"/>
                <w:szCs w:val="20"/>
              </w:rPr>
              <w:t xml:space="preserve"> serii tych samych badań,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548"/>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zlecenia</w:t>
            </w:r>
            <w:proofErr w:type="gramEnd"/>
            <w:r w:rsidRPr="002753DA">
              <w:rPr>
                <w:rFonts w:cs="Arial"/>
                <w:sz w:val="20"/>
                <w:szCs w:val="20"/>
              </w:rPr>
              <w:t xml:space="preserve"> zestawu różnych badań na podstawie wzorców,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906"/>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przeglądnięcia</w:t>
            </w:r>
            <w:proofErr w:type="gramEnd"/>
            <w:r w:rsidRPr="002753DA">
              <w:rPr>
                <w:rFonts w:cs="Arial"/>
                <w:sz w:val="20"/>
                <w:szCs w:val="20"/>
              </w:rPr>
              <w:t xml:space="preserve"> badań przyjętych do wykonania przez laboratorium i przeglądu badań, wykonanych,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wybór</w:t>
            </w:r>
            <w:proofErr w:type="gramEnd"/>
            <w:r w:rsidRPr="002753DA">
              <w:rPr>
                <w:rFonts w:cs="Arial"/>
                <w:sz w:val="20"/>
                <w:szCs w:val="20"/>
              </w:rPr>
              <w:t xml:space="preserve"> lekarza zlecającego,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wyboru badań CITO,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przegląd</w:t>
            </w:r>
            <w:proofErr w:type="gramEnd"/>
            <w:r w:rsidRPr="002753DA">
              <w:rPr>
                <w:rFonts w:cs="Arial"/>
                <w:sz w:val="20"/>
                <w:szCs w:val="20"/>
              </w:rPr>
              <w:t xml:space="preserve"> stanu realizacji zlecenia,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58"/>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wydruku skierowania.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824"/>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right="50"/>
              <w:rPr>
                <w:rFonts w:cs="Arial"/>
                <w:b/>
                <w:bCs/>
                <w:sz w:val="20"/>
                <w:szCs w:val="20"/>
              </w:rPr>
            </w:pPr>
            <w:r w:rsidRPr="002753DA">
              <w:rPr>
                <w:rFonts w:cs="Arial"/>
                <w:b/>
                <w:bCs/>
                <w:sz w:val="20"/>
                <w:szCs w:val="20"/>
              </w:rPr>
              <w:t>Moduł pozwala na zlecanie pacjentowi badań do pracowni diagnostycznych, zlecenie przejmuje elektronicznie system RIS:</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r>
      <w:tr w:rsidR="004E3994" w:rsidRPr="002753DA">
        <w:trPr>
          <w:trHeight w:hRule="exact" w:val="55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0"/>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zlecenie</w:t>
            </w:r>
            <w:proofErr w:type="gramEnd"/>
            <w:r w:rsidRPr="002753DA">
              <w:rPr>
                <w:rFonts w:cs="Arial"/>
                <w:sz w:val="20"/>
                <w:szCs w:val="20"/>
              </w:rPr>
              <w:t xml:space="preserve"> badania do różnych pracowni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53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0"/>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wpisania dodatkowych uwag do zlecenia,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0"/>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wybór</w:t>
            </w:r>
            <w:proofErr w:type="gramEnd"/>
            <w:r w:rsidRPr="002753DA">
              <w:rPr>
                <w:rFonts w:cs="Arial"/>
                <w:sz w:val="20"/>
                <w:szCs w:val="20"/>
              </w:rPr>
              <w:t xml:space="preserve"> lekarza zlecającego,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0"/>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przegląd</w:t>
            </w:r>
            <w:proofErr w:type="gramEnd"/>
            <w:r w:rsidRPr="002753DA">
              <w:rPr>
                <w:rFonts w:cs="Arial"/>
                <w:sz w:val="20"/>
                <w:szCs w:val="20"/>
              </w:rPr>
              <w:t xml:space="preserve"> stanu realizacji zlecenia,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75"/>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0"/>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wydruku skierowania.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511"/>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0"/>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tabs>
                <w:tab w:val="left" w:pos="417"/>
              </w:tabs>
              <w:spacing w:after="0" w:line="276" w:lineRule="auto"/>
              <w:ind w:right="50"/>
              <w:rPr>
                <w:rFonts w:cs="Arial"/>
                <w:sz w:val="20"/>
                <w:szCs w:val="20"/>
              </w:rPr>
            </w:pPr>
            <w:r w:rsidRPr="002753DA">
              <w:rPr>
                <w:rFonts w:cs="Arial"/>
                <w:sz w:val="20"/>
                <w:szCs w:val="20"/>
              </w:rPr>
              <w:t>Moduł umożliwia przegląd oraz wydruk wyników badań histopatologicznych.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867"/>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0"/>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sz w:val="20"/>
                <w:szCs w:val="20"/>
              </w:rPr>
            </w:pPr>
            <w:r w:rsidRPr="002753DA">
              <w:rPr>
                <w:rFonts w:cs="Arial"/>
                <w:sz w:val="20"/>
                <w:szCs w:val="20"/>
              </w:rPr>
              <w:t>Moduł pozwala na zlecanie zapotrzebowania do banku krwi na krew i preparaty krwiopochodne, zlecenie przejmuje elektronicznie moduł Bank Krwi.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525"/>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0"/>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right="50"/>
              <w:rPr>
                <w:rFonts w:cs="Arial"/>
                <w:sz w:val="20"/>
                <w:szCs w:val="20"/>
              </w:rPr>
            </w:pPr>
            <w:r w:rsidRPr="002753DA">
              <w:rPr>
                <w:rFonts w:cs="Arial"/>
                <w:sz w:val="20"/>
                <w:szCs w:val="20"/>
              </w:rPr>
              <w:t>Moduł pozwala na zlecanie wykonania próby zgodności w pracowni serologii.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66"/>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b/>
                <w:bCs/>
                <w:sz w:val="20"/>
                <w:szCs w:val="20"/>
              </w:rPr>
            </w:pPr>
            <w:r w:rsidRPr="002753DA">
              <w:rPr>
                <w:rFonts w:cs="Arial"/>
                <w:b/>
                <w:bCs/>
                <w:sz w:val="20"/>
                <w:szCs w:val="20"/>
              </w:rPr>
              <w:t>Moduł pozwala na zlecanie pacjentowi podania leków: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r>
      <w:tr w:rsidR="004E3994"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wyboru zlecenia z receptariusza oddziałowego,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określenia okresu podania leków, godzin podania,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przeglądu podanych leków w trakcie pobytu w szpitalu i pobytu na danym oddziale,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przeglądu leków podanych w poprzednim pobycie,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172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wpisania pory podania, zmiany drogi podania, przyczyny użycia lub nr statystycznego choroby, uwag, dla zleceń leków wystarczająca jest konieczność określenia przyczyny/celowości stosowania Antybiotyków.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905"/>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wstrzymania wydawania zleconych leków ze względu na odkryte skutki uboczne, wycofanie leków i inne przyczyny,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765"/>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współpraca</w:t>
            </w:r>
            <w:proofErr w:type="gramEnd"/>
            <w:r w:rsidRPr="002753DA">
              <w:rPr>
                <w:rFonts w:cs="Arial"/>
                <w:sz w:val="20"/>
                <w:szCs w:val="20"/>
              </w:rPr>
              <w:t xml:space="preserve"> z czytnikami kodów kreskowych przy ewidencji podania leków pacjentowi.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87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sz w:val="20"/>
                <w:szCs w:val="20"/>
              </w:rPr>
            </w:pPr>
            <w:r w:rsidRPr="002753DA">
              <w:rPr>
                <w:rFonts w:cs="Arial"/>
                <w:sz w:val="20"/>
                <w:szCs w:val="20"/>
              </w:rPr>
              <w:t>Moduł pozwala na zlecanie pacjentowi zabiegów operacyjnych na konkretny termin. Zlecenie przejmuje elektronicznie moduł Blok Operacyjny.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64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sz w:val="20"/>
                <w:szCs w:val="20"/>
              </w:rPr>
            </w:pPr>
            <w:r w:rsidRPr="002753DA">
              <w:rPr>
                <w:rFonts w:cs="Arial"/>
                <w:sz w:val="20"/>
                <w:szCs w:val="20"/>
              </w:rPr>
              <w:t>Moduł pozwala na przeglądanie kolejki pacjentów oczekujących na operacje.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358"/>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b/>
                <w:bCs/>
                <w:sz w:val="20"/>
                <w:szCs w:val="20"/>
              </w:rPr>
            </w:pPr>
            <w:r w:rsidRPr="002753DA">
              <w:rPr>
                <w:rFonts w:cs="Arial"/>
                <w:b/>
                <w:bCs/>
                <w:sz w:val="20"/>
                <w:szCs w:val="20"/>
              </w:rPr>
              <w:t>Moduł umożliwia:</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r>
      <w:tr w:rsidR="004E3994" w:rsidRPr="002753DA">
        <w:trPr>
          <w:trHeight w:hRule="exact" w:val="521"/>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generowania</w:t>
            </w:r>
            <w:proofErr w:type="gramEnd"/>
            <w:r w:rsidRPr="002753DA">
              <w:rPr>
                <w:rFonts w:cs="Arial"/>
                <w:sz w:val="20"/>
                <w:szCs w:val="20"/>
              </w:rPr>
              <w:t xml:space="preserve"> dziennego zapotrzebowania na leki,</w:t>
            </w:r>
          </w:p>
          <w:p w:rsidR="004E3994" w:rsidRPr="002753DA" w:rsidRDefault="004E3994" w:rsidP="00AA1943">
            <w:pPr>
              <w:spacing w:after="0"/>
              <w:ind w:left="142" w:right="50"/>
              <w:jc w:val="left"/>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Pr>
                <w:lang w:eastAsia="en-US"/>
              </w:rPr>
              <w:t>........</w:t>
            </w:r>
          </w:p>
        </w:tc>
      </w:tr>
      <w:tr w:rsidR="004E3994" w:rsidRPr="002753DA">
        <w:trPr>
          <w:trHeight w:hRule="exact" w:val="116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tworzenie</w:t>
            </w:r>
            <w:proofErr w:type="gramEnd"/>
            <w:r w:rsidRPr="002753DA">
              <w:rPr>
                <w:rFonts w:cs="Arial"/>
                <w:sz w:val="20"/>
                <w:szCs w:val="20"/>
              </w:rPr>
              <w:t xml:space="preserve"> zestawienia</w:t>
            </w:r>
          </w:p>
          <w:p w:rsidR="004E3994" w:rsidRPr="002753DA" w:rsidRDefault="004E3994" w:rsidP="00DA7071">
            <w:pPr>
              <w:numPr>
                <w:ilvl w:val="1"/>
                <w:numId w:val="19"/>
              </w:numPr>
              <w:suppressAutoHyphens w:val="0"/>
              <w:spacing w:after="0"/>
              <w:ind w:right="50"/>
              <w:jc w:val="left"/>
            </w:pPr>
            <w:proofErr w:type="gramStart"/>
            <w:r w:rsidRPr="002753DA">
              <w:t>podanych</w:t>
            </w:r>
            <w:proofErr w:type="gramEnd"/>
            <w:r w:rsidRPr="002753DA">
              <w:t xml:space="preserve"> leków, </w:t>
            </w:r>
          </w:p>
          <w:p w:rsidR="004E3994" w:rsidRPr="002753DA" w:rsidRDefault="004E3994" w:rsidP="00DA7071">
            <w:pPr>
              <w:numPr>
                <w:ilvl w:val="1"/>
                <w:numId w:val="19"/>
              </w:numPr>
              <w:suppressAutoHyphens w:val="0"/>
              <w:spacing w:after="0"/>
              <w:ind w:right="50"/>
              <w:jc w:val="left"/>
            </w:pPr>
            <w:proofErr w:type="gramStart"/>
            <w:r w:rsidRPr="002753DA">
              <w:t>zleconych</w:t>
            </w:r>
            <w:proofErr w:type="gramEnd"/>
            <w:r w:rsidRPr="002753DA">
              <w:t xml:space="preserve"> badań,</w:t>
            </w:r>
          </w:p>
          <w:p w:rsidR="004E3994" w:rsidRPr="002753DA" w:rsidRDefault="004E3994" w:rsidP="00DA7071">
            <w:pPr>
              <w:numPr>
                <w:ilvl w:val="1"/>
                <w:numId w:val="19"/>
              </w:numPr>
              <w:suppressAutoHyphens w:val="0"/>
              <w:spacing w:after="0"/>
              <w:ind w:right="50"/>
              <w:jc w:val="left"/>
            </w:pPr>
            <w:proofErr w:type="gramStart"/>
            <w:r w:rsidRPr="002753DA">
              <w:t>leków</w:t>
            </w:r>
            <w:proofErr w:type="gramEnd"/>
            <w:r w:rsidRPr="002753DA">
              <w:t>, które należy zamówić.</w:t>
            </w:r>
          </w:p>
          <w:p w:rsidR="004E3994" w:rsidRPr="002753DA" w:rsidRDefault="004E3994" w:rsidP="00AA1943">
            <w:pPr>
              <w:spacing w:after="0"/>
              <w:ind w:left="142" w:right="50"/>
              <w:jc w:val="left"/>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t>........</w:t>
            </w:r>
          </w:p>
        </w:tc>
      </w:tr>
      <w:tr w:rsidR="004E3994" w:rsidRPr="002753DA">
        <w:trPr>
          <w:trHeight w:hRule="exact" w:val="54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sz w:val="20"/>
                <w:szCs w:val="20"/>
              </w:rPr>
            </w:pPr>
            <w:r w:rsidRPr="002753DA">
              <w:rPr>
                <w:rFonts w:cs="Arial"/>
                <w:sz w:val="20"/>
                <w:szCs w:val="20"/>
              </w:rPr>
              <w:t>Moduł umożliwia wydruk wszystkich niezrealizowanych zleceń.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t>........</w:t>
            </w:r>
          </w:p>
        </w:tc>
      </w:tr>
      <w:tr w:rsidR="004E3994" w:rsidRPr="002753DA">
        <w:trPr>
          <w:trHeight w:hRule="exact" w:val="844"/>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sz w:val="20"/>
                <w:szCs w:val="20"/>
              </w:rPr>
            </w:pPr>
            <w:r w:rsidRPr="002753DA">
              <w:rPr>
                <w:rFonts w:cs="Arial"/>
                <w:sz w:val="20"/>
                <w:szCs w:val="20"/>
              </w:rPr>
              <w:t>Moduł umożliwia zlecenie wykonania zabiegu nieoperacyjnego wraz z dokładną datą wykonania.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t>........</w:t>
            </w:r>
          </w:p>
        </w:tc>
      </w:tr>
      <w:tr w:rsidR="004E3994" w:rsidRPr="002753DA">
        <w:trPr>
          <w:trHeight w:hRule="exact" w:val="551"/>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sz w:val="20"/>
                <w:szCs w:val="20"/>
              </w:rPr>
            </w:pPr>
            <w:r w:rsidRPr="002753DA">
              <w:rPr>
                <w:rFonts w:cs="Arial"/>
                <w:sz w:val="20"/>
                <w:szCs w:val="20"/>
              </w:rPr>
              <w:t>Moduł umożliwia odnotowanie podania leków pacjentom wraz z dokładną datą podania.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t>........</w:t>
            </w:r>
          </w:p>
        </w:tc>
      </w:tr>
      <w:tr w:rsidR="004E3994" w:rsidRPr="002753DA">
        <w:trPr>
          <w:trHeight w:hRule="exact" w:val="875"/>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line="276" w:lineRule="auto"/>
              <w:ind w:left="142" w:right="50"/>
              <w:rPr>
                <w:rFonts w:cs="Arial"/>
                <w:sz w:val="20"/>
                <w:szCs w:val="20"/>
              </w:rPr>
            </w:pPr>
            <w:r w:rsidRPr="002753DA">
              <w:rPr>
                <w:rFonts w:cs="Arial"/>
                <w:sz w:val="20"/>
                <w:szCs w:val="20"/>
              </w:rPr>
              <w:t>W odniesieniu do wyników bakteriologicznych pacjenta moduł udostępnia informacje o wyhodowanych organizmach oraz antybiogramach.</w:t>
            </w:r>
          </w:p>
          <w:p w:rsidR="004E3994" w:rsidRPr="002753DA" w:rsidRDefault="004E3994" w:rsidP="00AA1943">
            <w:pPr>
              <w:pStyle w:val="Tabela1"/>
              <w:spacing w:after="0" w:line="276" w:lineRule="auto"/>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t>........</w:t>
            </w:r>
          </w:p>
        </w:tc>
      </w:tr>
      <w:tr w:rsidR="004E3994" w:rsidRPr="002753DA">
        <w:trPr>
          <w:trHeight w:hRule="exact" w:val="841"/>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26FE9">
            <w:pPr>
              <w:pStyle w:val="Tabela1"/>
              <w:spacing w:after="0" w:line="276" w:lineRule="auto"/>
              <w:ind w:left="142" w:right="50"/>
              <w:rPr>
                <w:rFonts w:cs="Arial"/>
                <w:sz w:val="20"/>
                <w:szCs w:val="20"/>
              </w:rPr>
            </w:pPr>
            <w:r w:rsidRPr="002753DA">
              <w:rPr>
                <w:rFonts w:cs="Arial"/>
                <w:sz w:val="20"/>
                <w:szCs w:val="20"/>
              </w:rPr>
              <w:t>Moduł umożliwia lekarzom podgląd zleceń lekowych i diagnostycznych w jednym miejscu.</w:t>
            </w:r>
          </w:p>
          <w:p w:rsidR="004E3994" w:rsidRPr="002753DA" w:rsidRDefault="004E3994" w:rsidP="00AA1943">
            <w:pPr>
              <w:pStyle w:val="Tabela1"/>
              <w:spacing w:after="0" w:line="276" w:lineRule="auto"/>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r>
      <w:tr w:rsidR="004E3994" w:rsidRPr="002753DA">
        <w:trPr>
          <w:trHeight w:hRule="exact" w:val="875"/>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26FE9">
            <w:pPr>
              <w:pStyle w:val="Tabela1"/>
              <w:spacing w:after="0" w:line="276" w:lineRule="auto"/>
              <w:ind w:left="142" w:right="50"/>
              <w:rPr>
                <w:rFonts w:cs="Arial"/>
                <w:sz w:val="20"/>
                <w:szCs w:val="20"/>
              </w:rPr>
            </w:pPr>
            <w:r w:rsidRPr="002753DA">
              <w:rPr>
                <w:rFonts w:cs="Arial"/>
                <w:sz w:val="20"/>
                <w:szCs w:val="20"/>
              </w:rPr>
              <w:t>Moduł umożliwia grupowe operacje na zleceniach np. automatyczne przedłużanie wybranych zleceń</w:t>
            </w:r>
          </w:p>
          <w:p w:rsidR="004E3994" w:rsidRPr="002753DA" w:rsidRDefault="004E3994" w:rsidP="00AA1943">
            <w:pPr>
              <w:pStyle w:val="Tabela1"/>
              <w:spacing w:after="0" w:line="276" w:lineRule="auto"/>
              <w:ind w:left="142" w:right="50"/>
              <w:rPr>
                <w:rFonts w:cs="Arial"/>
                <w:b/>
                <w:bCs/>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r>
      <w:tr w:rsidR="004E3994" w:rsidRPr="002753DA">
        <w:trPr>
          <w:trHeight w:hRule="exact" w:val="949"/>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865AC">
            <w:pPr>
              <w:pStyle w:val="Tabela1"/>
              <w:spacing w:after="0" w:line="276" w:lineRule="auto"/>
              <w:ind w:left="142" w:right="50"/>
              <w:rPr>
                <w:rFonts w:cs="Arial"/>
                <w:b/>
                <w:bCs/>
                <w:sz w:val="20"/>
                <w:szCs w:val="20"/>
              </w:rPr>
            </w:pPr>
            <w:r w:rsidRPr="002753DA">
              <w:rPr>
                <w:rFonts w:cs="Arial"/>
                <w:b/>
                <w:bCs/>
                <w:sz w:val="20"/>
                <w:szCs w:val="20"/>
              </w:rPr>
              <w:t xml:space="preserve">Implementacja kalkulatora przeliczającego na podstawie masy, wzrostu, parametr BMI </w:t>
            </w:r>
            <w:proofErr w:type="gramStart"/>
            <w:r w:rsidRPr="002753DA">
              <w:rPr>
                <w:rFonts w:cs="Arial"/>
                <w:b/>
                <w:bCs/>
                <w:sz w:val="20"/>
                <w:szCs w:val="20"/>
              </w:rPr>
              <w:t>pacjenta :</w:t>
            </w:r>
            <w:proofErr w:type="gramEnd"/>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61605">
            <w:pPr>
              <w:shd w:val="clear" w:color="auto" w:fill="FFFFFF"/>
              <w:spacing w:after="0"/>
              <w:jc w:val="center"/>
            </w:pPr>
          </w:p>
        </w:tc>
      </w:tr>
      <w:tr w:rsidR="004E3994" w:rsidRPr="002753DA">
        <w:trPr>
          <w:trHeight w:hRule="exact" w:val="32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w:t>
            </w:r>
            <w:proofErr w:type="gramEnd"/>
            <w:r w:rsidRPr="002753DA">
              <w:rPr>
                <w:rFonts w:cs="Arial"/>
                <w:sz w:val="20"/>
                <w:szCs w:val="20"/>
              </w:rPr>
              <w:t xml:space="preserve"> obecnego pobytu na oddziale,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t>........</w:t>
            </w:r>
          </w:p>
        </w:tc>
      </w:tr>
      <w:tr w:rsidR="004E3994"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w:t>
            </w:r>
            <w:proofErr w:type="gramEnd"/>
            <w:r w:rsidRPr="002753DA">
              <w:rPr>
                <w:rFonts w:cs="Arial"/>
                <w:sz w:val="20"/>
                <w:szCs w:val="20"/>
              </w:rPr>
              <w:t xml:space="preserve"> konkretnych zleceń,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t>........</w:t>
            </w:r>
          </w:p>
        </w:tc>
      </w:tr>
      <w:tr w:rsidR="004E3994"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w:t>
            </w:r>
            <w:proofErr w:type="gramEnd"/>
            <w:r w:rsidRPr="002753DA">
              <w:rPr>
                <w:rFonts w:cs="Arial"/>
                <w:sz w:val="20"/>
                <w:szCs w:val="20"/>
              </w:rPr>
              <w:t xml:space="preserve"> konkretnej pracowni,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t>........</w:t>
            </w:r>
          </w:p>
        </w:tc>
      </w:tr>
      <w:tr w:rsidR="004E3994"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wszystkich</w:t>
            </w:r>
            <w:proofErr w:type="gramEnd"/>
            <w:r w:rsidRPr="002753DA">
              <w:rPr>
                <w:rFonts w:cs="Arial"/>
                <w:sz w:val="20"/>
                <w:szCs w:val="20"/>
              </w:rPr>
              <w:t xml:space="preserve"> wyników pacjenta.</w:t>
            </w:r>
          </w:p>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61605">
            <w:pPr>
              <w:shd w:val="clear" w:color="auto" w:fill="FFFFFF"/>
              <w:spacing w:after="0"/>
              <w:jc w:val="center"/>
            </w:pPr>
            <w:r>
              <w:t>........</w:t>
            </w:r>
          </w:p>
        </w:tc>
      </w:tr>
      <w:tr w:rsidR="004E3994" w:rsidRPr="002753DA">
        <w:trPr>
          <w:trHeight w:hRule="exact" w:val="658"/>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CE3">
            <w:pPr>
              <w:rPr>
                <w:b/>
                <w:bCs/>
              </w:rPr>
            </w:pPr>
            <w:r w:rsidRPr="002753DA">
              <w:rPr>
                <w:b/>
                <w:bCs/>
              </w:rPr>
              <w:t>Moduł umożliwia podgląd wyników pacjenta z pracowni diagnostycznych:</w:t>
            </w:r>
          </w:p>
          <w:p w:rsidR="004E3994" w:rsidRPr="002753DA" w:rsidRDefault="004E3994" w:rsidP="00F06CE3">
            <w:pPr>
              <w:pStyle w:val="Tabela1"/>
              <w:tabs>
                <w:tab w:val="left" w:pos="417"/>
              </w:tabs>
              <w:spacing w:after="0" w:line="276" w:lineRule="auto"/>
              <w:ind w:left="911"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CE3">
            <w:pPr>
              <w:shd w:val="clear" w:color="auto" w:fill="FFFFFF"/>
              <w:spacing w:after="0"/>
              <w:jc w:val="center"/>
            </w:pPr>
          </w:p>
        </w:tc>
        <w:tc>
          <w:tcPr>
            <w:tcW w:w="861"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Del="00C24F4E" w:rsidRDefault="004E3994" w:rsidP="00F06CE3">
            <w:pPr>
              <w:shd w:val="clear" w:color="auto" w:fill="FFFFFF"/>
              <w:spacing w:after="0"/>
              <w:jc w:val="center"/>
            </w:pPr>
          </w:p>
        </w:tc>
      </w:tr>
      <w:tr w:rsidR="004E3994"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w:t>
            </w:r>
            <w:proofErr w:type="gramEnd"/>
            <w:r w:rsidRPr="002753DA">
              <w:rPr>
                <w:rFonts w:cs="Arial"/>
                <w:sz w:val="20"/>
                <w:szCs w:val="20"/>
              </w:rPr>
              <w:t xml:space="preserve"> obecnego pobytu na oddziale,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CE3">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Del="00C24F4E" w:rsidRDefault="004E3994" w:rsidP="00F06CE3">
            <w:pPr>
              <w:shd w:val="clear" w:color="auto" w:fill="FFFFFF"/>
              <w:spacing w:after="0"/>
              <w:jc w:val="center"/>
            </w:pPr>
            <w:r w:rsidRPr="002753DA">
              <w:t>TAK</w:t>
            </w:r>
          </w:p>
        </w:tc>
      </w:tr>
      <w:tr w:rsidR="004E3994"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z</w:t>
            </w:r>
            <w:proofErr w:type="gramEnd"/>
            <w:r w:rsidRPr="002753DA">
              <w:rPr>
                <w:rFonts w:cs="Arial"/>
                <w:sz w:val="20"/>
                <w:szCs w:val="20"/>
              </w:rPr>
              <w:t xml:space="preserve"> konkretnej pracowni,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CE3">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Del="00C24F4E" w:rsidRDefault="004E3994" w:rsidP="00F06CE3">
            <w:pPr>
              <w:shd w:val="clear" w:color="auto" w:fill="FFFFFF"/>
              <w:spacing w:after="0"/>
              <w:jc w:val="center"/>
            </w:pPr>
            <w:r w:rsidRPr="002753DA">
              <w:t>TAK</w:t>
            </w:r>
          </w:p>
        </w:tc>
      </w:tr>
      <w:tr w:rsidR="004E3994" w:rsidRPr="002753DA">
        <w:trPr>
          <w:trHeight w:hRule="exact" w:val="34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0"/>
              </w:numPr>
              <w:spacing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after="0" w:line="276" w:lineRule="auto"/>
              <w:ind w:right="50"/>
              <w:rPr>
                <w:rFonts w:cs="Arial"/>
                <w:sz w:val="20"/>
                <w:szCs w:val="20"/>
              </w:rPr>
            </w:pPr>
            <w:proofErr w:type="gramStart"/>
            <w:r w:rsidRPr="002753DA">
              <w:rPr>
                <w:rFonts w:cs="Arial"/>
                <w:sz w:val="20"/>
                <w:szCs w:val="20"/>
              </w:rPr>
              <w:t>wszystkich</w:t>
            </w:r>
            <w:proofErr w:type="gramEnd"/>
            <w:r w:rsidRPr="002753DA">
              <w:rPr>
                <w:rFonts w:cs="Arial"/>
                <w:sz w:val="20"/>
                <w:szCs w:val="20"/>
              </w:rPr>
              <w:t xml:space="preserve"> wyników pacjenta.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CE3">
            <w:pPr>
              <w:shd w:val="clear" w:color="auto" w:fill="FFFFFF"/>
              <w:spacing w:after="0"/>
              <w:jc w:val="center"/>
            </w:pPr>
            <w:r w:rsidRPr="002753DA">
              <w:t>TAK</w:t>
            </w:r>
          </w:p>
        </w:tc>
        <w:tc>
          <w:tcPr>
            <w:tcW w:w="861" w:type="pct"/>
            <w:tcBorders>
              <w:top w:val="single" w:sz="4" w:space="0" w:color="auto"/>
              <w:left w:val="single" w:sz="4" w:space="0" w:color="auto"/>
              <w:bottom w:val="single" w:sz="4" w:space="0" w:color="auto"/>
              <w:right w:val="single" w:sz="4" w:space="0" w:color="auto"/>
            </w:tcBorders>
            <w:vAlign w:val="center"/>
          </w:tcPr>
          <w:p w:rsidR="004E3994" w:rsidRPr="002753DA" w:rsidDel="00C24F4E" w:rsidRDefault="004E3994" w:rsidP="00F06CE3">
            <w:pPr>
              <w:shd w:val="clear" w:color="auto" w:fill="FFFFFF"/>
              <w:spacing w:after="0"/>
              <w:jc w:val="center"/>
            </w:pPr>
            <w:r w:rsidRPr="002753DA">
              <w:t>TAK</w:t>
            </w:r>
          </w:p>
        </w:tc>
      </w:tr>
    </w:tbl>
    <w:p w:rsidR="004E3994" w:rsidRPr="002753DA" w:rsidRDefault="004E3994" w:rsidP="00AA1943">
      <w:pPr>
        <w:ind w:firstLine="0"/>
        <w:rPr>
          <w:b/>
          <w:bCs/>
        </w:rPr>
      </w:pPr>
    </w:p>
    <w:p w:rsidR="004E3994" w:rsidRPr="002753DA" w:rsidRDefault="004E3994">
      <w:pPr>
        <w:suppressAutoHyphens w:val="0"/>
        <w:spacing w:after="0" w:line="240" w:lineRule="auto"/>
        <w:ind w:firstLine="0"/>
        <w:jc w:val="left"/>
      </w:pPr>
      <w:r w:rsidRPr="002753DA">
        <w:br w:type="page"/>
      </w:r>
    </w:p>
    <w:p w:rsidR="004E3994" w:rsidRPr="002753DA" w:rsidRDefault="004E3994" w:rsidP="00AA1943">
      <w:pPr>
        <w:ind w:firstLine="0"/>
      </w:pPr>
    </w:p>
    <w:p w:rsidR="004E3994" w:rsidRPr="002753DA" w:rsidRDefault="004E3994" w:rsidP="00DA7071">
      <w:pPr>
        <w:pStyle w:val="Nagwek2"/>
        <w:numPr>
          <w:ilvl w:val="0"/>
          <w:numId w:val="4"/>
        </w:numPr>
      </w:pPr>
      <w:bookmarkStart w:id="25" w:name="_Toc531254840"/>
      <w:r>
        <w:t xml:space="preserve"> </w:t>
      </w:r>
      <w:r w:rsidRPr="002753DA">
        <w:t>Wymagania dla modułu Rozliczanie z płatnikami</w:t>
      </w:r>
      <w:bookmarkEnd w:id="25"/>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4E3994" w:rsidRPr="002753DA">
        <w:trPr>
          <w:trHeight w:hRule="exact" w:val="2291"/>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10320">
            <w:pPr>
              <w:pStyle w:val="Tabela1a"/>
              <w:spacing w:before="0" w:after="0"/>
              <w:ind w:left="142"/>
              <w:jc w:val="center"/>
              <w:rPr>
                <w:rFonts w:cs="Arial"/>
                <w:b/>
                <w:bCs/>
                <w:sz w:val="20"/>
                <w:szCs w:val="20"/>
              </w:rPr>
            </w:pPr>
            <w:r w:rsidRPr="002753DA">
              <w:rPr>
                <w:rFonts w:cs="Arial"/>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10320">
            <w:pPr>
              <w:pStyle w:val="Tabela1"/>
              <w:spacing w:before="0" w:after="0"/>
              <w:ind w:right="50"/>
              <w:jc w:val="center"/>
              <w:rPr>
                <w:rFonts w:cs="Arial"/>
                <w:b/>
                <w:bCs/>
                <w:sz w:val="20"/>
                <w:szCs w:val="20"/>
              </w:rPr>
            </w:pPr>
            <w:r w:rsidRPr="002753DA">
              <w:rPr>
                <w:rFonts w:cs="Arial"/>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3A26BE">
            <w:pPr>
              <w:pStyle w:val="Tabela1"/>
              <w:spacing w:before="0" w:after="0"/>
              <w:jc w:val="center"/>
              <w:rPr>
                <w:rFonts w:cs="Arial"/>
                <w:b/>
                <w:bCs/>
                <w:sz w:val="20"/>
                <w:szCs w:val="20"/>
              </w:rPr>
            </w:pPr>
            <w:r w:rsidRPr="002753DA">
              <w:rPr>
                <w:rFonts w:cs="Arial"/>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3A26BE">
            <w:pPr>
              <w:pStyle w:val="Tabela1"/>
              <w:spacing w:before="0" w:after="0"/>
              <w:jc w:val="center"/>
              <w:rPr>
                <w:rFonts w:cs="Arial"/>
                <w:b/>
                <w:bCs/>
                <w:sz w:val="20"/>
                <w:szCs w:val="20"/>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rPr>
          <w:trHeight w:hRule="exact" w:val="273"/>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b/>
                <w:bCs/>
                <w:sz w:val="20"/>
                <w:szCs w:val="20"/>
              </w:rPr>
            </w:pPr>
            <w:r w:rsidRPr="002753DA">
              <w:rPr>
                <w:rFonts w:cs="Arial"/>
                <w:b/>
                <w:bCs/>
                <w:sz w:val="20"/>
                <w:szCs w:val="20"/>
              </w:rPr>
              <w:t>Definiowanie katalogu kontrahentów z podziałem na:</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oddziały</w:t>
            </w:r>
            <w:proofErr w:type="gramEnd"/>
            <w:r w:rsidRPr="002753DA">
              <w:rPr>
                <w:rFonts w:cs="Arial"/>
                <w:sz w:val="20"/>
                <w:szCs w:val="20"/>
              </w:rPr>
              <w:t xml:space="preserve"> NFZ,</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jednostki</w:t>
            </w:r>
            <w:proofErr w:type="gramEnd"/>
            <w:r w:rsidRPr="002753DA">
              <w:rPr>
                <w:rFonts w:cs="Arial"/>
                <w:sz w:val="20"/>
                <w:szCs w:val="20"/>
              </w:rPr>
              <w:t xml:space="preserve"> administracji państwowej (MZ, jednostki administracji terenowej),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8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Pozostali ( np. sponsorzy)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52"/>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b/>
                <w:bCs/>
                <w:sz w:val="20"/>
                <w:szCs w:val="20"/>
              </w:rPr>
            </w:pPr>
            <w:r w:rsidRPr="002753DA">
              <w:rPr>
                <w:rFonts w:cs="Arial"/>
                <w:b/>
                <w:bCs/>
                <w:sz w:val="20"/>
                <w:szCs w:val="20"/>
              </w:rPr>
              <w:t>Nanoszenie podstawowych danych kontrahentów: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r>
      <w:tr w:rsidR="004E3994" w:rsidRPr="002753DA">
        <w:trPr>
          <w:trHeight w:hRule="exact" w:val="34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nazwa</w:t>
            </w:r>
            <w:proofErr w:type="gramEnd"/>
            <w:r w:rsidRPr="002753DA">
              <w:rPr>
                <w:rFonts w:cs="Arial"/>
                <w:sz w:val="20"/>
                <w:szCs w:val="20"/>
              </w:rPr>
              <w:t xml:space="preserve"> i adres,</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6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NIP,</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REGON,</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bank</w:t>
            </w:r>
            <w:proofErr w:type="gramEnd"/>
            <w:r w:rsidRPr="002753DA">
              <w:rPr>
                <w:rFonts w:cs="Arial"/>
                <w:sz w:val="20"/>
                <w:szCs w:val="20"/>
              </w:rPr>
              <w:t xml:space="preserve"> i nr konta bankowego,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8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adres</w:t>
            </w:r>
            <w:proofErr w:type="gramEnd"/>
            <w:r w:rsidRPr="002753DA">
              <w:rPr>
                <w:rFonts w:cs="Arial"/>
                <w:sz w:val="20"/>
                <w:szCs w:val="20"/>
              </w:rPr>
              <w:t xml:space="preserve"> e-mail.</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71"/>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b/>
                <w:bCs/>
                <w:sz w:val="20"/>
                <w:szCs w:val="20"/>
              </w:rPr>
            </w:pPr>
            <w:r w:rsidRPr="002753DA">
              <w:rPr>
                <w:rFonts w:cs="Arial"/>
                <w:b/>
                <w:bCs/>
                <w:sz w:val="20"/>
                <w:szCs w:val="20"/>
              </w:rPr>
              <w:t>Deklarowanie katalogu świadczeń:</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r>
      <w:tr w:rsidR="004E3994" w:rsidRPr="002753DA">
        <w:trPr>
          <w:trHeight w:hRule="exact" w:val="53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definiowania katalogu świadczeń w oparciu o ICD 9,</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2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definiowania katalogu świadczeń w oparciu o procedury rozliczeniowe płatnika,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93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definiowania katalogu świadczeń własnych, odrębnych dla każdej jednostki organizacyjnej,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7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określenia ceny każdego świadczenia oraz parametrów pozwalających na wystawienie faktury (PKWiU, stawka VAT),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66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wprowadzenia wartości punktowej każdego świadczenia,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5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definiowania pozycji rozliczanych ryczałtem za liczbę dni,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5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określenia okresów wykonywalności określonych świadczeń,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139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możliwość</w:t>
            </w:r>
            <w:proofErr w:type="gramEnd"/>
            <w:r w:rsidRPr="002753DA">
              <w:rPr>
                <w:rFonts w:cs="Arial"/>
                <w:sz w:val="20"/>
                <w:szCs w:val="20"/>
              </w:rPr>
              <w:t xml:space="preserve"> translacji słowników używanych przez Szpital: grup zawodowych, trybów przyjęcia, trybów wypisu, tytułów uprawnienia na kody sprawozdawcze wymagane przez system NFZ.</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6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Możliwość ewidencjonowania umów zawartych z oddziałami NFZ, w tym import umów ze struktury UMX udostępnianej przez NFZ według aktualnego formatu.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r>
      <w:tr w:rsidR="004E3994" w:rsidRPr="002753DA">
        <w:trPr>
          <w:trHeight w:hRule="exact" w:val="53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Możliwość ewidencjonowania umów zawartych z jednostki administracji państwowej.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74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Możliwość ewidencjonowania cenników oraz wystawiania faktur dla pacjentów płacących za świadczenia.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48"/>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b/>
                <w:bCs/>
                <w:sz w:val="20"/>
                <w:szCs w:val="20"/>
              </w:rPr>
            </w:pPr>
            <w:r w:rsidRPr="002753DA">
              <w:rPr>
                <w:rFonts w:cs="Arial"/>
                <w:b/>
                <w:bCs/>
                <w:sz w:val="20"/>
                <w:szCs w:val="20"/>
              </w:rPr>
              <w:t>Możliwość ewidencjonowania umów komercyjnych zawartych z kontrahentami w zakresie usług:</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3A26BE">
            <w:pPr>
              <w:shd w:val="clear" w:color="auto" w:fill="FFFFFF"/>
              <w:spacing w:after="0"/>
              <w:jc w:val="center"/>
            </w:pPr>
          </w:p>
        </w:tc>
      </w:tr>
      <w:tr w:rsidR="004E3994" w:rsidRPr="002753DA">
        <w:trPr>
          <w:trHeight w:hRule="exact" w:val="32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porad</w:t>
            </w:r>
            <w:proofErr w:type="gramEnd"/>
            <w:r w:rsidRPr="002753DA">
              <w:rPr>
                <w:rFonts w:cs="Arial"/>
                <w:sz w:val="20"/>
                <w:szCs w:val="20"/>
              </w:rPr>
              <w:t xml:space="preserve"> ambulatoryjnych,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28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diagnostyki</w:t>
            </w:r>
            <w:proofErr w:type="gramEnd"/>
            <w:r w:rsidRPr="002753DA">
              <w:rPr>
                <w:rFonts w:cs="Arial"/>
                <w:sz w:val="20"/>
                <w:szCs w:val="20"/>
              </w:rPr>
              <w:t xml:space="preserve"> laboratoryjnej,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6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1"/>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diagnostyki</w:t>
            </w:r>
            <w:proofErr w:type="gramEnd"/>
            <w:r w:rsidRPr="002753DA">
              <w:rPr>
                <w:rFonts w:cs="Arial"/>
                <w:sz w:val="20"/>
                <w:szCs w:val="20"/>
              </w:rPr>
              <w:t xml:space="preserve"> obrazowej.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54"/>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b/>
                <w:bCs/>
                <w:sz w:val="20"/>
                <w:szCs w:val="20"/>
              </w:rPr>
            </w:pPr>
            <w:r w:rsidRPr="002753DA">
              <w:rPr>
                <w:rFonts w:cs="Arial"/>
                <w:b/>
                <w:bCs/>
                <w:sz w:val="20"/>
                <w:szCs w:val="20"/>
              </w:rPr>
              <w:t>Ewidencja parametrów umów: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r>
      <w:tr w:rsidR="004E3994" w:rsidRPr="002753DA">
        <w:trPr>
          <w:trHeight w:hRule="exact" w:val="37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definiowanie</w:t>
            </w:r>
            <w:proofErr w:type="gramEnd"/>
            <w:r w:rsidRPr="002753DA">
              <w:rPr>
                <w:rFonts w:cs="Arial"/>
                <w:sz w:val="20"/>
                <w:szCs w:val="20"/>
              </w:rPr>
              <w:t xml:space="preserve"> okresu ważności umowy,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5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definiowanie</w:t>
            </w:r>
            <w:proofErr w:type="gramEnd"/>
            <w:r w:rsidRPr="002753DA">
              <w:rPr>
                <w:rFonts w:cs="Arial"/>
                <w:sz w:val="20"/>
                <w:szCs w:val="20"/>
              </w:rPr>
              <w:t xml:space="preserve"> listy świadczeń wykonywanych w ramach danej umowy,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155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definiowanie</w:t>
            </w:r>
            <w:proofErr w:type="gramEnd"/>
            <w:r w:rsidRPr="002753DA">
              <w:rPr>
                <w:rFonts w:cs="Arial"/>
                <w:sz w:val="20"/>
                <w:szCs w:val="20"/>
              </w:rPr>
              <w:t xml:space="preserve"> wartości świadczeń wykonywanych w ramach danej umowy wyrażonej kwotowo i w punktach bądź jedynie kwotowo</w:t>
            </w:r>
          </w:p>
          <w:p w:rsidR="004E3994" w:rsidRPr="002753DA" w:rsidRDefault="004E3994" w:rsidP="00602322">
            <w:pPr>
              <w:pStyle w:val="Tabela1"/>
              <w:spacing w:after="0"/>
              <w:ind w:left="911"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169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trike/>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definiowanie</w:t>
            </w:r>
            <w:proofErr w:type="gramEnd"/>
            <w:r w:rsidRPr="002753DA">
              <w:rPr>
                <w:rFonts w:cs="Arial"/>
                <w:sz w:val="20"/>
                <w:szCs w:val="20"/>
              </w:rPr>
              <w:t xml:space="preserve"> wartości punktu w ramach limitu i poza limitem</w:t>
            </w:r>
          </w:p>
          <w:p w:rsidR="004E3994" w:rsidRPr="002753DA" w:rsidRDefault="004E3994" w:rsidP="00FB48D9">
            <w:pPr>
              <w:pStyle w:val="Tabela1"/>
              <w:spacing w:after="0"/>
              <w:ind w:left="457" w:right="50"/>
              <w:rPr>
                <w:rFonts w:cs="Arial"/>
                <w:strike/>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4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definiowanie</w:t>
            </w:r>
            <w:proofErr w:type="gramEnd"/>
            <w:r w:rsidRPr="002753DA">
              <w:rPr>
                <w:rFonts w:cs="Arial"/>
                <w:sz w:val="20"/>
                <w:szCs w:val="20"/>
              </w:rPr>
              <w:t xml:space="preserve"> trybów hospitalizacji rozliczanych w ramach poszczególnych punktów umów,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4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definiowania</w:t>
            </w:r>
            <w:proofErr w:type="gramEnd"/>
            <w:r w:rsidRPr="002753DA">
              <w:rPr>
                <w:rFonts w:cs="Arial"/>
                <w:sz w:val="20"/>
                <w:szCs w:val="20"/>
              </w:rPr>
              <w:t xml:space="preserve"> limitów świadczeń,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3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definiowanie</w:t>
            </w:r>
            <w:proofErr w:type="gramEnd"/>
            <w:r w:rsidRPr="002753DA">
              <w:rPr>
                <w:rFonts w:cs="Arial"/>
                <w:sz w:val="20"/>
                <w:szCs w:val="20"/>
              </w:rPr>
              <w:t xml:space="preserve"> procedur rozliczeniowych (płatniczych),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8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definiowanie</w:t>
            </w:r>
            <w:proofErr w:type="gramEnd"/>
            <w:r w:rsidRPr="002753DA">
              <w:rPr>
                <w:rFonts w:cs="Arial"/>
                <w:sz w:val="20"/>
                <w:szCs w:val="20"/>
              </w:rPr>
              <w:t xml:space="preserve"> schematu rozliczania poszczególnych jednostek szpitala (np. dwie jednostki rozliczane jedną pozycją umowy).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108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Opcjonalnie kryteria wyboru pobytów/wizyt pacjentów np. długość pobytu, poziom referencji, rozpoznania zasadnicze, wykonane procedury zakładowe, wykonane procedury wg NFZ.</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98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 xml:space="preserve">Możliwość ewidencjonowania umów zawartych przez poszczególne jednostki organizacyjne </w:t>
            </w:r>
            <w:proofErr w:type="spellStart"/>
            <w:r w:rsidRPr="002753DA">
              <w:rPr>
                <w:rFonts w:cs="Arial"/>
                <w:sz w:val="20"/>
                <w:szCs w:val="20"/>
              </w:rPr>
              <w:t>szpitalalub</w:t>
            </w:r>
            <w:proofErr w:type="spellEnd"/>
            <w:r w:rsidRPr="002753DA">
              <w:rPr>
                <w:rFonts w:cs="Arial"/>
                <w:sz w:val="20"/>
                <w:szCs w:val="20"/>
              </w:rPr>
              <w:t xml:space="preserve"> przychodni: laboratoria, pracownie diagnostyczne, inne.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4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Możliwość dokonywania zmian warunków umów wynikających z zawarcia aneksów.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106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 xml:space="preserve">Automatyczne rozpisywanie zakontraktowanych usług na okresy rozliczeniowe umowy w uwzględnieniem zaewidencjonowanych limitów na poszczególne świadczenia.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354"/>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b/>
                <w:bCs/>
                <w:sz w:val="20"/>
                <w:szCs w:val="20"/>
              </w:rPr>
            </w:pPr>
            <w:r w:rsidRPr="002753DA">
              <w:rPr>
                <w:rFonts w:cs="Arial"/>
                <w:b/>
                <w:bCs/>
                <w:sz w:val="20"/>
                <w:szCs w:val="20"/>
              </w:rPr>
              <w:t>Generowanie dokumentów rozliczeniowych: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r>
      <w:tr w:rsidR="004E3994" w:rsidRPr="002753DA">
        <w:trPr>
          <w:trHeight w:hRule="exact" w:val="56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Możliwość generowania komunikatów fazy statystycznej (faza I) w formatach: XML, SWX.</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98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Możliwość wczytywania odpowiedzi z NFZ do komunikatów fazy I z informacją o stanie przekazanych danych wraz z numerem błędu w przypadku jego wystąpienia.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Możliwość generowania elektronicznych rachunków refundacyjnych w formacie RFX.</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127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 xml:space="preserve">Możliwość elektronicznego generowania komunikatów o fakturach zakupu w zakresie produktów leczniczych stosowanych w chemioterapii i programach </w:t>
            </w:r>
            <w:proofErr w:type="gramStart"/>
            <w:r w:rsidRPr="002753DA">
              <w:rPr>
                <w:rFonts w:cs="Arial"/>
                <w:sz w:val="20"/>
                <w:szCs w:val="20"/>
              </w:rPr>
              <w:t>terapeutycznych  w</w:t>
            </w:r>
            <w:proofErr w:type="gramEnd"/>
            <w:r w:rsidRPr="002753DA">
              <w:rPr>
                <w:rFonts w:cs="Arial"/>
                <w:sz w:val="20"/>
                <w:szCs w:val="20"/>
              </w:rPr>
              <w:t xml:space="preserve"> formacie FZX.</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150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Obsługa komunikacji z systemem AP-KOLCE: Potwierdzanie odbioru komunikatu, dla komunikatów tego wymagających, bezpośrednio w aplikacji, prowadzenie kolejek onkologicznych i kolejek na procedurę, rejestracja dla kolejki onkologicznej powinna odbywać się bez podziału na przypadki pilne i stabilne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104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System musi umożliwiać rejestrację kart diagnostyki i leczenia onkologicznego (KDILO) w zakresie: numer karty, etap obsługi, informacja, czy karta znajduje się w jednostce, czy poza nią.</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 xml:space="preserve">System musi rejestrować historię zmian karty DILO oraz podgląd kart </w:t>
            </w:r>
            <w:proofErr w:type="spellStart"/>
            <w:r w:rsidRPr="002753DA">
              <w:rPr>
                <w:rFonts w:cs="Arial"/>
                <w:sz w:val="20"/>
                <w:szCs w:val="20"/>
              </w:rPr>
              <w:t>DiLO</w:t>
            </w:r>
            <w:proofErr w:type="spellEnd"/>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System musi umożliwić powiązanie pozycji rozliczeniowych z numerem KDILO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535"/>
        </w:trPr>
        <w:tc>
          <w:tcPr>
            <w:tcW w:w="324" w:type="pct"/>
            <w:tcBorders>
              <w:top w:val="single" w:sz="4" w:space="0" w:color="auto"/>
              <w:left w:val="single" w:sz="4" w:space="0" w:color="auto"/>
              <w:bottom w:val="single" w:sz="4" w:space="0" w:color="auto"/>
              <w:right w:val="single" w:sz="4" w:space="0" w:color="auto"/>
            </w:tcBorders>
            <w:shd w:val="clear" w:color="auto" w:fill="FFFF00"/>
            <w:vAlign w:val="center"/>
          </w:tcPr>
          <w:p w:rsidR="004E3994" w:rsidRPr="00D00204" w:rsidRDefault="004E3994" w:rsidP="00DA7071">
            <w:pPr>
              <w:pStyle w:val="Tabela1"/>
              <w:numPr>
                <w:ilvl w:val="0"/>
                <w:numId w:val="21"/>
              </w:numPr>
              <w:spacing w:after="0"/>
              <w:jc w:val="center"/>
              <w:rPr>
                <w:rFonts w:cs="Arial"/>
                <w:sz w:val="20"/>
                <w:szCs w:val="20"/>
                <w:highlight w:val="yellow"/>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D00204" w:rsidRDefault="00D00204" w:rsidP="00AA1943">
            <w:pPr>
              <w:pStyle w:val="Tabela1"/>
              <w:spacing w:after="0"/>
              <w:ind w:left="142" w:right="50"/>
              <w:rPr>
                <w:rFonts w:cs="Arial"/>
                <w:sz w:val="20"/>
                <w:szCs w:val="20"/>
                <w:highlight w:val="yellow"/>
              </w:rPr>
            </w:pPr>
            <w:r w:rsidRPr="00D00204">
              <w:rPr>
                <w:rFonts w:cs="Arial"/>
                <w:sz w:val="20"/>
                <w:szCs w:val="20"/>
                <w:highlight w:val="yellow"/>
              </w:rPr>
              <w:t>Zamawiający usunął wymaganie.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p>
        </w:tc>
      </w:tr>
      <w:tr w:rsidR="004E3994" w:rsidRPr="002753DA">
        <w:trPr>
          <w:trHeight w:hRule="exact" w:val="53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Weryfikacja kompletu danych niezbędnego do rozliczenia wizyt/pobytów pacjentów.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r>
      <w:tr w:rsidR="004E3994" w:rsidRPr="002753DA">
        <w:trPr>
          <w:trHeight w:hRule="exact" w:val="52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Możliwość raportowania braków w danych niezbędnych do rozliczenia świadczeń.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97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Możliwość automatycznego wykluczenia z rozliczenia do płatnika pobytów powtarzających się w czasie krótszym niż zadany w module, dla każdej jednostki organizacyjnej osobno.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97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961107">
            <w:pPr>
              <w:pStyle w:val="Tabela1"/>
              <w:spacing w:after="0"/>
              <w:ind w:left="142" w:right="50"/>
              <w:rPr>
                <w:rFonts w:cs="Arial"/>
                <w:sz w:val="20"/>
                <w:szCs w:val="20"/>
              </w:rPr>
            </w:pPr>
            <w:r w:rsidRPr="002753DA">
              <w:rPr>
                <w:rFonts w:cs="Arial"/>
                <w:sz w:val="20"/>
                <w:szCs w:val="20"/>
              </w:rPr>
              <w:t>Możliwość rozliczania świadczeń w zakresie danych ewidencjonowanych w modułach dziedzinowych, bez konieczności importu danych do modułu rozliczeniowego</w:t>
            </w:r>
          </w:p>
          <w:p w:rsidR="004E3994" w:rsidRPr="002753DA" w:rsidRDefault="004E3994" w:rsidP="00961107">
            <w:pPr>
              <w:pStyle w:val="Tabela1"/>
              <w:spacing w:after="0"/>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r>
      <w:tr w:rsidR="004E3994" w:rsidRPr="002753DA">
        <w:trPr>
          <w:trHeight w:hRule="exact" w:val="109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Automatyczne przyporządkowywanie wizyt i pobytów pacjentów w szpitalu lub innej jednostce służby zdrowia do pozycji umów z płatnikami oraz przypisywanie im kwot refundacji zgodnie z wprowadzoną umową.</w:t>
            </w:r>
          </w:p>
          <w:p w:rsidR="004E3994" w:rsidRPr="002753DA" w:rsidRDefault="004E3994" w:rsidP="00AA1943">
            <w:pPr>
              <w:pStyle w:val="Tabela1"/>
              <w:spacing w:after="0"/>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90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 xml:space="preserve">Automatyczne zaznaczenie procedury </w:t>
            </w:r>
            <w:proofErr w:type="gramStart"/>
            <w:r w:rsidRPr="002753DA">
              <w:rPr>
                <w:rFonts w:cs="Arial"/>
                <w:sz w:val="20"/>
                <w:szCs w:val="20"/>
              </w:rPr>
              <w:t>rozliczeniowej jako</w:t>
            </w:r>
            <w:proofErr w:type="gramEnd"/>
            <w:r w:rsidRPr="002753DA">
              <w:rPr>
                <w:rFonts w:cs="Arial"/>
                <w:sz w:val="20"/>
                <w:szCs w:val="20"/>
              </w:rPr>
              <w:t xml:space="preserve"> ratującej życie w zależności od trybu przyjęcia do szpitala.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3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Podgląd na bieżąco stanu realizacji poszczególnych umów (ilościowy i procentowy).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7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Możliwość automatycznego śledzenia postępów wykonania zakontraktowanych świadczeń w ciągu trwania okresu rozliczeniowego.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5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sz w:val="20"/>
                <w:szCs w:val="20"/>
              </w:rPr>
            </w:pPr>
            <w:r w:rsidRPr="002753DA">
              <w:rPr>
                <w:rFonts w:cs="Arial"/>
                <w:sz w:val="20"/>
                <w:szCs w:val="20"/>
              </w:rPr>
              <w:t>Możliwość wystawienia faktur dla płatnika na podstawie dokumentów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138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Default="004E3994" w:rsidP="000F23EF">
            <w:pPr>
              <w:pStyle w:val="Tabela1"/>
              <w:spacing w:after="0"/>
              <w:ind w:left="142" w:right="50"/>
              <w:rPr>
                <w:rFonts w:cs="Arial"/>
                <w:strike/>
                <w:sz w:val="20"/>
                <w:szCs w:val="20"/>
              </w:rPr>
            </w:pPr>
            <w:r w:rsidRPr="00D96A4F">
              <w:rPr>
                <w:rFonts w:cs="Arial"/>
                <w:strike/>
                <w:sz w:val="20"/>
                <w:szCs w:val="20"/>
              </w:rPr>
              <w:t>Możliwość zmiany kwalifikacji płatnika za wykonane świadczenia</w:t>
            </w:r>
          </w:p>
          <w:p w:rsidR="004E3994" w:rsidRPr="00280467" w:rsidRDefault="004E3994" w:rsidP="000F23EF">
            <w:pPr>
              <w:pStyle w:val="Tabela1"/>
              <w:spacing w:after="0"/>
              <w:ind w:left="142" w:right="50"/>
              <w:rPr>
                <w:rFonts w:cs="Arial"/>
                <w:sz w:val="20"/>
                <w:szCs w:val="20"/>
              </w:rPr>
            </w:pPr>
            <w:r w:rsidRPr="00280467">
              <w:rPr>
                <w:rFonts w:cs="Arial"/>
                <w:sz w:val="20"/>
                <w:szCs w:val="20"/>
              </w:rPr>
              <w:t xml:space="preserve">Zmiana </w:t>
            </w:r>
            <w:proofErr w:type="gramStart"/>
            <w:r w:rsidRPr="00280467">
              <w:rPr>
                <w:rFonts w:cs="Arial"/>
                <w:sz w:val="20"/>
                <w:szCs w:val="20"/>
              </w:rPr>
              <w:t xml:space="preserve">na : </w:t>
            </w:r>
            <w:proofErr w:type="gramEnd"/>
            <w:r w:rsidRPr="00280467">
              <w:rPr>
                <w:rFonts w:cs="Arial"/>
                <w:sz w:val="20"/>
                <w:szCs w:val="20"/>
                <w:highlight w:val="yellow"/>
              </w:rPr>
              <w:t>Istnieje możliwość zmiany płatnika wizyty</w:t>
            </w:r>
          </w:p>
          <w:p w:rsidR="004E3994" w:rsidRPr="002753DA" w:rsidRDefault="004E3994" w:rsidP="000F23EF">
            <w:pPr>
              <w:pStyle w:val="Tabela1"/>
              <w:spacing w:after="0"/>
              <w:ind w:left="142" w:right="50"/>
              <w:rPr>
                <w:rFonts w:cs="Arial"/>
                <w:sz w:val="20"/>
                <w:szCs w:val="20"/>
              </w:rPr>
            </w:pPr>
          </w:p>
          <w:p w:rsidR="004E3994" w:rsidRPr="002753DA" w:rsidRDefault="004E3994" w:rsidP="002B04C0">
            <w:pPr>
              <w:pStyle w:val="Tabela1"/>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41"/>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after="0"/>
              <w:ind w:left="142" w:right="50"/>
              <w:rPr>
                <w:rFonts w:cs="Arial"/>
                <w:b/>
                <w:bCs/>
                <w:sz w:val="20"/>
                <w:szCs w:val="20"/>
              </w:rPr>
            </w:pPr>
            <w:r w:rsidRPr="002753DA">
              <w:rPr>
                <w:rFonts w:cs="Arial"/>
                <w:b/>
                <w:bCs/>
                <w:sz w:val="20"/>
                <w:szCs w:val="20"/>
              </w:rPr>
              <w:t>Generowanie szeregu zestawień sprawozdawczych do NFZ, MZ i wewnętrznych raportów weryfikujących danych, między innymi:</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r>
      <w:tr w:rsidR="004E3994" w:rsidRPr="002753DA">
        <w:trPr>
          <w:trHeight w:hRule="exact" w:val="86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świadczeń za wybrany okres z możliwością weryfikacji definiowalnego kompletu danych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61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świadczeń rozliczonych w danym okresie, na podstawie wybranych umów,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93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zbiorcze</w:t>
            </w:r>
            <w:proofErr w:type="gramEnd"/>
            <w:r w:rsidRPr="002753DA">
              <w:rPr>
                <w:rFonts w:cs="Arial"/>
                <w:sz w:val="20"/>
                <w:szCs w:val="20"/>
              </w:rPr>
              <w:t xml:space="preserve"> zestawienia ilościowo - wartościowe za dany okres rozliczeniowy, na podstawie wybranych umów,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28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zestawienie</w:t>
            </w:r>
            <w:proofErr w:type="gramEnd"/>
            <w:r w:rsidRPr="002753DA">
              <w:rPr>
                <w:rFonts w:cs="Arial"/>
                <w:sz w:val="20"/>
                <w:szCs w:val="20"/>
              </w:rPr>
              <w:t xml:space="preserve"> wykonanych usług ponadplanowych,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5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zestawienia</w:t>
            </w:r>
            <w:proofErr w:type="gramEnd"/>
            <w:r w:rsidRPr="002753DA">
              <w:rPr>
                <w:rFonts w:cs="Arial"/>
                <w:sz w:val="20"/>
                <w:szCs w:val="20"/>
              </w:rPr>
              <w:t xml:space="preserve"> pacjentów nie wykazanych na dokumentach rozliczeniowych, wraz z powodem ich nieuwzględniania w rozliczeniach,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5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zestawienia</w:t>
            </w:r>
            <w:proofErr w:type="gramEnd"/>
            <w:r w:rsidRPr="002753DA">
              <w:rPr>
                <w:rFonts w:cs="Arial"/>
                <w:sz w:val="20"/>
                <w:szCs w:val="20"/>
              </w:rPr>
              <w:t xml:space="preserve"> pobytów pacjentów powtarzających się częściej niż żądany odstęp czasu,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5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proofErr w:type="gramStart"/>
            <w:r w:rsidRPr="002753DA">
              <w:rPr>
                <w:rFonts w:cs="Arial"/>
                <w:sz w:val="20"/>
                <w:szCs w:val="20"/>
              </w:rPr>
              <w:t>generowanie</w:t>
            </w:r>
            <w:proofErr w:type="gramEnd"/>
            <w:r w:rsidRPr="002753DA">
              <w:rPr>
                <w:rFonts w:cs="Arial"/>
                <w:sz w:val="20"/>
                <w:szCs w:val="20"/>
              </w:rPr>
              <w:t xml:space="preserve"> sprawozdania do NFZ dot. liczby oczekujących i średniego czasu oczekiwania na świadczenia.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170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Ryczałt PSZ - możliwość prognozowania kwoty ryczałtu za wykonywane świadczenia, możliwość monitorowania realizacji ryczałtu we wszystkich oddziałach i poradniach placówki, Tworzenie symulacji ryczałtu z możliwością określania parametrów określonych w rozporządzeniu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113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 xml:space="preserve">Ryczałt PSZ - Integracja z Modułem Ruch Chorych, Przychodnia w zakresie automatycznego liczenia wykonania oraz bezpośredniego dostępu do raportów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113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Ryczałt PSZ - Kalkulacja współczynnika zmian wartości względnej świadczeń, Możliwość prowadzenia (wspomagania ich kalkulacji</w:t>
            </w:r>
            <w:proofErr w:type="gramStart"/>
            <w:r w:rsidRPr="002753DA">
              <w:rPr>
                <w:rFonts w:cs="Arial"/>
                <w:sz w:val="20"/>
                <w:szCs w:val="20"/>
              </w:rPr>
              <w:t>)parametrów</w:t>
            </w:r>
            <w:proofErr w:type="gramEnd"/>
            <w:r w:rsidRPr="002753DA">
              <w:rPr>
                <w:rFonts w:cs="Arial"/>
                <w:sz w:val="20"/>
                <w:szCs w:val="20"/>
              </w:rPr>
              <w:t xml:space="preserve"> jakościowych i wskaźników NFZ</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131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POZ: Import umów w rodzaju POZ, Ewidencja deklaracji POZ/KAOS, Generowanie i eksport komunikatów XML w aktualnie obowiązujących wersjach z zakresu sprawozdawczości związanej z deklaracjami POZ/KAOS</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155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POZ: Przegląd weryfikacji deklaracji POZ/KAOS z możliwością zbiorczego wycofania deklaracji, które nie zostały zaliczone przez NFZ, Generowanie rachunków deklaracji POZ, Generowanie i wydruk załączników i sprawozdań POZ zgodnie z wytycznymi płatnika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198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 xml:space="preserve">Integracja z EWUŚ: Weryfikacja uprawnień pacjenta do świadczeń refundowanych przez NFZ podczas rejestracji na Izbie Przyjęć oraz rejestracji/planowania wizyty w przychodni lub pracowni, weryfikowany jest stan na dzień rejestracji; System musi umożliwić sprawdzenie statusu </w:t>
            </w:r>
            <w:proofErr w:type="spellStart"/>
            <w:r w:rsidRPr="002753DA">
              <w:rPr>
                <w:rFonts w:cs="Arial"/>
                <w:sz w:val="20"/>
                <w:szCs w:val="20"/>
              </w:rPr>
              <w:t>eWUŚ</w:t>
            </w:r>
            <w:proofErr w:type="spellEnd"/>
            <w:r w:rsidRPr="002753DA">
              <w:rPr>
                <w:rFonts w:cs="Arial"/>
                <w:sz w:val="20"/>
                <w:szCs w:val="20"/>
              </w:rPr>
              <w:t xml:space="preserve"> dla pacjentów wpisanych do Księgi Oczekujących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226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 xml:space="preserve">Integracja z EWUŚ: System musi umożliwić jednostkom pracującym w obszarze kilku płatników NFZ, konfigurację weryfikacji uprawnień </w:t>
            </w:r>
            <w:proofErr w:type="spellStart"/>
            <w:r w:rsidRPr="002753DA">
              <w:rPr>
                <w:rFonts w:cs="Arial"/>
                <w:sz w:val="20"/>
                <w:szCs w:val="20"/>
              </w:rPr>
              <w:t>eWUŚ</w:t>
            </w:r>
            <w:proofErr w:type="spellEnd"/>
            <w:r w:rsidRPr="002753DA">
              <w:rPr>
                <w:rFonts w:cs="Arial"/>
                <w:sz w:val="20"/>
                <w:szCs w:val="20"/>
              </w:rPr>
              <w:t xml:space="preserve">, w taki </w:t>
            </w:r>
            <w:proofErr w:type="gramStart"/>
            <w:r w:rsidRPr="002753DA">
              <w:rPr>
                <w:rFonts w:cs="Arial"/>
                <w:sz w:val="20"/>
                <w:szCs w:val="20"/>
              </w:rPr>
              <w:t>sposób aby</w:t>
            </w:r>
            <w:proofErr w:type="gramEnd"/>
            <w:r w:rsidRPr="002753DA">
              <w:rPr>
                <w:rFonts w:cs="Arial"/>
                <w:sz w:val="20"/>
                <w:szCs w:val="20"/>
              </w:rPr>
              <w:t xml:space="preserve"> uprawnienia pacjenta sprawdzane były wyłącznie w kontekście właściwego płatnika wskazanego w danych zestawu świadczeń (wizyty, hospitalizacji), a nie wszystkich płatników NFZ zdefiniowanych w systemie.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r w:rsidR="004E3994" w:rsidRPr="002753DA">
        <w:trPr>
          <w:trHeight w:hRule="exact" w:val="325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1"/>
              </w:numPr>
              <w:spacing w:after="0"/>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after="0"/>
              <w:ind w:right="50"/>
              <w:rPr>
                <w:rFonts w:cs="Arial"/>
                <w:sz w:val="20"/>
                <w:szCs w:val="20"/>
              </w:rPr>
            </w:pPr>
            <w:r w:rsidRPr="002753DA">
              <w:rPr>
                <w:rFonts w:cs="Arial"/>
                <w:sz w:val="20"/>
                <w:szCs w:val="20"/>
              </w:rPr>
              <w:t xml:space="preserve">Integracja z EWUŚ: System musi umożliwić powiadamianie użytkownika o przebiegu zbiorczej weryfikacji uprawnień </w:t>
            </w:r>
            <w:proofErr w:type="spellStart"/>
            <w:r w:rsidRPr="002753DA">
              <w:rPr>
                <w:rFonts w:cs="Arial"/>
                <w:sz w:val="20"/>
                <w:szCs w:val="20"/>
              </w:rPr>
              <w:t>eWUŚ</w:t>
            </w:r>
            <w:proofErr w:type="spellEnd"/>
            <w:r w:rsidRPr="002753DA">
              <w:rPr>
                <w:rFonts w:cs="Arial"/>
                <w:sz w:val="20"/>
                <w:szCs w:val="20"/>
              </w:rPr>
              <w:t xml:space="preserve">; Weryfikacja uprawnień w oparciu o harmonogramy obejmująca pacjentów przebywających na oddziale, przebywających na obserwacji na izbie przyjęć, w trakcie wizyt, wypisywanych ze </w:t>
            </w:r>
            <w:proofErr w:type="gramStart"/>
            <w:r w:rsidRPr="002753DA">
              <w:rPr>
                <w:rFonts w:cs="Arial"/>
                <w:sz w:val="20"/>
                <w:szCs w:val="20"/>
              </w:rPr>
              <w:t>szpitala ale</w:t>
            </w:r>
            <w:proofErr w:type="gramEnd"/>
            <w:r w:rsidRPr="002753DA">
              <w:rPr>
                <w:rFonts w:cs="Arial"/>
                <w:sz w:val="20"/>
                <w:szCs w:val="20"/>
              </w:rPr>
              <w:t xml:space="preserve"> o niezautoryzowanym wypisie i nie rozliczonych, dla których zarejestrowano zgon, ale zapis nie został autoryzowany a pobyt rozliczony, którzy złożyli deklaracje; Oznaczanie ikoną statusu weryfikacji pacjenta.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rPr>
                <w:lang w:eastAsia="en-US"/>
              </w:rPr>
            </w:pPr>
            <w:r>
              <w:t>........</w:t>
            </w:r>
          </w:p>
        </w:tc>
      </w:tr>
    </w:tbl>
    <w:p w:rsidR="004E3994" w:rsidRPr="002753DA" w:rsidRDefault="004E3994" w:rsidP="00AA1943">
      <w:pPr>
        <w:ind w:firstLine="0"/>
      </w:pPr>
    </w:p>
    <w:p w:rsidR="004E3994" w:rsidRPr="002753DA" w:rsidRDefault="004E3994">
      <w:pPr>
        <w:suppressAutoHyphens w:val="0"/>
        <w:spacing w:after="0" w:line="240" w:lineRule="auto"/>
        <w:ind w:firstLine="0"/>
        <w:jc w:val="left"/>
      </w:pPr>
      <w:r w:rsidRPr="002753DA">
        <w:br w:type="page"/>
      </w:r>
    </w:p>
    <w:p w:rsidR="004E3994" w:rsidRPr="002753DA" w:rsidRDefault="004E3994" w:rsidP="00AA1943">
      <w:pPr>
        <w:ind w:firstLine="0"/>
      </w:pPr>
    </w:p>
    <w:p w:rsidR="004E3994" w:rsidRPr="002753DA" w:rsidRDefault="004E3994" w:rsidP="00DA7071">
      <w:pPr>
        <w:pStyle w:val="Nagwek2"/>
        <w:numPr>
          <w:ilvl w:val="0"/>
          <w:numId w:val="4"/>
        </w:numPr>
      </w:pPr>
      <w:bookmarkStart w:id="26" w:name="_Toc531254841"/>
      <w:r w:rsidRPr="002753DA">
        <w:t xml:space="preserve">Wymagania dla modułu </w:t>
      </w:r>
      <w:proofErr w:type="spellStart"/>
      <w:r w:rsidRPr="002753DA">
        <w:t>Gruper</w:t>
      </w:r>
      <w:bookmarkEnd w:id="26"/>
      <w:proofErr w:type="spellEnd"/>
    </w:p>
    <w:tbl>
      <w:tblPr>
        <w:tblW w:w="0" w:type="auto"/>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437"/>
        <w:gridCol w:w="5472"/>
        <w:gridCol w:w="1559"/>
        <w:gridCol w:w="1552"/>
      </w:tblGrid>
      <w:tr w:rsidR="004E3994" w:rsidRPr="002753DA">
        <w:trPr>
          <w:trHeight w:hRule="exact" w:val="2432"/>
          <w:tblHeader/>
        </w:trPr>
        <w:tc>
          <w:tcPr>
            <w:tcW w:w="0" w:type="auto"/>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10320">
            <w:pPr>
              <w:pStyle w:val="Tabela1a"/>
              <w:spacing w:before="0" w:after="0"/>
              <w:jc w:val="center"/>
              <w:rPr>
                <w:rFonts w:cs="Arial"/>
                <w:b/>
                <w:bCs/>
                <w:sz w:val="20"/>
                <w:szCs w:val="20"/>
              </w:rPr>
            </w:pPr>
            <w:bookmarkStart w:id="27" w:name="_Hlk511298121"/>
            <w:r w:rsidRPr="002753DA">
              <w:rPr>
                <w:rFonts w:cs="Arial"/>
                <w:b/>
                <w:bCs/>
                <w:sz w:val="20"/>
                <w:szCs w:val="20"/>
              </w:rPr>
              <w:t>Lp.</w:t>
            </w:r>
          </w:p>
        </w:tc>
        <w:tc>
          <w:tcPr>
            <w:tcW w:w="5472" w:type="dxa"/>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210320">
            <w:pPr>
              <w:pStyle w:val="Tabela1"/>
              <w:spacing w:before="0" w:after="0"/>
              <w:ind w:right="50"/>
              <w:jc w:val="center"/>
              <w:rPr>
                <w:rFonts w:cs="Arial"/>
                <w:b/>
                <w:bCs/>
                <w:sz w:val="20"/>
                <w:szCs w:val="20"/>
              </w:rPr>
            </w:pPr>
            <w:r w:rsidRPr="002753DA">
              <w:rPr>
                <w:rFonts w:cs="Arial"/>
                <w:b/>
                <w:bCs/>
                <w:sz w:val="20"/>
                <w:szCs w:val="20"/>
              </w:rPr>
              <w:t>Wymaganie</w:t>
            </w:r>
          </w:p>
        </w:tc>
        <w:tc>
          <w:tcPr>
            <w:tcW w:w="1559"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3A26BE">
            <w:pPr>
              <w:pStyle w:val="Tabela1"/>
              <w:spacing w:before="0" w:after="0"/>
              <w:jc w:val="center"/>
              <w:rPr>
                <w:rFonts w:cs="Arial"/>
                <w:b/>
                <w:bCs/>
                <w:sz w:val="20"/>
                <w:szCs w:val="20"/>
              </w:rPr>
            </w:pPr>
            <w:r w:rsidRPr="002753DA">
              <w:rPr>
                <w:rFonts w:cs="Arial"/>
                <w:b/>
                <w:bCs/>
                <w:sz w:val="16"/>
                <w:szCs w:val="16"/>
                <w:lang w:eastAsia="en-US"/>
              </w:rPr>
              <w:t>Wymaganie obligatoryjne (TAK / NIE)</w:t>
            </w:r>
          </w:p>
        </w:tc>
        <w:tc>
          <w:tcPr>
            <w:tcW w:w="1552"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3A26BE">
            <w:pPr>
              <w:pStyle w:val="Tabela1"/>
              <w:spacing w:before="0" w:after="0"/>
              <w:jc w:val="center"/>
              <w:rPr>
                <w:rFonts w:cs="Arial"/>
                <w:b/>
                <w:bCs/>
                <w:sz w:val="20"/>
                <w:szCs w:val="20"/>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rPr>
          <w:trHeight w:hRule="exact" w:val="756"/>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2"/>
              </w:numPr>
              <w:tabs>
                <w:tab w:val="left" w:pos="244"/>
              </w:tabs>
              <w:spacing w:before="0" w:after="0"/>
              <w:ind w:left="0" w:firstLine="0"/>
              <w:jc w:val="center"/>
              <w:rPr>
                <w:rFonts w:cs="Arial"/>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left="142" w:right="50"/>
              <w:rPr>
                <w:rFonts w:cs="Arial"/>
                <w:sz w:val="20"/>
                <w:szCs w:val="20"/>
              </w:rPr>
            </w:pPr>
            <w:r w:rsidRPr="002753DA">
              <w:rPr>
                <w:rFonts w:cs="Arial"/>
                <w:sz w:val="20"/>
                <w:szCs w:val="20"/>
              </w:rPr>
              <w:t>Moduł wyznacza JGP zgodnie z charakterystyką i algorytmem określonym przez NFZ na dany okres rozliczeniowy.</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89"/>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2"/>
              </w:numPr>
              <w:tabs>
                <w:tab w:val="left" w:pos="244"/>
              </w:tabs>
              <w:spacing w:before="0" w:after="0"/>
              <w:ind w:left="0" w:firstLine="0"/>
              <w:jc w:val="center"/>
              <w:rPr>
                <w:rFonts w:cs="Arial"/>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left="142" w:right="50"/>
              <w:rPr>
                <w:rFonts w:cs="Arial"/>
                <w:sz w:val="20"/>
                <w:szCs w:val="20"/>
              </w:rPr>
            </w:pPr>
            <w:r w:rsidRPr="002753DA">
              <w:rPr>
                <w:rFonts w:cs="Arial"/>
                <w:sz w:val="20"/>
                <w:szCs w:val="20"/>
              </w:rPr>
              <w:t xml:space="preserve">Moduł zapewnia obsługę wyznaczania JGP dla danych z zakończonych okresów rozliczeniowych zgodnie </w:t>
            </w:r>
            <w:r w:rsidRPr="002753DA">
              <w:rPr>
                <w:rFonts w:cs="Arial"/>
                <w:sz w:val="20"/>
                <w:szCs w:val="20"/>
              </w:rPr>
              <w:br/>
              <w:t>z obowiązującą wtedy charakterystyką i algorytmem.</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80"/>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2"/>
              </w:numPr>
              <w:tabs>
                <w:tab w:val="left" w:pos="244"/>
              </w:tabs>
              <w:spacing w:before="0" w:after="0"/>
              <w:ind w:left="0" w:firstLine="0"/>
              <w:jc w:val="center"/>
              <w:rPr>
                <w:rFonts w:cs="Arial"/>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left="142" w:right="50"/>
              <w:rPr>
                <w:rFonts w:cs="Arial"/>
                <w:sz w:val="20"/>
                <w:szCs w:val="20"/>
              </w:rPr>
            </w:pPr>
            <w:r w:rsidRPr="002753DA">
              <w:rPr>
                <w:rFonts w:cs="Arial"/>
                <w:sz w:val="20"/>
                <w:szCs w:val="20"/>
              </w:rPr>
              <w:t xml:space="preserve">Moduł automatycznie pobiera z Ruchu Chorych wszystkie dane niezbędne do wyznaczenia </w:t>
            </w:r>
            <w:proofErr w:type="gramStart"/>
            <w:r w:rsidRPr="002753DA">
              <w:rPr>
                <w:rFonts w:cs="Arial"/>
                <w:sz w:val="20"/>
                <w:szCs w:val="20"/>
              </w:rPr>
              <w:t>JGP .</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30"/>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2"/>
              </w:numPr>
              <w:tabs>
                <w:tab w:val="left" w:pos="244"/>
              </w:tabs>
              <w:spacing w:before="0" w:after="0"/>
              <w:ind w:left="0" w:firstLine="0"/>
              <w:jc w:val="center"/>
              <w:rPr>
                <w:rFonts w:cs="Arial"/>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left="142" w:right="50"/>
              <w:rPr>
                <w:rFonts w:cs="Arial"/>
                <w:sz w:val="20"/>
                <w:szCs w:val="20"/>
              </w:rPr>
            </w:pPr>
            <w:r w:rsidRPr="002753DA">
              <w:rPr>
                <w:rFonts w:cs="Arial"/>
                <w:sz w:val="20"/>
                <w:szCs w:val="20"/>
              </w:rPr>
              <w:t xml:space="preserve">Moduł wyznacza wszystkie możliwe </w:t>
            </w:r>
            <w:proofErr w:type="gramStart"/>
            <w:r w:rsidRPr="002753DA">
              <w:rPr>
                <w:rFonts w:cs="Arial"/>
                <w:sz w:val="20"/>
                <w:szCs w:val="20"/>
              </w:rPr>
              <w:t>grupy do jakich</w:t>
            </w:r>
            <w:proofErr w:type="gramEnd"/>
            <w:r w:rsidRPr="002753DA">
              <w:rPr>
                <w:rFonts w:cs="Arial"/>
                <w:sz w:val="20"/>
                <w:szCs w:val="20"/>
              </w:rPr>
              <w:t xml:space="preserve"> może zostać zakwalifikowana hospitalizacja zgodnie z zawartą umową z NFZ.</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r>
      <w:tr w:rsidR="004E3994" w:rsidRPr="002753DA">
        <w:trPr>
          <w:trHeight w:hRule="exact" w:val="830"/>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2"/>
              </w:numPr>
              <w:tabs>
                <w:tab w:val="left" w:pos="244"/>
              </w:tabs>
              <w:spacing w:before="0" w:after="0"/>
              <w:ind w:left="0" w:firstLine="0"/>
              <w:jc w:val="center"/>
              <w:rPr>
                <w:rFonts w:cs="Arial"/>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left="142" w:right="50"/>
              <w:rPr>
                <w:rFonts w:cs="Arial"/>
                <w:sz w:val="20"/>
                <w:szCs w:val="20"/>
              </w:rPr>
            </w:pPr>
            <w:r w:rsidRPr="002753DA">
              <w:rPr>
                <w:rFonts w:cs="Arial"/>
                <w:sz w:val="20"/>
                <w:szCs w:val="20"/>
              </w:rPr>
              <w:t xml:space="preserve">Moduł wyznacza wszystkie możliwe </w:t>
            </w:r>
            <w:proofErr w:type="gramStart"/>
            <w:r w:rsidRPr="002753DA">
              <w:rPr>
                <w:rFonts w:cs="Arial"/>
                <w:sz w:val="20"/>
                <w:szCs w:val="20"/>
              </w:rPr>
              <w:t>grupy do jakich</w:t>
            </w:r>
            <w:proofErr w:type="gramEnd"/>
            <w:r w:rsidRPr="002753DA">
              <w:rPr>
                <w:rFonts w:cs="Arial"/>
                <w:sz w:val="20"/>
                <w:szCs w:val="20"/>
              </w:rPr>
              <w:t xml:space="preserve"> może zostać zakwalifikowana porada zgodnie z zawartą umową z NFZ.</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bookmarkStart w:id="28" w:name="OLE_LINK3"/>
            <w:bookmarkStart w:id="29" w:name="OLE_LINK4"/>
            <w:r w:rsidRPr="002753DA">
              <w:t>TAK</w:t>
            </w:r>
            <w:bookmarkEnd w:id="28"/>
            <w:bookmarkEnd w:id="29"/>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812"/>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dla każdej wyznaczonej grupy wylicza wartości punktowe niezbędne do sprawozdawczości (taryfa podstawowa, dodatkowa, całkowita).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r>
      <w:tr w:rsidR="004E3994" w:rsidRPr="002753DA">
        <w:trPr>
          <w:trHeight w:hRule="exact" w:val="1336"/>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Dla każdej wyznaczonej grupy moduł weryfikuje i jawnie prezentuje, czy grupa jest zakontraktowana z danym płatnikiem, w danej jednostce organizacyjnej, w okresie wypisu pacjenta ze szpitala oraz dla odpowiedniego trybu hospitalizacji.</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t>........</w:t>
            </w:r>
          </w:p>
        </w:tc>
      </w:tr>
      <w:tr w:rsidR="004E3994" w:rsidRPr="002753DA">
        <w:trPr>
          <w:trHeight w:hRule="exact" w:val="999"/>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automatyczne podpowiada grupę do rozliczenia kierując się kryterium optymalizacji przychodu za wykonanie określonego rodzaju świadczenia i spełnienia warunku, że znajduje się w umowie.</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t>........</w:t>
            </w:r>
          </w:p>
        </w:tc>
      </w:tr>
      <w:tr w:rsidR="004E3994" w:rsidRPr="002753DA">
        <w:trPr>
          <w:trHeight w:hRule="exact" w:val="763"/>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umożliwia zawężenie przeglądania JGP do zakontraktowanych z danym płatnikiem, w danej jednostce organizacyjnej.</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t>........</w:t>
            </w:r>
          </w:p>
        </w:tc>
      </w:tr>
      <w:tr w:rsidR="004E3994" w:rsidRPr="002753DA">
        <w:trPr>
          <w:trHeight w:hRule="exact" w:val="990"/>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 xml:space="preserve">Moduł automatycznie wyznacza także inne potencjalne grupy w przypadku alternatywnej </w:t>
            </w:r>
            <w:proofErr w:type="gramStart"/>
            <w:r w:rsidRPr="002753DA">
              <w:rPr>
                <w:rFonts w:cs="Arial"/>
                <w:sz w:val="20"/>
                <w:szCs w:val="20"/>
              </w:rPr>
              <w:t xml:space="preserve">kwalifikacji  / </w:t>
            </w:r>
            <w:proofErr w:type="spellStart"/>
            <w:r w:rsidRPr="002753DA">
              <w:rPr>
                <w:rFonts w:cs="Arial"/>
                <w:sz w:val="20"/>
                <w:szCs w:val="20"/>
              </w:rPr>
              <w:t>okodowania</w:t>
            </w:r>
            <w:proofErr w:type="spellEnd"/>
            <w:proofErr w:type="gramEnd"/>
            <w:r w:rsidRPr="002753DA">
              <w:rPr>
                <w:rFonts w:cs="Arial"/>
                <w:sz w:val="20"/>
                <w:szCs w:val="20"/>
              </w:rPr>
              <w:t xml:space="preserve"> świadczenia z jawnym oznaczeniem grupy najbardziej intratnej.</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t>........</w:t>
            </w:r>
          </w:p>
        </w:tc>
      </w:tr>
      <w:tr w:rsidR="004E3994" w:rsidRPr="002753DA">
        <w:trPr>
          <w:trHeight w:hRule="exact" w:val="648"/>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wskazuje dokładnie przyczyny braku możliwości zakwalifikowania świadczenia do bardziej intratnej grupy.</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t>........</w:t>
            </w:r>
          </w:p>
        </w:tc>
      </w:tr>
      <w:tr w:rsidR="004E3994" w:rsidRPr="002753DA">
        <w:trPr>
          <w:trHeight w:hRule="exact" w:val="572"/>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automatycznie porządkuje (sortuje) wyznaczone i potencjalne grupy wg kryterium łącznej wartości punktów.</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t>........</w:t>
            </w:r>
          </w:p>
        </w:tc>
      </w:tr>
      <w:tr w:rsidR="004E3994" w:rsidRPr="002753DA">
        <w:trPr>
          <w:trHeight w:hRule="exact" w:val="560"/>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umożliwia przypisanie na podstawie wyznaczonej JGP produktu jednostkowego do rozliczenia w NFZ.</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t>........</w:t>
            </w:r>
          </w:p>
        </w:tc>
      </w:tr>
      <w:tr w:rsidR="004E3994" w:rsidRPr="002753DA">
        <w:trPr>
          <w:trHeight w:hRule="exact" w:val="1099"/>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po przypisaniu produktu do rozliczenia blokuje możliwość wszystkich modyfikacji danych, które mają wpływ na wyznaczanie grupy (w tym: data wypisu, rozpoznania, procedury, tryb i charakterystyka).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t>........</w:t>
            </w:r>
          </w:p>
        </w:tc>
      </w:tr>
      <w:tr w:rsidR="004E3994" w:rsidRPr="002753DA">
        <w:trPr>
          <w:trHeight w:hRule="exact" w:val="993"/>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pozwala na przeglądanie stanu wyznaczenia grup JGP dla wszystkich hospitalizacji, przy czym listę można także zawęzić do hospitalizacji wykonanych tylko na danym oddziale.</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r>
      <w:tr w:rsidR="004E3994" w:rsidRPr="002753DA">
        <w:trPr>
          <w:trHeight w:hRule="exact" w:val="843"/>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pozwala na automatyczne wyznaczenie grup JGP dla wszystkich hospitalizacji, przy czym listę można zawęzić do hospitalizacji na danym oddziale.</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r>
      <w:tr w:rsidR="004E3994" w:rsidRPr="002753DA">
        <w:trPr>
          <w:trHeight w:hRule="exact" w:val="2043"/>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2"/>
              </w:numPr>
              <w:tabs>
                <w:tab w:val="left" w:pos="244"/>
              </w:tabs>
              <w:suppressAutoHyphens w:val="0"/>
              <w:spacing w:after="0" w:line="240" w:lineRule="auto"/>
              <w:ind w:left="0" w:firstLine="0"/>
              <w:jc w:val="center"/>
              <w:rPr>
                <w:rFonts w:cs="Arial"/>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right="50"/>
              <w:rPr>
                <w:rFonts w:cs="Arial"/>
                <w:sz w:val="20"/>
                <w:szCs w:val="20"/>
              </w:rPr>
            </w:pPr>
            <w:r w:rsidRPr="002753DA">
              <w:rPr>
                <w:rFonts w:cs="Arial"/>
                <w:sz w:val="20"/>
                <w:szCs w:val="20"/>
              </w:rPr>
              <w:t>Moduł pozwala na automatyczne przypisanie produktów jednostkowych na podstawie jednoznacznie wyznaczonych grup JGP dla wszystkich hospitalizacji, przy czym listę można zawęzić do hospitalizacji na danym oddziale.</w:t>
            </w:r>
          </w:p>
          <w:p w:rsidR="004E3994" w:rsidRPr="002753DA" w:rsidRDefault="004E3994" w:rsidP="00AA1943">
            <w:pPr>
              <w:pStyle w:val="Tabela1"/>
              <w:spacing w:before="0" w:after="0"/>
              <w:ind w:right="50"/>
              <w:rPr>
                <w:rFonts w:cs="Arial"/>
                <w:b/>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pacing w:after="0"/>
              <w:jc w:val="center"/>
            </w:pPr>
            <w:r w:rsidRPr="002753DA">
              <w:t>TAK</w:t>
            </w:r>
          </w:p>
        </w:tc>
      </w:tr>
      <w:tr w:rsidR="004E3994" w:rsidRPr="002753DA">
        <w:trPr>
          <w:trHeight w:hRule="exact" w:val="852"/>
        </w:trPr>
        <w:tc>
          <w:tcPr>
            <w:tcW w:w="5909" w:type="dxa"/>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A1943">
            <w:pPr>
              <w:pStyle w:val="Tabela1"/>
              <w:spacing w:before="0" w:after="0"/>
              <w:ind w:left="142" w:right="50"/>
              <w:rPr>
                <w:rFonts w:cs="Arial"/>
                <w:b/>
                <w:bCs/>
                <w:sz w:val="20"/>
                <w:szCs w:val="20"/>
              </w:rPr>
            </w:pPr>
            <w:r w:rsidRPr="002753DA">
              <w:rPr>
                <w:rFonts w:cs="Arial"/>
                <w:b/>
                <w:bCs/>
                <w:sz w:val="20"/>
                <w:szCs w:val="20"/>
              </w:rPr>
              <w:t>Moduł pozwala na przeglądanie stanu wyznaczenia grup JGP z zastosowaniem filtrów, które ograniczają prezentowaną listę hospitalizacji do:</w:t>
            </w:r>
          </w:p>
        </w:tc>
        <w:tc>
          <w:tcPr>
            <w:tcW w:w="1559"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c>
          <w:tcPr>
            <w:tcW w:w="1552"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3A26BE">
            <w:pPr>
              <w:shd w:val="clear" w:color="auto" w:fill="FFFFFF"/>
              <w:spacing w:after="0"/>
              <w:jc w:val="center"/>
            </w:pPr>
          </w:p>
        </w:tc>
      </w:tr>
      <w:tr w:rsidR="004E3994" w:rsidRPr="002753DA">
        <w:trPr>
          <w:trHeight w:hRule="exact" w:val="360"/>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2"/>
              </w:numPr>
              <w:spacing w:before="0" w:after="0"/>
              <w:ind w:left="0" w:firstLine="0"/>
              <w:jc w:val="center"/>
              <w:rPr>
                <w:rFonts w:cs="Arial"/>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ind w:right="50"/>
              <w:rPr>
                <w:rFonts w:cs="Arial"/>
                <w:sz w:val="20"/>
                <w:szCs w:val="20"/>
              </w:rPr>
            </w:pPr>
            <w:proofErr w:type="gramStart"/>
            <w:r w:rsidRPr="002753DA">
              <w:rPr>
                <w:rFonts w:cs="Arial"/>
                <w:sz w:val="20"/>
                <w:szCs w:val="20"/>
              </w:rPr>
              <w:t>w</w:t>
            </w:r>
            <w:proofErr w:type="gramEnd"/>
            <w:r w:rsidRPr="002753DA">
              <w:rPr>
                <w:rFonts w:cs="Arial"/>
                <w:sz w:val="20"/>
                <w:szCs w:val="20"/>
              </w:rPr>
              <w:t xml:space="preserve"> ogóle nie posiadających przypisanego JGP,</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64"/>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2"/>
              </w:numPr>
              <w:spacing w:before="0" w:after="0"/>
              <w:ind w:left="0" w:firstLine="0"/>
              <w:jc w:val="center"/>
              <w:rPr>
                <w:rFonts w:cs="Arial"/>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ind w:right="50"/>
              <w:rPr>
                <w:rFonts w:cs="Arial"/>
                <w:sz w:val="20"/>
                <w:szCs w:val="20"/>
              </w:rPr>
            </w:pPr>
            <w:proofErr w:type="gramStart"/>
            <w:r w:rsidRPr="002753DA">
              <w:rPr>
                <w:rFonts w:cs="Arial"/>
                <w:sz w:val="20"/>
                <w:szCs w:val="20"/>
              </w:rPr>
              <w:t>nie</w:t>
            </w:r>
            <w:proofErr w:type="gramEnd"/>
            <w:r w:rsidRPr="002753DA">
              <w:rPr>
                <w:rFonts w:cs="Arial"/>
                <w:sz w:val="20"/>
                <w:szCs w:val="20"/>
              </w:rPr>
              <w:t xml:space="preserve"> posiadających przypisanego JGP umożliwiającego rozliczenie.</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tr w:rsidR="004E3994" w:rsidRPr="002753DA">
        <w:trPr>
          <w:trHeight w:hRule="exact" w:val="564"/>
        </w:trPr>
        <w:tc>
          <w:tcPr>
            <w:tcW w:w="0" w:type="auto"/>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2"/>
              </w:numPr>
              <w:spacing w:before="0" w:after="0"/>
              <w:ind w:left="0" w:firstLine="0"/>
              <w:jc w:val="center"/>
              <w:rPr>
                <w:rFonts w:cs="Arial"/>
                <w:sz w:val="20"/>
                <w:szCs w:val="20"/>
              </w:rPr>
            </w:pPr>
          </w:p>
        </w:tc>
        <w:tc>
          <w:tcPr>
            <w:tcW w:w="547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ind w:right="50"/>
              <w:rPr>
                <w:rFonts w:cs="Arial"/>
                <w:sz w:val="20"/>
                <w:szCs w:val="20"/>
              </w:rPr>
            </w:pPr>
            <w:proofErr w:type="gramStart"/>
            <w:r w:rsidRPr="002753DA">
              <w:rPr>
                <w:rFonts w:cs="Arial"/>
                <w:sz w:val="20"/>
                <w:szCs w:val="20"/>
              </w:rPr>
              <w:t>błędnie</w:t>
            </w:r>
            <w:proofErr w:type="gramEnd"/>
            <w:r w:rsidRPr="002753DA">
              <w:rPr>
                <w:rFonts w:cs="Arial"/>
                <w:sz w:val="20"/>
                <w:szCs w:val="20"/>
              </w:rPr>
              <w:t xml:space="preserve"> przypisanej JGP (nieoptymalnej)</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3A26BE">
            <w:pPr>
              <w:shd w:val="clear" w:color="auto" w:fill="FFFFFF"/>
              <w:spacing w:after="0"/>
              <w:jc w:val="center"/>
            </w:pPr>
            <w:r>
              <w:t>........</w:t>
            </w:r>
          </w:p>
        </w:tc>
      </w:tr>
      <w:bookmarkEnd w:id="27"/>
    </w:tbl>
    <w:p w:rsidR="004E3994" w:rsidRPr="002753DA" w:rsidRDefault="004E3994" w:rsidP="00AA1943">
      <w:pPr>
        <w:ind w:firstLine="0"/>
      </w:pPr>
    </w:p>
    <w:p w:rsidR="004E3994" w:rsidRPr="002753DA" w:rsidRDefault="004E3994" w:rsidP="00DA7071">
      <w:pPr>
        <w:pStyle w:val="Nagwek2"/>
        <w:numPr>
          <w:ilvl w:val="0"/>
          <w:numId w:val="4"/>
        </w:numPr>
      </w:pPr>
      <w:bookmarkStart w:id="30" w:name="_Toc531254842"/>
      <w:r w:rsidRPr="002753DA">
        <w:t>Wymagania dla modułu Optymalizator JGP</w:t>
      </w:r>
      <w:bookmarkEnd w:id="30"/>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5111"/>
        <w:gridCol w:w="1679"/>
        <w:gridCol w:w="1679"/>
      </w:tblGrid>
      <w:tr w:rsidR="004E3994" w:rsidRPr="002753DA">
        <w:trPr>
          <w:trHeight w:val="2335"/>
        </w:trPr>
        <w:tc>
          <w:tcPr>
            <w:tcW w:w="440" w:type="pct"/>
            <w:shd w:val="clear" w:color="auto" w:fill="E7E6E6"/>
            <w:vAlign w:val="center"/>
          </w:tcPr>
          <w:p w:rsidR="004E3994" w:rsidRPr="002753DA" w:rsidRDefault="004E3994" w:rsidP="00210320">
            <w:pPr>
              <w:pStyle w:val="Tabela1a"/>
              <w:spacing w:before="0" w:after="0" w:line="276" w:lineRule="auto"/>
              <w:ind w:left="386" w:hanging="284"/>
              <w:jc w:val="center"/>
              <w:rPr>
                <w:rFonts w:cs="Arial"/>
                <w:b/>
                <w:bCs/>
                <w:sz w:val="20"/>
                <w:szCs w:val="20"/>
                <w:lang w:eastAsia="en-US"/>
              </w:rPr>
            </w:pPr>
            <w:bookmarkStart w:id="31" w:name="_Hlk511299324"/>
            <w:r w:rsidRPr="002753DA">
              <w:rPr>
                <w:rFonts w:cs="Arial"/>
                <w:b/>
                <w:bCs/>
                <w:sz w:val="20"/>
                <w:szCs w:val="20"/>
                <w:lang w:eastAsia="en-US"/>
              </w:rPr>
              <w:t>Lp.</w:t>
            </w:r>
          </w:p>
        </w:tc>
        <w:tc>
          <w:tcPr>
            <w:tcW w:w="2752" w:type="pct"/>
            <w:shd w:val="clear" w:color="auto" w:fill="E7E6E6"/>
            <w:vAlign w:val="center"/>
          </w:tcPr>
          <w:p w:rsidR="004E3994" w:rsidRPr="002753DA" w:rsidRDefault="004E3994" w:rsidP="00210320">
            <w:pPr>
              <w:pStyle w:val="Tabela1"/>
              <w:spacing w:before="0" w:after="0" w:line="276" w:lineRule="auto"/>
              <w:ind w:right="50"/>
              <w:jc w:val="center"/>
              <w:rPr>
                <w:rFonts w:cs="Arial"/>
                <w:b/>
                <w:bCs/>
                <w:sz w:val="20"/>
                <w:szCs w:val="20"/>
                <w:lang w:eastAsia="en-US"/>
              </w:rPr>
            </w:pPr>
            <w:r w:rsidRPr="002753DA">
              <w:rPr>
                <w:rFonts w:cs="Arial"/>
                <w:b/>
                <w:bCs/>
                <w:sz w:val="20"/>
                <w:szCs w:val="20"/>
                <w:lang w:eastAsia="en-US"/>
              </w:rPr>
              <w:t>Wymaganie</w:t>
            </w:r>
          </w:p>
        </w:tc>
        <w:tc>
          <w:tcPr>
            <w:tcW w:w="904" w:type="pct"/>
            <w:shd w:val="clear" w:color="auto" w:fill="E7E6E6"/>
            <w:textDirection w:val="btLr"/>
            <w:vAlign w:val="center"/>
          </w:tcPr>
          <w:p w:rsidR="004E3994" w:rsidRPr="002753DA" w:rsidRDefault="004E3994" w:rsidP="00F0629B">
            <w:pPr>
              <w:pStyle w:val="Tabela1"/>
              <w:spacing w:before="0" w:after="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904" w:type="pct"/>
            <w:shd w:val="clear" w:color="auto" w:fill="E7E6E6"/>
            <w:textDirection w:val="btLr"/>
            <w:vAlign w:val="center"/>
          </w:tcPr>
          <w:p w:rsidR="004E3994" w:rsidRPr="002753DA" w:rsidRDefault="004E3994" w:rsidP="00F0629B">
            <w:pPr>
              <w:pStyle w:val="Tabela1"/>
              <w:spacing w:before="0" w:after="0" w:line="276" w:lineRule="auto"/>
              <w:jc w:val="center"/>
              <w:rPr>
                <w:rFonts w:cs="Arial"/>
                <w:b/>
                <w:bCs/>
                <w:sz w:val="20"/>
                <w:szCs w:val="20"/>
                <w:lang w:eastAsia="en-US"/>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Symulator dostępny w systemie</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F0629B">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Wstępne zasilenie symulatora danymi z wybranej hospitalizacji</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F0629B">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Możliwość sprawnej modyfikacji danych w symulatorze i obserwacja wpływu zmian na wyznaczane JGP</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F0629B">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Modyfikacja danych pacjenta (wiek, płeć), </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F0629B">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Modyfikacja danych hospitalizacji (data przyjęcia, data wypisu, tryb przyjęcia, tryb wypisu, tryb i charakter hospitalizacji, </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Dodanie lub usuniecie pobytu </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Modyfikacja danych pobytu (data przyjęcia, data wypisu, cz. VIII kodu resortowego komórki, kod świadczenia, rozpoznanie zasadnicze, rozpoznania współistniejące, procedury medyczne (daty wykonania))</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Wyróżnianie danych hospitalizacji nieistotnych z punktu widzenia wyznaczenia JGP</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Możliwość określenia wersji </w:t>
            </w:r>
            <w:proofErr w:type="spellStart"/>
            <w:r w:rsidRPr="002753DA">
              <w:t>grupera</w:t>
            </w:r>
            <w:proofErr w:type="spellEnd"/>
            <w:r w:rsidRPr="002753DA">
              <w:t xml:space="preserve"> za </w:t>
            </w:r>
            <w:proofErr w:type="gramStart"/>
            <w:r w:rsidRPr="002753DA">
              <w:t>pomocą którego</w:t>
            </w:r>
            <w:proofErr w:type="gramEnd"/>
            <w:r w:rsidRPr="002753DA">
              <w:t xml:space="preserve"> wyznaczone zostaną JGP</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Wersja </w:t>
            </w:r>
            <w:proofErr w:type="spellStart"/>
            <w:r w:rsidRPr="002753DA">
              <w:t>grupera</w:t>
            </w:r>
            <w:proofErr w:type="spellEnd"/>
            <w:r w:rsidRPr="002753DA">
              <w:t xml:space="preserve"> wynikająca z daty zakończenia hospitalizacji, </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3192" w:type="pct"/>
            <w:gridSpan w:val="2"/>
            <w:vAlign w:val="center"/>
          </w:tcPr>
          <w:p w:rsidR="004E3994" w:rsidRPr="002753DA" w:rsidRDefault="004E3994" w:rsidP="00CF6518">
            <w:pPr>
              <w:spacing w:after="0"/>
              <w:ind w:left="113" w:firstLine="0"/>
              <w:jc w:val="left"/>
              <w:rPr>
                <w:b/>
                <w:bCs/>
              </w:rPr>
            </w:pPr>
            <w:r w:rsidRPr="002753DA">
              <w:rPr>
                <w:b/>
                <w:bCs/>
              </w:rPr>
              <w:lastRenderedPageBreak/>
              <w:t>Wskazywanie JGP z podziałem na:</w:t>
            </w:r>
          </w:p>
        </w:tc>
        <w:tc>
          <w:tcPr>
            <w:tcW w:w="904" w:type="pct"/>
            <w:tcBorders>
              <w:tl2br w:val="single" w:sz="4" w:space="0" w:color="auto"/>
              <w:tr2bl w:val="single" w:sz="4" w:space="0" w:color="auto"/>
            </w:tcBorders>
            <w:vAlign w:val="center"/>
          </w:tcPr>
          <w:p w:rsidR="004E3994" w:rsidRPr="002753DA" w:rsidRDefault="004E3994" w:rsidP="00F0629B">
            <w:pPr>
              <w:spacing w:after="0"/>
              <w:ind w:left="113" w:firstLine="0"/>
              <w:jc w:val="center"/>
            </w:pPr>
          </w:p>
        </w:tc>
        <w:tc>
          <w:tcPr>
            <w:tcW w:w="904" w:type="pct"/>
            <w:tcBorders>
              <w:tl2br w:val="single" w:sz="4" w:space="0" w:color="auto"/>
              <w:tr2bl w:val="single" w:sz="4" w:space="0" w:color="auto"/>
            </w:tcBorders>
            <w:vAlign w:val="center"/>
          </w:tcPr>
          <w:p w:rsidR="004E3994" w:rsidRPr="002753DA" w:rsidRDefault="004E3994" w:rsidP="00F0629B">
            <w:pPr>
              <w:spacing w:after="0"/>
              <w:ind w:left="113" w:firstLine="0"/>
              <w:jc w:val="center"/>
            </w:pP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 - JGP, dla której hospitalizacja spełnia warunki wyboru, </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 - JGP, dla których hospitalizacja nie spełnia warunków, </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 - JGP, które istnieją w planie umowy świadczeniodawcy, </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W przypadku wskazania </w:t>
            </w:r>
            <w:proofErr w:type="gramStart"/>
            <w:r w:rsidRPr="002753DA">
              <w:t>JGP do których</w:t>
            </w:r>
            <w:proofErr w:type="gramEnd"/>
            <w:r w:rsidRPr="002753DA">
              <w:t xml:space="preserve"> pacjent mógłby zostać zakwalifikowany jednak nie zostały spełnione wszystkie warunki - wskazanie tych warunków</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Możliwość przeglądu podstawowych informacji o wybranej JGP</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Wartości taryf dla poszczególnych trybów hospitalizacji, </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4E3994" w:rsidP="00AB4201">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Parametry związane z mechanizmem osobodni (liczba dni finansowana grupą, taryfa dla hospitalizacji trwających &lt; 2 dni, wartość punktowa osobodnia ponad ryczałt finansowany grupą),</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CC1233" w:rsidP="00F0629B">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Parametry JGP (warunki, które musi spełniać hospitalizacja), </w:t>
            </w:r>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CC1233" w:rsidP="00F0629B">
            <w:pPr>
              <w:spacing w:after="0"/>
              <w:ind w:left="113" w:firstLine="0"/>
              <w:jc w:val="center"/>
            </w:pPr>
            <w:r>
              <w:t>……</w:t>
            </w:r>
          </w:p>
        </w:tc>
      </w:tr>
      <w:tr w:rsidR="004E3994" w:rsidRPr="002753DA">
        <w:tc>
          <w:tcPr>
            <w:tcW w:w="440" w:type="pct"/>
            <w:vAlign w:val="center"/>
          </w:tcPr>
          <w:p w:rsidR="004E3994" w:rsidRPr="00EB27BD" w:rsidRDefault="004E3994" w:rsidP="00DA7071">
            <w:pPr>
              <w:pStyle w:val="ListParagraphZnak"/>
              <w:numPr>
                <w:ilvl w:val="0"/>
                <w:numId w:val="23"/>
              </w:numPr>
              <w:suppressAutoHyphens w:val="0"/>
              <w:spacing w:after="0"/>
              <w:jc w:val="center"/>
              <w:rPr>
                <w:rFonts w:ascii="Arial" w:hAnsi="Arial" w:cs="Arial"/>
                <w:sz w:val="20"/>
                <w:szCs w:val="20"/>
              </w:rPr>
            </w:pPr>
          </w:p>
        </w:tc>
        <w:tc>
          <w:tcPr>
            <w:tcW w:w="2752" w:type="pct"/>
            <w:vAlign w:val="center"/>
          </w:tcPr>
          <w:p w:rsidR="004E3994" w:rsidRPr="002753DA" w:rsidRDefault="004E3994" w:rsidP="00CF6518">
            <w:pPr>
              <w:spacing w:after="0"/>
              <w:ind w:left="113" w:firstLine="0"/>
              <w:jc w:val="left"/>
            </w:pPr>
            <w:r w:rsidRPr="002753DA">
              <w:t xml:space="preserve">Wykorzystanie planu umowy dla JGP w przypadku, gdy JGP istnieje w </w:t>
            </w:r>
            <w:proofErr w:type="gramStart"/>
            <w:r w:rsidRPr="002753DA">
              <w:t xml:space="preserve">umowie , </w:t>
            </w:r>
            <w:proofErr w:type="gramEnd"/>
          </w:p>
        </w:tc>
        <w:tc>
          <w:tcPr>
            <w:tcW w:w="904" w:type="pct"/>
            <w:vAlign w:val="center"/>
          </w:tcPr>
          <w:p w:rsidR="004E3994" w:rsidRPr="002753DA" w:rsidRDefault="004E3994" w:rsidP="00F0629B">
            <w:pPr>
              <w:spacing w:after="0"/>
              <w:ind w:left="113" w:firstLine="0"/>
              <w:jc w:val="center"/>
            </w:pPr>
            <w:r w:rsidRPr="002753DA">
              <w:t>TAK</w:t>
            </w:r>
          </w:p>
        </w:tc>
        <w:tc>
          <w:tcPr>
            <w:tcW w:w="904" w:type="pct"/>
            <w:vAlign w:val="center"/>
          </w:tcPr>
          <w:p w:rsidR="004E3994" w:rsidRPr="002753DA" w:rsidRDefault="00CC1233" w:rsidP="00F0629B">
            <w:pPr>
              <w:spacing w:after="0"/>
              <w:ind w:left="113" w:firstLine="0"/>
              <w:jc w:val="center"/>
            </w:pPr>
            <w:r>
              <w:t>…….</w:t>
            </w:r>
          </w:p>
        </w:tc>
      </w:tr>
      <w:bookmarkEnd w:id="31"/>
    </w:tbl>
    <w:p w:rsidR="004E3994" w:rsidRPr="002753DA" w:rsidRDefault="004E3994" w:rsidP="008C6BE6">
      <w:pPr>
        <w:ind w:firstLine="0"/>
      </w:pPr>
    </w:p>
    <w:p w:rsidR="004E3994" w:rsidRPr="002753DA" w:rsidRDefault="004E3994">
      <w:pPr>
        <w:suppressAutoHyphens w:val="0"/>
        <w:spacing w:after="0" w:line="240" w:lineRule="auto"/>
        <w:ind w:firstLine="0"/>
        <w:jc w:val="left"/>
      </w:pPr>
      <w:r w:rsidRPr="002753DA">
        <w:br w:type="page"/>
      </w:r>
    </w:p>
    <w:p w:rsidR="004E3994" w:rsidRPr="002753DA" w:rsidRDefault="004E3994" w:rsidP="008C6BE6">
      <w:pPr>
        <w:ind w:firstLine="0"/>
      </w:pPr>
    </w:p>
    <w:p w:rsidR="004E3994" w:rsidRPr="002753DA" w:rsidRDefault="004E3994" w:rsidP="00DA7071">
      <w:pPr>
        <w:pStyle w:val="Nagwek2"/>
        <w:numPr>
          <w:ilvl w:val="0"/>
          <w:numId w:val="4"/>
        </w:numPr>
      </w:pPr>
      <w:bookmarkStart w:id="32" w:name="_Toc531254843"/>
      <w:r w:rsidRPr="002753DA">
        <w:t>Wymagania dla modułu Weryfikacji świadczeniobiorców szpitalnych i ambulatoryjnych</w:t>
      </w:r>
      <w:bookmarkEnd w:id="32"/>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
        <w:gridCol w:w="5319"/>
        <w:gridCol w:w="1658"/>
        <w:gridCol w:w="1493"/>
      </w:tblGrid>
      <w:tr w:rsidR="004E3994" w:rsidRPr="002753DA">
        <w:trPr>
          <w:trHeight w:val="2223"/>
        </w:trPr>
        <w:tc>
          <w:tcPr>
            <w:tcW w:w="439" w:type="pct"/>
            <w:shd w:val="clear" w:color="auto" w:fill="E7E6E6"/>
            <w:vAlign w:val="center"/>
          </w:tcPr>
          <w:p w:rsidR="004E3994" w:rsidRPr="002753DA" w:rsidRDefault="004E3994" w:rsidP="00B168DC">
            <w:pPr>
              <w:pStyle w:val="Tabela1a"/>
              <w:spacing w:before="0" w:after="0" w:line="276" w:lineRule="auto"/>
              <w:ind w:left="142"/>
              <w:jc w:val="center"/>
              <w:rPr>
                <w:rFonts w:cs="Arial"/>
                <w:b/>
                <w:bCs/>
                <w:sz w:val="20"/>
                <w:szCs w:val="20"/>
              </w:rPr>
            </w:pPr>
            <w:bookmarkStart w:id="33" w:name="_Hlk511299509"/>
            <w:r w:rsidRPr="002753DA">
              <w:rPr>
                <w:rFonts w:cs="Arial"/>
                <w:b/>
                <w:bCs/>
                <w:sz w:val="20"/>
                <w:szCs w:val="20"/>
              </w:rPr>
              <w:t>Lp.</w:t>
            </w:r>
          </w:p>
        </w:tc>
        <w:tc>
          <w:tcPr>
            <w:tcW w:w="2864" w:type="pct"/>
            <w:shd w:val="clear" w:color="auto" w:fill="E7E6E6"/>
            <w:vAlign w:val="center"/>
          </w:tcPr>
          <w:p w:rsidR="004E3994" w:rsidRPr="002753DA" w:rsidRDefault="004E3994" w:rsidP="00B168DC">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93" w:type="pct"/>
            <w:shd w:val="clear" w:color="auto" w:fill="E7E6E6"/>
            <w:textDirection w:val="btLr"/>
            <w:vAlign w:val="center"/>
          </w:tcPr>
          <w:p w:rsidR="004E3994" w:rsidRPr="002753DA" w:rsidRDefault="004E3994" w:rsidP="00F0629B">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04" w:type="pct"/>
            <w:shd w:val="clear" w:color="auto" w:fill="E7E6E6"/>
            <w:textDirection w:val="btLr"/>
            <w:vAlign w:val="center"/>
          </w:tcPr>
          <w:p w:rsidR="004E3994" w:rsidRPr="002753DA" w:rsidRDefault="004E3994" w:rsidP="00F0629B">
            <w:pPr>
              <w:pStyle w:val="Tabela1"/>
              <w:spacing w:before="0" w:after="0" w:line="276" w:lineRule="auto"/>
              <w:jc w:val="center"/>
              <w:rPr>
                <w:rFonts w:cs="Arial"/>
                <w:b/>
                <w:bCs/>
                <w:sz w:val="20"/>
                <w:szCs w:val="20"/>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rPr>
          <w:trHeight w:val="570"/>
        </w:trPr>
        <w:tc>
          <w:tcPr>
            <w:tcW w:w="3303" w:type="pct"/>
            <w:gridSpan w:val="2"/>
            <w:vAlign w:val="center"/>
          </w:tcPr>
          <w:p w:rsidR="004E3994" w:rsidRPr="002753DA" w:rsidRDefault="004E3994" w:rsidP="00CF6518">
            <w:pPr>
              <w:spacing w:after="0"/>
              <w:ind w:left="113" w:firstLine="0"/>
              <w:jc w:val="left"/>
              <w:rPr>
                <w:b/>
                <w:bCs/>
              </w:rPr>
            </w:pPr>
            <w:r w:rsidRPr="002753DA">
              <w:rPr>
                <w:b/>
                <w:bCs/>
              </w:rPr>
              <w:t xml:space="preserve">Weryfikacja uprawnień pacjenta do świadczeń refundowanych przez NFZ </w:t>
            </w:r>
            <w:proofErr w:type="gramStart"/>
            <w:r w:rsidRPr="002753DA">
              <w:rPr>
                <w:b/>
                <w:bCs/>
              </w:rPr>
              <w:t>podczas :</w:t>
            </w:r>
            <w:proofErr w:type="gramEnd"/>
          </w:p>
        </w:tc>
        <w:tc>
          <w:tcPr>
            <w:tcW w:w="893" w:type="pct"/>
            <w:tcBorders>
              <w:tl2br w:val="single" w:sz="4" w:space="0" w:color="auto"/>
              <w:tr2bl w:val="single" w:sz="4" w:space="0" w:color="auto"/>
            </w:tcBorders>
            <w:vAlign w:val="center"/>
          </w:tcPr>
          <w:p w:rsidR="004E3994" w:rsidRPr="002753DA" w:rsidRDefault="004E3994" w:rsidP="00F0629B">
            <w:pPr>
              <w:spacing w:after="0"/>
              <w:jc w:val="center"/>
            </w:pPr>
          </w:p>
        </w:tc>
        <w:tc>
          <w:tcPr>
            <w:tcW w:w="804" w:type="pct"/>
            <w:tcBorders>
              <w:tl2br w:val="single" w:sz="4" w:space="0" w:color="auto"/>
              <w:tr2bl w:val="single" w:sz="4" w:space="0" w:color="auto"/>
            </w:tcBorders>
            <w:vAlign w:val="center"/>
          </w:tcPr>
          <w:p w:rsidR="004E3994" w:rsidRPr="002753DA" w:rsidRDefault="004E3994" w:rsidP="00F0629B">
            <w:pPr>
              <w:spacing w:after="0"/>
              <w:jc w:val="center"/>
            </w:pPr>
          </w:p>
        </w:tc>
      </w:tr>
      <w:tr w:rsidR="004E3994" w:rsidRPr="002753DA">
        <w:trPr>
          <w:trHeight w:val="285"/>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 rejestracji na Izbie Przyjęć</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tr w:rsidR="004E3994" w:rsidRPr="002753DA">
        <w:trPr>
          <w:trHeight w:val="570"/>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 rejestracji/planowania wizyty w przychodni lub pracowni, weryfikowany jest stan na dzień rejestracji</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tr w:rsidR="004E3994" w:rsidRPr="002753DA">
        <w:trPr>
          <w:trHeight w:val="285"/>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Tworzenie harmonogramów weryfikacji grupowej</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tr w:rsidR="004E3994" w:rsidRPr="002753DA">
        <w:trPr>
          <w:trHeight w:val="285"/>
        </w:trPr>
        <w:tc>
          <w:tcPr>
            <w:tcW w:w="3303" w:type="pct"/>
            <w:gridSpan w:val="2"/>
            <w:vAlign w:val="center"/>
          </w:tcPr>
          <w:p w:rsidR="004E3994" w:rsidRPr="002753DA" w:rsidRDefault="004E3994" w:rsidP="00CF6518">
            <w:pPr>
              <w:spacing w:after="0"/>
              <w:ind w:left="113" w:firstLine="0"/>
              <w:jc w:val="left"/>
              <w:rPr>
                <w:b/>
                <w:bCs/>
              </w:rPr>
            </w:pPr>
            <w:r w:rsidRPr="002753DA">
              <w:rPr>
                <w:b/>
                <w:bCs/>
              </w:rPr>
              <w:t xml:space="preserve">Weryfikacja uprawnień w oparciu o harmonogramy obejmująca </w:t>
            </w:r>
            <w:proofErr w:type="gramStart"/>
            <w:r w:rsidRPr="002753DA">
              <w:rPr>
                <w:b/>
                <w:bCs/>
              </w:rPr>
              <w:t>pacjentów :</w:t>
            </w:r>
            <w:proofErr w:type="gramEnd"/>
          </w:p>
        </w:tc>
        <w:tc>
          <w:tcPr>
            <w:tcW w:w="893" w:type="pct"/>
            <w:tcBorders>
              <w:tl2br w:val="single" w:sz="4" w:space="0" w:color="auto"/>
              <w:tr2bl w:val="single" w:sz="4" w:space="0" w:color="auto"/>
            </w:tcBorders>
            <w:vAlign w:val="center"/>
          </w:tcPr>
          <w:p w:rsidR="004E3994" w:rsidRPr="002753DA" w:rsidRDefault="004E3994" w:rsidP="00F0629B">
            <w:pPr>
              <w:spacing w:after="0"/>
              <w:jc w:val="center"/>
            </w:pPr>
          </w:p>
        </w:tc>
        <w:tc>
          <w:tcPr>
            <w:tcW w:w="804" w:type="pct"/>
            <w:tcBorders>
              <w:tl2br w:val="single" w:sz="4" w:space="0" w:color="auto"/>
              <w:tr2bl w:val="single" w:sz="4" w:space="0" w:color="auto"/>
            </w:tcBorders>
            <w:vAlign w:val="center"/>
          </w:tcPr>
          <w:p w:rsidR="004E3994" w:rsidRPr="002753DA" w:rsidRDefault="004E3994" w:rsidP="00F0629B">
            <w:pPr>
              <w:spacing w:after="0"/>
              <w:jc w:val="center"/>
            </w:pPr>
          </w:p>
        </w:tc>
      </w:tr>
      <w:tr w:rsidR="004E3994" w:rsidRPr="002753DA">
        <w:trPr>
          <w:trHeight w:val="570"/>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 xml:space="preserve"> - przebywających na oddziale,</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tr w:rsidR="004E3994" w:rsidRPr="002753DA">
        <w:trPr>
          <w:trHeight w:val="570"/>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 xml:space="preserve"> - przebywających na obserwacji na izbie przyjęć</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tr w:rsidR="004E3994" w:rsidRPr="002753DA">
        <w:trPr>
          <w:trHeight w:val="570"/>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 xml:space="preserve"> - w trakcie wizyt</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tr w:rsidR="004E3994" w:rsidRPr="002753DA">
        <w:trPr>
          <w:trHeight w:val="570"/>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 xml:space="preserve"> - wypisywanych ze </w:t>
            </w:r>
            <w:proofErr w:type="gramStart"/>
            <w:r w:rsidRPr="002753DA">
              <w:t>szpitala ale</w:t>
            </w:r>
            <w:proofErr w:type="gramEnd"/>
            <w:r w:rsidRPr="002753DA">
              <w:t xml:space="preserve"> o niezautoryzowanym wypisie i nie rozliczonych</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tr w:rsidR="004E3994" w:rsidRPr="002753DA">
        <w:trPr>
          <w:trHeight w:val="285"/>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 xml:space="preserve"> </w:t>
            </w:r>
            <w:proofErr w:type="gramStart"/>
            <w:r w:rsidRPr="002753DA">
              <w:t>- dla których</w:t>
            </w:r>
            <w:proofErr w:type="gramEnd"/>
            <w:r w:rsidRPr="002753DA">
              <w:t xml:space="preserve"> zarejestrowano zgon, ale zapis nie został autoryzowany a pobyt rozliczony</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tr w:rsidR="004E3994" w:rsidRPr="002753DA">
        <w:trPr>
          <w:trHeight w:val="285"/>
        </w:trPr>
        <w:tc>
          <w:tcPr>
            <w:tcW w:w="1" w:type="pct"/>
            <w:gridSpan w:val="2"/>
            <w:vAlign w:val="center"/>
          </w:tcPr>
          <w:p w:rsidR="004E3994" w:rsidRPr="002753DA" w:rsidRDefault="004E3994" w:rsidP="00CF6518">
            <w:pPr>
              <w:spacing w:after="0"/>
              <w:ind w:left="113" w:firstLine="0"/>
              <w:jc w:val="left"/>
              <w:rPr>
                <w:b/>
                <w:bCs/>
              </w:rPr>
            </w:pPr>
            <w:r w:rsidRPr="002753DA">
              <w:rPr>
                <w:b/>
                <w:bCs/>
              </w:rPr>
              <w:t xml:space="preserve">Oznaczanie ikoną statusu weryfikacji </w:t>
            </w:r>
            <w:proofErr w:type="gramStart"/>
            <w:r w:rsidRPr="002753DA">
              <w:rPr>
                <w:b/>
                <w:bCs/>
              </w:rPr>
              <w:t>pacjenta :</w:t>
            </w:r>
            <w:proofErr w:type="gramEnd"/>
          </w:p>
        </w:tc>
        <w:tc>
          <w:tcPr>
            <w:tcW w:w="893" w:type="pct"/>
            <w:tcBorders>
              <w:tl2br w:val="single" w:sz="4" w:space="0" w:color="auto"/>
              <w:tr2bl w:val="single" w:sz="4" w:space="0" w:color="auto"/>
            </w:tcBorders>
            <w:vAlign w:val="center"/>
          </w:tcPr>
          <w:p w:rsidR="004E3994" w:rsidRPr="002753DA" w:rsidRDefault="004E3994" w:rsidP="00F0629B">
            <w:pPr>
              <w:spacing w:after="0"/>
              <w:jc w:val="center"/>
            </w:pPr>
          </w:p>
        </w:tc>
        <w:tc>
          <w:tcPr>
            <w:tcW w:w="804" w:type="pct"/>
            <w:tcBorders>
              <w:tl2br w:val="single" w:sz="4" w:space="0" w:color="auto"/>
              <w:tr2bl w:val="single" w:sz="4" w:space="0" w:color="auto"/>
            </w:tcBorders>
            <w:vAlign w:val="center"/>
          </w:tcPr>
          <w:p w:rsidR="004E3994" w:rsidRPr="002753DA" w:rsidRDefault="004E3994" w:rsidP="00F0629B">
            <w:pPr>
              <w:spacing w:after="0"/>
              <w:jc w:val="center"/>
            </w:pPr>
          </w:p>
        </w:tc>
      </w:tr>
      <w:tr w:rsidR="004E3994" w:rsidRPr="002753DA">
        <w:trPr>
          <w:trHeight w:val="555"/>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 xml:space="preserve"> - na liście pacjentów</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tr w:rsidR="004E3994" w:rsidRPr="002753DA">
        <w:trPr>
          <w:trHeight w:val="570"/>
        </w:trPr>
        <w:tc>
          <w:tcPr>
            <w:tcW w:w="439" w:type="pct"/>
            <w:vAlign w:val="center"/>
          </w:tcPr>
          <w:p w:rsidR="004E3994" w:rsidRPr="00EB27BD" w:rsidRDefault="004E3994" w:rsidP="00DA7071">
            <w:pPr>
              <w:pStyle w:val="ListParagraphZnak"/>
              <w:numPr>
                <w:ilvl w:val="0"/>
                <w:numId w:val="24"/>
              </w:numPr>
              <w:suppressAutoHyphens w:val="0"/>
              <w:spacing w:after="0"/>
              <w:jc w:val="center"/>
              <w:rPr>
                <w:rFonts w:ascii="Arial" w:hAnsi="Arial" w:cs="Arial"/>
                <w:sz w:val="20"/>
                <w:szCs w:val="20"/>
              </w:rPr>
            </w:pPr>
          </w:p>
        </w:tc>
        <w:tc>
          <w:tcPr>
            <w:tcW w:w="2864" w:type="pct"/>
            <w:vAlign w:val="center"/>
          </w:tcPr>
          <w:p w:rsidR="004E3994" w:rsidRPr="002753DA" w:rsidRDefault="004E3994" w:rsidP="00CF6518">
            <w:pPr>
              <w:spacing w:after="0"/>
              <w:ind w:left="113" w:firstLine="0"/>
              <w:jc w:val="left"/>
            </w:pPr>
            <w:r w:rsidRPr="002753DA">
              <w:t xml:space="preserve"> - w widocznym miejscu przy danych pacjenta</w:t>
            </w:r>
          </w:p>
        </w:tc>
        <w:tc>
          <w:tcPr>
            <w:tcW w:w="893" w:type="pct"/>
            <w:vAlign w:val="center"/>
          </w:tcPr>
          <w:p w:rsidR="004E3994" w:rsidRPr="002753DA" w:rsidRDefault="004E3994" w:rsidP="00F0629B">
            <w:pPr>
              <w:spacing w:after="0"/>
              <w:jc w:val="center"/>
            </w:pPr>
            <w:r w:rsidRPr="002753DA">
              <w:t>TAK</w:t>
            </w:r>
          </w:p>
        </w:tc>
        <w:tc>
          <w:tcPr>
            <w:tcW w:w="804" w:type="pct"/>
            <w:vAlign w:val="center"/>
          </w:tcPr>
          <w:p w:rsidR="004E3994" w:rsidRPr="002753DA" w:rsidRDefault="004E3994" w:rsidP="00F0629B">
            <w:pPr>
              <w:spacing w:after="0"/>
              <w:jc w:val="center"/>
            </w:pPr>
            <w:r>
              <w:t>........</w:t>
            </w:r>
          </w:p>
        </w:tc>
      </w:tr>
      <w:bookmarkEnd w:id="33"/>
    </w:tbl>
    <w:p w:rsidR="004E3994" w:rsidRPr="002753DA" w:rsidRDefault="004E3994" w:rsidP="00C24008">
      <w:pPr>
        <w:ind w:firstLine="0"/>
      </w:pPr>
    </w:p>
    <w:p w:rsidR="004E3994" w:rsidRPr="002753DA" w:rsidRDefault="004E3994">
      <w:pPr>
        <w:suppressAutoHyphens w:val="0"/>
        <w:spacing w:after="0" w:line="240" w:lineRule="auto"/>
        <w:ind w:firstLine="0"/>
        <w:jc w:val="left"/>
      </w:pPr>
      <w:r w:rsidRPr="002753DA">
        <w:br w:type="page"/>
      </w:r>
    </w:p>
    <w:p w:rsidR="004E3994" w:rsidRPr="002753DA" w:rsidRDefault="004E3994" w:rsidP="00C24008">
      <w:pPr>
        <w:ind w:firstLine="0"/>
      </w:pPr>
    </w:p>
    <w:p w:rsidR="004E3994" w:rsidRPr="002753DA" w:rsidRDefault="004E3994" w:rsidP="00DA7071">
      <w:pPr>
        <w:pStyle w:val="Nagwek2"/>
        <w:numPr>
          <w:ilvl w:val="0"/>
          <w:numId w:val="4"/>
        </w:numPr>
      </w:pPr>
      <w:bookmarkStart w:id="34" w:name="_Toc531254844"/>
      <w:r w:rsidRPr="002753DA">
        <w:t>Wymagania dla modułu Blok operacyjny</w:t>
      </w:r>
      <w:bookmarkEnd w:id="34"/>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5"/>
        <w:gridCol w:w="5402"/>
        <w:gridCol w:w="1577"/>
        <w:gridCol w:w="1576"/>
      </w:tblGrid>
      <w:tr w:rsidR="004E3994" w:rsidRPr="002753DA">
        <w:trPr>
          <w:trHeight w:hRule="exact" w:val="2392"/>
          <w:tblHeader/>
        </w:trPr>
        <w:tc>
          <w:tcPr>
            <w:tcW w:w="325"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a"/>
              <w:spacing w:before="0" w:after="0" w:line="276" w:lineRule="auto"/>
              <w:ind w:left="142"/>
              <w:jc w:val="center"/>
              <w:rPr>
                <w:rFonts w:cs="Arial"/>
                <w:b/>
                <w:bCs/>
                <w:sz w:val="20"/>
                <w:szCs w:val="20"/>
              </w:rPr>
            </w:pPr>
            <w:bookmarkStart w:id="35" w:name="_Hlk511299668"/>
            <w:r w:rsidRPr="002753DA">
              <w:rPr>
                <w:rFonts w:cs="Arial"/>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B168DC">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B168DC">
            <w:pPr>
              <w:pStyle w:val="Tabela1"/>
              <w:spacing w:before="0" w:after="0" w:line="276" w:lineRule="auto"/>
              <w:jc w:val="center"/>
              <w:rPr>
                <w:rFonts w:cs="Arial"/>
                <w:b/>
                <w:bCs/>
                <w:sz w:val="20"/>
                <w:szCs w:val="20"/>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rPr>
          <w:trHeight w:hRule="exact" w:val="540"/>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b/>
                <w:bCs/>
                <w:sz w:val="20"/>
                <w:szCs w:val="20"/>
              </w:rPr>
            </w:pPr>
            <w:r w:rsidRPr="002753DA">
              <w:rPr>
                <w:rFonts w:cs="Arial"/>
                <w:b/>
                <w:bCs/>
                <w:sz w:val="20"/>
                <w:szCs w:val="20"/>
              </w:rPr>
              <w:t>Planowanie zabiegów operacyjnych z uwzględnieniem minimalnego zestawy danych: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informacje</w:t>
            </w:r>
            <w:proofErr w:type="gramEnd"/>
            <w:r w:rsidRPr="002753DA">
              <w:rPr>
                <w:rFonts w:cs="Arial"/>
                <w:sz w:val="20"/>
                <w:szCs w:val="20"/>
              </w:rPr>
              <w:t xml:space="preserve"> o pacjencie,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nazwa</w:t>
            </w:r>
            <w:proofErr w:type="gramEnd"/>
            <w:r w:rsidRPr="002753DA">
              <w:rPr>
                <w:rFonts w:cs="Arial"/>
                <w:sz w:val="20"/>
                <w:szCs w:val="20"/>
              </w:rPr>
              <w:t xml:space="preserve"> i kod operacji,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data</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zespół</w:t>
            </w:r>
            <w:proofErr w:type="gramEnd"/>
            <w:r w:rsidRPr="002753DA">
              <w:rPr>
                <w:rFonts w:cs="Arial"/>
                <w:sz w:val="20"/>
                <w:szCs w:val="20"/>
              </w:rPr>
              <w:t xml:space="preserve"> medyczny,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7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nr</w:t>
            </w:r>
            <w:proofErr w:type="gramEnd"/>
            <w:r w:rsidRPr="002753DA">
              <w:rPr>
                <w:rFonts w:cs="Arial"/>
                <w:sz w:val="20"/>
                <w:szCs w:val="20"/>
              </w:rPr>
              <w:t xml:space="preserve"> sali.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44"/>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sz w:val="20"/>
                <w:szCs w:val="20"/>
              </w:rPr>
            </w:pPr>
            <w:r w:rsidRPr="002753DA">
              <w:rPr>
                <w:rFonts w:cs="Arial"/>
                <w:sz w:val="20"/>
                <w:szCs w:val="20"/>
              </w:rPr>
              <w:t>Wprowadzanie danych o przygotowaniu do operacji.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554"/>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b/>
                <w:bCs/>
                <w:sz w:val="20"/>
                <w:szCs w:val="20"/>
              </w:rPr>
            </w:pPr>
            <w:r w:rsidRPr="002753DA">
              <w:rPr>
                <w:rFonts w:cs="Arial"/>
                <w:b/>
                <w:bCs/>
                <w:sz w:val="20"/>
                <w:szCs w:val="20"/>
              </w:rPr>
              <w:t>Wprowadzenie personelu biorącego udział w operacji z podziałem na funkcje:</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anestezjolog</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instrumentariusz</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lekarz</w:t>
            </w:r>
            <w:proofErr w:type="gramEnd"/>
            <w:r w:rsidRPr="002753DA">
              <w:rPr>
                <w:rFonts w:cs="Arial"/>
                <w:sz w:val="20"/>
                <w:szCs w:val="20"/>
              </w:rPr>
              <w:t xml:space="preserve"> operujący,</w:t>
            </w:r>
          </w:p>
          <w:p w:rsidR="004E3994" w:rsidRPr="002753DA" w:rsidRDefault="004E3994" w:rsidP="00A60FBF">
            <w:pPr>
              <w:pStyle w:val="Tabela1"/>
              <w:tabs>
                <w:tab w:val="left" w:pos="417"/>
              </w:tabs>
              <w:spacing w:line="276" w:lineRule="auto"/>
              <w:ind w:left="0"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lekarze</w:t>
            </w:r>
            <w:proofErr w:type="gramEnd"/>
            <w:r w:rsidRPr="002753DA">
              <w:rPr>
                <w:rFonts w:cs="Arial"/>
                <w:sz w:val="20"/>
                <w:szCs w:val="20"/>
              </w:rPr>
              <w:t xml:space="preserve"> asystujący,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pielęgniarka</w:t>
            </w:r>
            <w:proofErr w:type="gramEnd"/>
            <w:r w:rsidRPr="002753DA">
              <w:rPr>
                <w:rFonts w:cs="Arial"/>
                <w:sz w:val="20"/>
                <w:szCs w:val="20"/>
              </w:rPr>
              <w:t xml:space="preserve"> anestezjologiczna,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pielęgniarka</w:t>
            </w:r>
            <w:proofErr w:type="gramEnd"/>
            <w:r w:rsidRPr="002753DA">
              <w:rPr>
                <w:rFonts w:cs="Arial"/>
                <w:sz w:val="20"/>
                <w:szCs w:val="20"/>
              </w:rPr>
              <w:t xml:space="preserve"> asystująca,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rPr>
                <w:lang w:eastAsia="en-US"/>
              </w:rPr>
            </w:pPr>
            <w:r w:rsidRPr="002753DA">
              <w:rPr>
                <w:lang w:eastAsia="en-US"/>
              </w:rPr>
              <w:t>TAK</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inny</w:t>
            </w:r>
            <w:proofErr w:type="gramEnd"/>
            <w:r w:rsidRPr="002753DA">
              <w:rPr>
                <w:rFonts w:cs="Arial"/>
                <w:sz w:val="20"/>
                <w:szCs w:val="20"/>
              </w:rPr>
              <w:t xml:space="preserve"> personel.</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rPr>
                <w:lang w:eastAsia="en-US"/>
              </w:rP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rPr>
                <w:lang w:eastAsia="en-US"/>
              </w:rPr>
            </w:pPr>
            <w:r w:rsidRPr="002753DA">
              <w:rPr>
                <w:lang w:eastAsia="en-US"/>
              </w:rPr>
              <w:t>TAK</w:t>
            </w:r>
          </w:p>
        </w:tc>
      </w:tr>
      <w:tr w:rsidR="004E3994" w:rsidRPr="002753DA">
        <w:trPr>
          <w:trHeight w:hRule="exact" w:val="529"/>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b/>
                <w:bCs/>
                <w:sz w:val="20"/>
                <w:szCs w:val="20"/>
              </w:rPr>
            </w:pPr>
            <w:r w:rsidRPr="002753DA">
              <w:rPr>
                <w:rFonts w:cs="Arial"/>
                <w:b/>
                <w:bCs/>
                <w:sz w:val="20"/>
                <w:szCs w:val="20"/>
              </w:rPr>
              <w:t>Wprowadzanie danych o zabiegu operacyjnym z uwzględnieniem ich minimalnego zestawu:</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rozpoznanie</w:t>
            </w:r>
            <w:proofErr w:type="gramEnd"/>
            <w:r w:rsidRPr="002753DA">
              <w:rPr>
                <w:rFonts w:cs="Arial"/>
                <w:sz w:val="20"/>
                <w:szCs w:val="20"/>
              </w:rPr>
              <w:t xml:space="preserve"> przedoperacyjne,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rodzaj</w:t>
            </w:r>
            <w:proofErr w:type="gramEnd"/>
            <w:r w:rsidRPr="002753DA">
              <w:rPr>
                <w:rFonts w:cs="Arial"/>
                <w:sz w:val="20"/>
                <w:szCs w:val="20"/>
              </w:rPr>
              <w:t xml:space="preserve"> zabiegu,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zgoda</w:t>
            </w:r>
            <w:proofErr w:type="gramEnd"/>
            <w:r w:rsidRPr="002753DA">
              <w:rPr>
                <w:rFonts w:cs="Arial"/>
                <w:sz w:val="20"/>
                <w:szCs w:val="20"/>
              </w:rPr>
              <w:t xml:space="preserve"> pacjenta na zabieg,</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54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25"/>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godzina</w:t>
            </w:r>
            <w:proofErr w:type="gramEnd"/>
            <w:r w:rsidRPr="002753DA">
              <w:rPr>
                <w:rFonts w:cs="Arial"/>
                <w:sz w:val="20"/>
                <w:szCs w:val="20"/>
              </w:rPr>
              <w:t xml:space="preserve"> przybycia, rozpoczęcia zabiegu, zakończenia zabiegu.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36"/>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b/>
                <w:bCs/>
                <w:sz w:val="20"/>
                <w:szCs w:val="20"/>
              </w:rPr>
            </w:pPr>
            <w:r w:rsidRPr="002753DA">
              <w:rPr>
                <w:rFonts w:cs="Arial"/>
                <w:b/>
                <w:bCs/>
                <w:sz w:val="20"/>
                <w:szCs w:val="20"/>
              </w:rPr>
              <w:t xml:space="preserve"> Wprowadzanie danych dotyczących chorób zakaźnych:</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r>
      <w:tr w:rsidR="004E3994" w:rsidRPr="002753DA">
        <w:trPr>
          <w:trHeight w:hRule="exact" w:val="279"/>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r w:rsidRPr="002753DA">
              <w:rPr>
                <w:rFonts w:cs="Arial"/>
                <w:sz w:val="20"/>
                <w:szCs w:val="20"/>
              </w:rPr>
              <w:t>HIV,</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rPr>
                <w:lang w:val="de-DE"/>
              </w:rP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284"/>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lang w:val="de-DE"/>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r w:rsidRPr="002753DA">
              <w:rPr>
                <w:rFonts w:cs="Arial"/>
                <w:sz w:val="20"/>
                <w:szCs w:val="20"/>
              </w:rPr>
              <w:t>HBS,</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rPr>
                <w:lang w:val="de-DE"/>
              </w:rP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27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lang w:val="de-DE"/>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r w:rsidRPr="002753DA">
              <w:rPr>
                <w:rFonts w:cs="Arial"/>
                <w:sz w:val="20"/>
                <w:szCs w:val="20"/>
              </w:rPr>
              <w:t>Gruźlica,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rPr>
                <w:lang w:val="de-DE"/>
              </w:rP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292"/>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lang w:val="de-DE"/>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r w:rsidRPr="002753DA">
              <w:rPr>
                <w:rFonts w:cs="Arial"/>
                <w:sz w:val="20"/>
                <w:szCs w:val="20"/>
              </w:rPr>
              <w:t>Inne.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rPr>
                <w:lang w:val="de-DE"/>
              </w:rPr>
            </w:pPr>
            <w:r w:rsidRPr="002753DA">
              <w:rPr>
                <w:lang w:val="de-DE"/>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rPr>
                <w:lang w:val="de-DE"/>
              </w:rPr>
            </w:pPr>
            <w:r>
              <w:t>........</w:t>
            </w:r>
          </w:p>
        </w:tc>
      </w:tr>
      <w:tr w:rsidR="004E3994" w:rsidRPr="002753DA">
        <w:trPr>
          <w:trHeight w:hRule="exact" w:val="328"/>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sz w:val="20"/>
                <w:szCs w:val="20"/>
              </w:rPr>
            </w:pPr>
            <w:r w:rsidRPr="002753DA">
              <w:rPr>
                <w:rFonts w:cs="Arial"/>
                <w:sz w:val="20"/>
                <w:szCs w:val="20"/>
              </w:rPr>
              <w:t>Wprowadzanie opisowych danych o przebiegu operacji.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532"/>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b/>
                <w:bCs/>
                <w:sz w:val="20"/>
                <w:szCs w:val="20"/>
              </w:rPr>
            </w:pPr>
            <w:r w:rsidRPr="002753DA">
              <w:rPr>
                <w:rFonts w:cs="Arial"/>
                <w:b/>
                <w:bCs/>
                <w:sz w:val="20"/>
                <w:szCs w:val="20"/>
              </w:rPr>
              <w:t>Wprowadzenie danych o znieczuleniach wykonanych podczas zabiegu:</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rodzaj</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ryzyko</w:t>
            </w:r>
            <w:proofErr w:type="gramEnd"/>
            <w:r w:rsidRPr="002753DA">
              <w:rPr>
                <w:rFonts w:cs="Arial"/>
                <w:sz w:val="20"/>
                <w:szCs w:val="20"/>
              </w:rPr>
              <w:t xml:space="preserve">,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anestezjolog</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podane</w:t>
            </w:r>
            <w:proofErr w:type="gramEnd"/>
            <w:r w:rsidRPr="002753DA">
              <w:rPr>
                <w:rFonts w:cs="Arial"/>
                <w:sz w:val="20"/>
                <w:szCs w:val="20"/>
              </w:rPr>
              <w:t xml:space="preserve"> leki,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czas</w:t>
            </w:r>
            <w:proofErr w:type="gramEnd"/>
            <w:r w:rsidRPr="002753DA">
              <w:rPr>
                <w:rFonts w:cs="Arial"/>
                <w:sz w:val="20"/>
                <w:szCs w:val="20"/>
              </w:rPr>
              <w:t xml:space="preserve"> trwania,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7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uwagi</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537"/>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sz w:val="20"/>
                <w:szCs w:val="20"/>
              </w:rPr>
            </w:pPr>
            <w:r w:rsidRPr="002753DA">
              <w:rPr>
                <w:rFonts w:cs="Arial"/>
                <w:sz w:val="20"/>
                <w:szCs w:val="20"/>
              </w:rPr>
              <w:t>Wprowadzenie danych o materiałach medycznych i narzędziach zastosowanych podczas zabiegu.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p w:rsidR="004E3994" w:rsidRPr="002753DA" w:rsidRDefault="004E3994"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1653"/>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C53C6D">
            <w:pPr>
              <w:pStyle w:val="Tabela1"/>
              <w:spacing w:line="276" w:lineRule="auto"/>
              <w:ind w:left="142" w:right="50"/>
              <w:rPr>
                <w:rFonts w:cs="Arial"/>
                <w:sz w:val="20"/>
                <w:szCs w:val="20"/>
              </w:rPr>
            </w:pPr>
            <w:r w:rsidRPr="002753DA">
              <w:rPr>
                <w:rFonts w:cs="Arial"/>
                <w:sz w:val="20"/>
                <w:szCs w:val="20"/>
              </w:rPr>
              <w:t>Wprowadzenie danych o badaniach RTG oraz innych diagnostycznych zastosowanych podczas zabiegu – wyniki pobierane z modułu pracowni diagnostycznych, możliwość podglądu wyników badań pacjenta, w tym śródoperacyjnych, pobieranych z pracowni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p w:rsidR="004E3994" w:rsidRPr="002753DA" w:rsidRDefault="004E3994"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548"/>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sz w:val="20"/>
                <w:szCs w:val="20"/>
              </w:rPr>
            </w:pPr>
            <w:r w:rsidRPr="002753DA">
              <w:rPr>
                <w:rFonts w:cs="Arial"/>
                <w:sz w:val="20"/>
                <w:szCs w:val="20"/>
              </w:rPr>
              <w:t>Tworzenie wzorców materiałów medycznych stosowanych podczas operacji.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C17C4">
            <w:pPr>
              <w:tabs>
                <w:tab w:val="left" w:pos="990"/>
              </w:tabs>
              <w:overflowPunct w:val="0"/>
              <w:spacing w:after="0"/>
              <w:ind w:left="234" w:firstLine="0"/>
              <w:jc w:val="center"/>
              <w:rPr>
                <w:lang w:eastAsia="en-US"/>
              </w:rPr>
            </w:pPr>
            <w:r w:rsidRPr="002753DA">
              <w:rPr>
                <w:lang w:eastAsia="en-US"/>
              </w:rPr>
              <w:t>TAK</w:t>
            </w:r>
          </w:p>
        </w:tc>
      </w:tr>
      <w:tr w:rsidR="004E3994" w:rsidRPr="002753DA">
        <w:trPr>
          <w:trHeight w:hRule="exact" w:val="548"/>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sz w:val="20"/>
                <w:szCs w:val="20"/>
              </w:rPr>
            </w:pPr>
            <w:r w:rsidRPr="002753DA">
              <w:rPr>
                <w:rFonts w:cs="Arial"/>
                <w:sz w:val="20"/>
                <w:szCs w:val="20"/>
              </w:rPr>
              <w:t xml:space="preserve">Moduł uniemożliwia oznaczenie </w:t>
            </w:r>
            <w:proofErr w:type="gramStart"/>
            <w:r w:rsidRPr="002753DA">
              <w:rPr>
                <w:rFonts w:cs="Arial"/>
                <w:sz w:val="20"/>
                <w:szCs w:val="20"/>
              </w:rPr>
              <w:t>zabiegu jako</w:t>
            </w:r>
            <w:proofErr w:type="gramEnd"/>
            <w:r w:rsidRPr="002753DA">
              <w:rPr>
                <w:rFonts w:cs="Arial"/>
                <w:sz w:val="20"/>
                <w:szCs w:val="20"/>
              </w:rPr>
              <w:t xml:space="preserve"> wykonany przed uzupełnieniem wymaganych danych.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rPr>
                <w:lang w:eastAsia="en-US"/>
              </w:rPr>
            </w:pPr>
            <w:r>
              <w:t>........</w:t>
            </w:r>
          </w:p>
        </w:tc>
      </w:tr>
      <w:tr w:rsidR="004E3994" w:rsidRPr="002753DA">
        <w:trPr>
          <w:trHeight w:hRule="exact" w:val="93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sz w:val="20"/>
                <w:szCs w:val="20"/>
              </w:rPr>
            </w:pPr>
            <w:r w:rsidRPr="002753DA">
              <w:rPr>
                <w:rFonts w:cs="Arial"/>
                <w:sz w:val="20"/>
                <w:szCs w:val="20"/>
              </w:rPr>
              <w:t>Słowniki z podpowiedziami do pól pkt 2-5, 6-12, 14-16, 23-30 z dostępem do ich edycji na poziomie użytkownika</w:t>
            </w:r>
          </w:p>
          <w:p w:rsidR="004E3994" w:rsidRPr="002753DA" w:rsidRDefault="004E3994" w:rsidP="008E1688">
            <w:pPr>
              <w:pStyle w:val="Tabela1"/>
              <w:spacing w:line="276" w:lineRule="auto"/>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r>
      <w:tr w:rsidR="004E3994" w:rsidRPr="002753DA">
        <w:trPr>
          <w:trHeight w:hRule="exact" w:val="348"/>
        </w:trPr>
        <w:tc>
          <w:tcPr>
            <w:tcW w:w="3277"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left="142" w:right="50"/>
              <w:rPr>
                <w:rFonts w:cs="Arial"/>
                <w:b/>
                <w:bCs/>
                <w:sz w:val="20"/>
                <w:szCs w:val="20"/>
              </w:rPr>
            </w:pPr>
            <w:r w:rsidRPr="002753DA">
              <w:rPr>
                <w:rFonts w:cs="Arial"/>
                <w:b/>
                <w:bCs/>
                <w:sz w:val="20"/>
                <w:szCs w:val="20"/>
              </w:rPr>
              <w:t>Przechowywanie słowników: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F0629B">
            <w:pPr>
              <w:shd w:val="clear" w:color="auto" w:fill="FFFFFF"/>
              <w:jc w:val="center"/>
            </w:pP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rodzajów</w:t>
            </w:r>
            <w:proofErr w:type="gramEnd"/>
            <w:r w:rsidRPr="002753DA">
              <w:rPr>
                <w:rFonts w:cs="Arial"/>
                <w:sz w:val="20"/>
                <w:szCs w:val="20"/>
              </w:rPr>
              <w:t xml:space="preserve"> zakażeń,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rodzajów</w:t>
            </w:r>
            <w:proofErr w:type="gramEnd"/>
            <w:r w:rsidRPr="002753DA">
              <w:rPr>
                <w:rFonts w:cs="Arial"/>
                <w:sz w:val="20"/>
                <w:szCs w:val="20"/>
              </w:rPr>
              <w:t xml:space="preserve"> znieczuleń,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rodzajów</w:t>
            </w:r>
            <w:proofErr w:type="gramEnd"/>
            <w:r w:rsidRPr="002753DA">
              <w:rPr>
                <w:rFonts w:cs="Arial"/>
                <w:sz w:val="20"/>
                <w:szCs w:val="20"/>
              </w:rPr>
              <w:t xml:space="preserve"> zabiegów,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ryzyka</w:t>
            </w:r>
            <w:proofErr w:type="gramEnd"/>
            <w:r w:rsidRPr="002753DA">
              <w:rPr>
                <w:rFonts w:cs="Arial"/>
                <w:sz w:val="20"/>
                <w:szCs w:val="20"/>
              </w:rPr>
              <w:t xml:space="preserve"> znieczuleń,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6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implantów</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386"/>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line="276" w:lineRule="auto"/>
              <w:ind w:right="50"/>
              <w:rPr>
                <w:rFonts w:cs="Arial"/>
                <w:sz w:val="20"/>
                <w:szCs w:val="20"/>
              </w:rPr>
            </w:pPr>
            <w:proofErr w:type="gramStart"/>
            <w:r w:rsidRPr="002753DA">
              <w:rPr>
                <w:rFonts w:cs="Arial"/>
                <w:sz w:val="20"/>
                <w:szCs w:val="20"/>
              </w:rPr>
              <w:t>ułożenia</w:t>
            </w:r>
            <w:proofErr w:type="gramEnd"/>
            <w:r w:rsidRPr="002753DA">
              <w:rPr>
                <w:rFonts w:cs="Arial"/>
                <w:sz w:val="20"/>
                <w:szCs w:val="20"/>
              </w:rPr>
              <w:t xml:space="preserve"> pacjenta na stole operacyjnym.</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1801"/>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E7DCB">
            <w:pPr>
              <w:pStyle w:val="Tabela1"/>
              <w:spacing w:line="276" w:lineRule="auto"/>
              <w:ind w:left="142" w:right="50"/>
              <w:rPr>
                <w:rFonts w:cs="Arial"/>
                <w:sz w:val="20"/>
                <w:szCs w:val="20"/>
              </w:rPr>
            </w:pPr>
            <w:r w:rsidRPr="002753DA">
              <w:rPr>
                <w:rFonts w:cs="Arial"/>
                <w:sz w:val="20"/>
                <w:szCs w:val="20"/>
              </w:rPr>
              <w:t>Automatyczne na podstawie wpisanych danych tworzenie grafiku zabiegów operacyjnych. Wydruk grafiku zabiegów w różnych formach: lista, kalendarz (forma elektroniczna)</w:t>
            </w:r>
          </w:p>
          <w:p w:rsidR="004E3994" w:rsidRPr="002753DA" w:rsidRDefault="004E3994" w:rsidP="00734280">
            <w:pPr>
              <w:pStyle w:val="Tabela1"/>
              <w:spacing w:line="276" w:lineRule="auto"/>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tr w:rsidR="004E3994" w:rsidRPr="002753DA">
        <w:trPr>
          <w:trHeight w:hRule="exact" w:val="1077"/>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right="50"/>
              <w:rPr>
                <w:rFonts w:cs="Arial"/>
                <w:sz w:val="20"/>
                <w:szCs w:val="20"/>
              </w:rPr>
            </w:pPr>
            <w:r w:rsidRPr="002753DA">
              <w:rPr>
                <w:rFonts w:cs="Arial"/>
                <w:sz w:val="20"/>
                <w:szCs w:val="20"/>
              </w:rPr>
              <w:t>Możliwość definiowania sali operacyjnych (z pełnym planowaniem dnia operacyjnego) i zabiegowych (bez planowania, pozwalających na ewidencję prostych zabiegów)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rPr>
                <w:lang w:eastAsia="en-US"/>
              </w:rPr>
            </w:pPr>
            <w:r>
              <w:t>........</w:t>
            </w:r>
          </w:p>
        </w:tc>
      </w:tr>
      <w:tr w:rsidR="004E3994" w:rsidRPr="002753DA">
        <w:trPr>
          <w:trHeight w:hRule="exact" w:val="1201"/>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right="50"/>
              <w:rPr>
                <w:rFonts w:cs="Arial"/>
                <w:sz w:val="20"/>
                <w:szCs w:val="20"/>
              </w:rPr>
            </w:pPr>
            <w:r w:rsidRPr="002753DA">
              <w:rPr>
                <w:rFonts w:cs="Arial"/>
                <w:sz w:val="20"/>
                <w:szCs w:val="20"/>
              </w:rPr>
              <w:t>Moduł pozwala na rozliczanie personelu uczestniczącego w zabiegu w systemie punktowym – raportem.</w:t>
            </w:r>
          </w:p>
          <w:p w:rsidR="004E3994" w:rsidRPr="002753DA" w:rsidRDefault="004E3994" w:rsidP="00A60FBF">
            <w:pPr>
              <w:pStyle w:val="Tabela1"/>
              <w:spacing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jc w:val="center"/>
              <w:rPr>
                <w:lang w:eastAsia="en-US"/>
              </w:rPr>
            </w:pPr>
            <w:r>
              <w:rPr>
                <w:lang w:eastAsia="en-US"/>
              </w:rPr>
              <w:t>........</w:t>
            </w:r>
          </w:p>
        </w:tc>
      </w:tr>
      <w:tr w:rsidR="004E3994" w:rsidRPr="002753DA">
        <w:trPr>
          <w:trHeight w:hRule="exact" w:val="1270"/>
        </w:trPr>
        <w:tc>
          <w:tcPr>
            <w:tcW w:w="325"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5"/>
              </w:numPr>
              <w:spacing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line="276" w:lineRule="auto"/>
              <w:ind w:right="50"/>
              <w:rPr>
                <w:rFonts w:cs="Arial"/>
                <w:sz w:val="20"/>
                <w:szCs w:val="20"/>
              </w:rPr>
            </w:pPr>
            <w:r w:rsidRPr="002753DA">
              <w:rPr>
                <w:rFonts w:cs="Arial"/>
                <w:sz w:val="20"/>
                <w:szCs w:val="20"/>
              </w:rPr>
              <w:t xml:space="preserve">Współpraca z czytnikami kodów kreskowych danych w </w:t>
            </w:r>
            <w:proofErr w:type="gramStart"/>
            <w:r w:rsidRPr="002753DA">
              <w:rPr>
                <w:rFonts w:cs="Arial"/>
                <w:sz w:val="20"/>
                <w:szCs w:val="20"/>
              </w:rPr>
              <w:t>zakresie co</w:t>
            </w:r>
            <w:proofErr w:type="gramEnd"/>
            <w:r w:rsidRPr="002753DA">
              <w:rPr>
                <w:rFonts w:cs="Arial"/>
                <w:sz w:val="20"/>
                <w:szCs w:val="20"/>
              </w:rPr>
              <w:t xml:space="preserve"> najmniej identyfikacji pacjenta po kodzie zamieszczonym na dokumentacji medycznej oraz pracownika po identyfikatorze osobowym.</w:t>
            </w:r>
          </w:p>
          <w:p w:rsidR="004E3994" w:rsidRPr="002753DA" w:rsidRDefault="004E3994" w:rsidP="00A60FBF">
            <w:pPr>
              <w:pStyle w:val="Tabela1"/>
              <w:spacing w:line="276" w:lineRule="auto"/>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jc w:val="center"/>
            </w:pPr>
            <w:r>
              <w:t>........</w:t>
            </w:r>
          </w:p>
        </w:tc>
      </w:tr>
      <w:bookmarkEnd w:id="35"/>
    </w:tbl>
    <w:p w:rsidR="004E3994" w:rsidRPr="002753DA" w:rsidRDefault="004E3994" w:rsidP="00A60FBF">
      <w:pPr>
        <w:ind w:firstLine="0"/>
      </w:pPr>
    </w:p>
    <w:p w:rsidR="004E3994" w:rsidRPr="002753DA" w:rsidRDefault="004E3994">
      <w:pPr>
        <w:suppressAutoHyphens w:val="0"/>
        <w:spacing w:after="0" w:line="240" w:lineRule="auto"/>
        <w:ind w:firstLine="0"/>
        <w:jc w:val="left"/>
      </w:pPr>
      <w:r w:rsidRPr="002753DA">
        <w:br w:type="page"/>
      </w:r>
    </w:p>
    <w:p w:rsidR="004E3994" w:rsidRPr="002753DA" w:rsidRDefault="004E3994" w:rsidP="00A60FBF">
      <w:pPr>
        <w:ind w:firstLine="0"/>
      </w:pPr>
    </w:p>
    <w:p w:rsidR="004E3994" w:rsidRPr="002753DA" w:rsidRDefault="004E3994" w:rsidP="00DA7071">
      <w:pPr>
        <w:pStyle w:val="Nagwek2"/>
        <w:numPr>
          <w:ilvl w:val="0"/>
          <w:numId w:val="4"/>
        </w:numPr>
      </w:pPr>
      <w:bookmarkStart w:id="36" w:name="_Toc531254845"/>
      <w:r w:rsidRPr="002753DA">
        <w:t>Wymagania dla modułu Blok porodowy</w:t>
      </w:r>
      <w:bookmarkEnd w:id="36"/>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4E3994" w:rsidRPr="002753DA">
        <w:trPr>
          <w:trHeight w:hRule="exact" w:val="2419"/>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
              <w:spacing w:before="0" w:after="0" w:line="276" w:lineRule="auto"/>
              <w:ind w:left="142"/>
              <w:jc w:val="center"/>
              <w:rPr>
                <w:rFonts w:cs="Arial"/>
                <w:b/>
                <w:bCs/>
                <w:sz w:val="20"/>
                <w:szCs w:val="20"/>
              </w:rPr>
            </w:pPr>
            <w:bookmarkStart w:id="37" w:name="_Hlk511299954"/>
            <w:r w:rsidRPr="002753DA">
              <w:rPr>
                <w:rFonts w:cs="Arial"/>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B168DC">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B168DC">
            <w:pPr>
              <w:pStyle w:val="Tabela1"/>
              <w:spacing w:before="0" w:after="0" w:line="276" w:lineRule="auto"/>
              <w:jc w:val="center"/>
              <w:rPr>
                <w:rFonts w:cs="Arial"/>
                <w:b/>
                <w:bCs/>
                <w:sz w:val="20"/>
                <w:szCs w:val="20"/>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hRule="exact" w:val="80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sz w:val="20"/>
                <w:szCs w:val="20"/>
              </w:rPr>
            </w:pPr>
            <w:r w:rsidRPr="002753DA">
              <w:rPr>
                <w:rFonts w:cs="Arial"/>
                <w:sz w:val="20"/>
                <w:szCs w:val="20"/>
              </w:rPr>
              <w:t>Możliwość rejestracji porodu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65D06">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562"/>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b/>
                <w:bCs/>
                <w:sz w:val="20"/>
                <w:szCs w:val="20"/>
              </w:rPr>
            </w:pPr>
            <w:r w:rsidRPr="002753DA">
              <w:rPr>
                <w:rFonts w:cs="Arial"/>
                <w:b/>
                <w:bCs/>
                <w:sz w:val="20"/>
                <w:szCs w:val="20"/>
              </w:rPr>
              <w:t>Możliwość ewidencji ryzyka porodu oraz wskazania do zabiegu operacyjnego zgodnie ze słownikiem:</w:t>
            </w:r>
          </w:p>
          <w:p w:rsidR="004E3994" w:rsidRPr="002753DA" w:rsidRDefault="004E3994" w:rsidP="00A60FBF">
            <w:pPr>
              <w:pStyle w:val="Tabela1"/>
              <w:spacing w:before="0" w:after="0" w:line="276" w:lineRule="auto"/>
              <w:ind w:left="142" w:right="50"/>
              <w:rPr>
                <w:rFonts w:cs="Arial"/>
                <w:b/>
                <w:bCs/>
                <w:sz w:val="20"/>
                <w:szCs w:val="20"/>
              </w:rP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r>
      <w:tr w:rsidR="004E3994" w:rsidRPr="002753DA">
        <w:trPr>
          <w:trHeight w:hRule="exact" w:val="472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przedwcześnie</w:t>
            </w:r>
            <w:proofErr w:type="gramEnd"/>
            <w:r w:rsidRPr="002753DA">
              <w:rPr>
                <w:rFonts w:cs="Arial"/>
                <w:sz w:val="20"/>
                <w:szCs w:val="20"/>
              </w:rPr>
              <w:t xml:space="preserve"> P.P.P.,</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ciąża</w:t>
            </w:r>
            <w:proofErr w:type="gramEnd"/>
            <w:r w:rsidRPr="002753DA">
              <w:rPr>
                <w:rFonts w:cs="Arial"/>
                <w:sz w:val="20"/>
                <w:szCs w:val="20"/>
              </w:rPr>
              <w:t xml:space="preserve"> po terminie (powyżej 42 T.C.),</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wewnątrzmaciczne</w:t>
            </w:r>
            <w:proofErr w:type="gramEnd"/>
            <w:r w:rsidRPr="002753DA">
              <w:rPr>
                <w:rFonts w:cs="Arial"/>
                <w:sz w:val="20"/>
                <w:szCs w:val="20"/>
              </w:rPr>
              <w:t xml:space="preserve"> obumarcie płodu,</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poród</w:t>
            </w:r>
            <w:proofErr w:type="gramEnd"/>
            <w:r w:rsidRPr="002753DA">
              <w:rPr>
                <w:rFonts w:cs="Arial"/>
                <w:sz w:val="20"/>
                <w:szCs w:val="20"/>
              </w:rPr>
              <w:t xml:space="preserve"> przedwczesny, niewczesny,</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ciąża</w:t>
            </w:r>
            <w:proofErr w:type="gramEnd"/>
            <w:r w:rsidRPr="002753DA">
              <w:rPr>
                <w:rFonts w:cs="Arial"/>
                <w:sz w:val="20"/>
                <w:szCs w:val="20"/>
              </w:rPr>
              <w:t xml:space="preserve"> mnoga,</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niewydolność</w:t>
            </w:r>
            <w:proofErr w:type="gramEnd"/>
            <w:r w:rsidRPr="002753DA">
              <w:rPr>
                <w:rFonts w:cs="Arial"/>
                <w:sz w:val="20"/>
                <w:szCs w:val="20"/>
              </w:rPr>
              <w:t xml:space="preserve"> łożyska – podejrzenie,</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rzucawka</w:t>
            </w:r>
            <w:proofErr w:type="gramEnd"/>
            <w:r w:rsidRPr="002753DA">
              <w:rPr>
                <w:rFonts w:cs="Arial"/>
                <w:sz w:val="20"/>
                <w:szCs w:val="20"/>
              </w:rPr>
              <w:t>,</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stan</w:t>
            </w:r>
            <w:proofErr w:type="gramEnd"/>
            <w:r w:rsidRPr="002753DA">
              <w:rPr>
                <w:rFonts w:cs="Arial"/>
                <w:sz w:val="20"/>
                <w:szCs w:val="20"/>
              </w:rPr>
              <w:t xml:space="preserve"> </w:t>
            </w:r>
            <w:proofErr w:type="spellStart"/>
            <w:r w:rsidRPr="002753DA">
              <w:rPr>
                <w:rFonts w:cs="Arial"/>
                <w:sz w:val="20"/>
                <w:szCs w:val="20"/>
              </w:rPr>
              <w:t>przedrzucawkowy</w:t>
            </w:r>
            <w:proofErr w:type="spellEnd"/>
            <w:r w:rsidRPr="002753DA">
              <w:rPr>
                <w:rFonts w:cs="Arial"/>
                <w:sz w:val="20"/>
                <w:szCs w:val="20"/>
              </w:rPr>
              <w:t>,</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cukrzyca</w:t>
            </w:r>
            <w:proofErr w:type="gramEnd"/>
            <w:r w:rsidRPr="002753DA">
              <w:rPr>
                <w:rFonts w:cs="Arial"/>
                <w:sz w:val="20"/>
                <w:szCs w:val="20"/>
              </w:rPr>
              <w:t>,</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stan</w:t>
            </w:r>
            <w:proofErr w:type="gramEnd"/>
            <w:r w:rsidRPr="002753DA">
              <w:rPr>
                <w:rFonts w:cs="Arial"/>
                <w:sz w:val="20"/>
                <w:szCs w:val="20"/>
              </w:rPr>
              <w:t xml:space="preserve"> po CC lub innych operacjach macicy,</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łożysko</w:t>
            </w:r>
            <w:proofErr w:type="gramEnd"/>
            <w:r w:rsidRPr="002753DA">
              <w:rPr>
                <w:rFonts w:cs="Arial"/>
                <w:sz w:val="20"/>
                <w:szCs w:val="20"/>
              </w:rPr>
              <w:t xml:space="preserve"> przodujące,</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przedwczesne</w:t>
            </w:r>
            <w:proofErr w:type="gramEnd"/>
            <w:r w:rsidRPr="002753DA">
              <w:rPr>
                <w:rFonts w:cs="Arial"/>
                <w:sz w:val="20"/>
                <w:szCs w:val="20"/>
              </w:rPr>
              <w:t xml:space="preserve"> oddzielenie łożyska,</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inne</w:t>
            </w:r>
            <w:proofErr w:type="gramEnd"/>
            <w:r w:rsidRPr="002753DA">
              <w:rPr>
                <w:rFonts w:cs="Arial"/>
                <w:sz w:val="20"/>
                <w:szCs w:val="20"/>
              </w:rPr>
              <w:t xml:space="preserve"> krwawienie maciczne,</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zespół</w:t>
            </w:r>
            <w:proofErr w:type="gramEnd"/>
            <w:r w:rsidRPr="002753DA">
              <w:rPr>
                <w:rFonts w:cs="Arial"/>
                <w:sz w:val="20"/>
                <w:szCs w:val="20"/>
              </w:rPr>
              <w:t xml:space="preserve"> zakażenia błon jaja płodowego (podejrzenie),</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podwyższona</w:t>
            </w:r>
            <w:proofErr w:type="gramEnd"/>
            <w:r w:rsidRPr="002753DA">
              <w:rPr>
                <w:rFonts w:cs="Arial"/>
                <w:sz w:val="20"/>
                <w:szCs w:val="20"/>
              </w:rPr>
              <w:t xml:space="preserve"> ciepłota ciała w czasie porodu,</w:t>
            </w:r>
          </w:p>
          <w:p w:rsidR="004E3994" w:rsidRPr="002753DA" w:rsidRDefault="004E3994" w:rsidP="00DA7071">
            <w:pPr>
              <w:pStyle w:val="Tabela1"/>
              <w:numPr>
                <w:ilvl w:val="0"/>
                <w:numId w:val="26"/>
              </w:numPr>
              <w:spacing w:before="0" w:after="0" w:line="276" w:lineRule="auto"/>
              <w:ind w:right="50"/>
              <w:rPr>
                <w:rFonts w:cs="Arial"/>
                <w:sz w:val="20"/>
                <w:szCs w:val="20"/>
              </w:rPr>
            </w:pPr>
            <w:proofErr w:type="gramStart"/>
            <w:r w:rsidRPr="002753DA">
              <w:rPr>
                <w:rFonts w:cs="Arial"/>
                <w:sz w:val="20"/>
                <w:szCs w:val="20"/>
              </w:rPr>
              <w:t>choroba</w:t>
            </w:r>
            <w:proofErr w:type="gramEnd"/>
            <w:r w:rsidRPr="002753DA">
              <w:rPr>
                <w:rFonts w:cs="Arial"/>
                <w:sz w:val="20"/>
                <w:szCs w:val="20"/>
              </w:rPr>
              <w:t xml:space="preserve"> matki.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rPr>
                <w:lang w:eastAsia="en-US"/>
              </w:rPr>
            </w:pPr>
            <w:r>
              <w:t>........</w:t>
            </w:r>
          </w:p>
        </w:tc>
      </w:tr>
      <w:tr w:rsidR="004E3994" w:rsidRPr="002753DA">
        <w:trPr>
          <w:trHeight w:hRule="exact" w:val="55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sz w:val="20"/>
                <w:szCs w:val="20"/>
              </w:rPr>
            </w:pPr>
            <w:r w:rsidRPr="002753DA">
              <w:rPr>
                <w:rFonts w:cs="Arial"/>
                <w:sz w:val="20"/>
                <w:szCs w:val="20"/>
              </w:rPr>
              <w:t>Ewidencja godzin pobytu na bloku porodowym, godzin działania znieczulenia.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rPr>
                <w:lang w:eastAsia="en-US"/>
              </w:rPr>
            </w:pPr>
            <w:r>
              <w:t>........</w:t>
            </w:r>
          </w:p>
        </w:tc>
      </w:tr>
      <w:tr w:rsidR="004E3994" w:rsidRPr="002753DA">
        <w:trPr>
          <w:trHeight w:hRule="exact" w:val="57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sz w:val="20"/>
                <w:szCs w:val="20"/>
              </w:rPr>
            </w:pPr>
            <w:r w:rsidRPr="002753DA">
              <w:rPr>
                <w:rFonts w:cs="Arial"/>
                <w:sz w:val="20"/>
                <w:szCs w:val="20"/>
              </w:rPr>
              <w:t>Możliwość ewidencji zespołu porodowego (lekarz, położna, anestezjolog, inne wg konfiguracji).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rPr>
                <w:lang w:eastAsia="en-US"/>
              </w:rPr>
            </w:pPr>
            <w:r>
              <w:t>........</w:t>
            </w:r>
          </w:p>
        </w:tc>
      </w:tr>
      <w:tr w:rsidR="004E3994" w:rsidRPr="002753DA">
        <w:trPr>
          <w:trHeight w:hRule="exact" w:val="55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sz w:val="20"/>
                <w:szCs w:val="20"/>
              </w:rPr>
            </w:pPr>
            <w:r w:rsidRPr="002753DA">
              <w:rPr>
                <w:rFonts w:cs="Arial"/>
                <w:sz w:val="20"/>
                <w:szCs w:val="20"/>
              </w:rPr>
              <w:t>Ewidencja rozpoznania wstępnego oraz rozpoznania po porodzie.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rPr>
                <w:lang w:eastAsia="en-US"/>
              </w:rPr>
            </w:pPr>
            <w:r>
              <w:t>........</w:t>
            </w:r>
          </w:p>
        </w:tc>
      </w:tr>
      <w:tr w:rsidR="004E3994" w:rsidRPr="002753DA">
        <w:trPr>
          <w:trHeight w:hRule="exact" w:val="62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sz w:val="20"/>
                <w:szCs w:val="20"/>
              </w:rPr>
            </w:pPr>
            <w:r w:rsidRPr="002753DA">
              <w:rPr>
                <w:rFonts w:cs="Arial"/>
                <w:sz w:val="20"/>
                <w:szCs w:val="20"/>
              </w:rPr>
              <w:t>Ewidencja typu porodu (bez powikłań, z powikłaniami) i rodzaju porodu (prawidłowy, szybki, przedłużony).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rPr>
                <w:lang w:eastAsia="en-US"/>
              </w:rPr>
            </w:pPr>
            <w:r>
              <w:t>........</w:t>
            </w:r>
          </w:p>
        </w:tc>
      </w:tr>
      <w:tr w:rsidR="004E3994" w:rsidRPr="002753DA">
        <w:trPr>
          <w:trHeight w:hRule="exact" w:val="66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sz w:val="20"/>
                <w:szCs w:val="20"/>
              </w:rPr>
            </w:pPr>
            <w:r w:rsidRPr="002753DA">
              <w:rPr>
                <w:rFonts w:cs="Arial"/>
                <w:sz w:val="20"/>
                <w:szCs w:val="20"/>
              </w:rPr>
              <w:t>Możliwość ewidencji procedur ICD-9 (główna, dodatkowa).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rPr>
                <w:lang w:eastAsia="en-US"/>
              </w:rPr>
            </w:pPr>
            <w:r>
              <w:t>........</w:t>
            </w:r>
          </w:p>
        </w:tc>
      </w:tr>
      <w:tr w:rsidR="004E3994" w:rsidRPr="002753DA">
        <w:trPr>
          <w:trHeight w:hRule="exact" w:val="70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0" w:right="50"/>
              <w:rPr>
                <w:rFonts w:cs="Arial"/>
                <w:sz w:val="20"/>
                <w:szCs w:val="20"/>
              </w:rPr>
            </w:pPr>
            <w:r w:rsidRPr="002753DA">
              <w:rPr>
                <w:rFonts w:cs="Arial"/>
                <w:sz w:val="20"/>
                <w:szCs w:val="20"/>
              </w:rPr>
              <w:t>Ewidencja danych dotyczących porodu. Czas rozpoczęcia i długość faz porodu.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76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sz w:val="20"/>
                <w:szCs w:val="20"/>
              </w:rPr>
            </w:pPr>
            <w:r w:rsidRPr="002753DA">
              <w:rPr>
                <w:rFonts w:cs="Arial"/>
                <w:sz w:val="20"/>
                <w:szCs w:val="20"/>
              </w:rPr>
              <w:t xml:space="preserve">Stymulacja farmakologiczna porodu: brak , </w:t>
            </w:r>
            <w:proofErr w:type="gramStart"/>
            <w:r w:rsidRPr="002753DA">
              <w:rPr>
                <w:rFonts w:cs="Arial"/>
                <w:sz w:val="20"/>
                <w:szCs w:val="20"/>
              </w:rPr>
              <w:t xml:space="preserve">Glikokortykoidy,  </w:t>
            </w:r>
            <w:proofErr w:type="spellStart"/>
            <w:r w:rsidRPr="002753DA">
              <w:rPr>
                <w:rFonts w:cs="Arial"/>
                <w:sz w:val="20"/>
                <w:szCs w:val="20"/>
              </w:rPr>
              <w:t>Mukolityki</w:t>
            </w:r>
            <w:proofErr w:type="spellEnd"/>
            <w:proofErr w:type="gramEnd"/>
            <w:r w:rsidRPr="002753DA">
              <w:rPr>
                <w:rFonts w:cs="Arial"/>
                <w:sz w:val="20"/>
                <w:szCs w:val="20"/>
              </w:rPr>
              <w:t>, TRH</w:t>
            </w:r>
          </w:p>
          <w:p w:rsidR="004E3994" w:rsidRPr="002753DA" w:rsidRDefault="004E3994" w:rsidP="00DB4C0F">
            <w:pPr>
              <w:pStyle w:val="Tabela1"/>
              <w:spacing w:before="0" w:after="0" w:line="276" w:lineRule="auto"/>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55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sz w:val="20"/>
                <w:szCs w:val="20"/>
              </w:rPr>
            </w:pPr>
            <w:r w:rsidRPr="002753DA">
              <w:rPr>
                <w:rFonts w:cs="Arial"/>
                <w:sz w:val="20"/>
                <w:szCs w:val="20"/>
              </w:rPr>
              <w:t xml:space="preserve">KTG: nie wykonano, prawidłowa, </w:t>
            </w:r>
            <w:proofErr w:type="spellStart"/>
            <w:r w:rsidRPr="002753DA">
              <w:rPr>
                <w:rFonts w:cs="Arial"/>
                <w:sz w:val="20"/>
                <w:szCs w:val="20"/>
              </w:rPr>
              <w:t>deceleracje</w:t>
            </w:r>
            <w:proofErr w:type="spellEnd"/>
            <w:r w:rsidRPr="002753DA">
              <w:rPr>
                <w:rFonts w:cs="Arial"/>
                <w:sz w:val="20"/>
                <w:szCs w:val="20"/>
              </w:rPr>
              <w:t xml:space="preserve"> późne, oscylacja milcząca.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286"/>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142" w:right="50"/>
              <w:rPr>
                <w:rFonts w:cs="Arial"/>
                <w:b/>
                <w:bCs/>
                <w:sz w:val="20"/>
                <w:szCs w:val="20"/>
              </w:rPr>
            </w:pPr>
            <w:r w:rsidRPr="002753DA">
              <w:rPr>
                <w:rFonts w:cs="Arial"/>
                <w:b/>
                <w:bCs/>
                <w:sz w:val="20"/>
                <w:szCs w:val="20"/>
              </w:rPr>
              <w:t>Rodząca:</w:t>
            </w:r>
          </w:p>
          <w:p w:rsidR="004E3994" w:rsidRPr="002753DA" w:rsidRDefault="004E3994" w:rsidP="00A60FBF">
            <w:pPr>
              <w:pStyle w:val="Tabela1"/>
              <w:spacing w:before="0" w:after="0" w:line="276" w:lineRule="auto"/>
              <w:ind w:left="862" w:right="50"/>
              <w:rPr>
                <w:rFonts w:cs="Arial"/>
                <w:b/>
                <w:bCs/>
                <w:sz w:val="20"/>
                <w:szCs w:val="20"/>
              </w:rP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r>
      <w:tr w:rsidR="004E3994" w:rsidRPr="002753DA">
        <w:trPr>
          <w:trHeight w:hRule="exact" w:val="87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ilość</w:t>
            </w:r>
            <w:proofErr w:type="gramEnd"/>
            <w:r w:rsidRPr="002753DA">
              <w:rPr>
                <w:rFonts w:cs="Arial"/>
                <w:sz w:val="20"/>
                <w:szCs w:val="20"/>
              </w:rPr>
              <w:t xml:space="preserve"> utraconej krwi w ml,</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stopień</w:t>
            </w:r>
            <w:proofErr w:type="gramEnd"/>
            <w:r w:rsidRPr="002753DA">
              <w:rPr>
                <w:rFonts w:cs="Arial"/>
                <w:sz w:val="20"/>
                <w:szCs w:val="20"/>
              </w:rPr>
              <w:t xml:space="preserve"> pęknięcia krocza- I, II, III,</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błony</w:t>
            </w:r>
            <w:proofErr w:type="gramEnd"/>
            <w:r w:rsidRPr="002753DA">
              <w:rPr>
                <w:rFonts w:cs="Arial"/>
                <w:sz w:val="20"/>
                <w:szCs w:val="20"/>
              </w:rPr>
              <w:t xml:space="preserve"> płodowe pęknięte,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423"/>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b/>
                <w:bCs/>
                <w:sz w:val="20"/>
                <w:szCs w:val="20"/>
              </w:rPr>
            </w:pPr>
            <w:r w:rsidRPr="002753DA">
              <w:rPr>
                <w:rFonts w:cs="Arial"/>
                <w:b/>
                <w:bCs/>
                <w:sz w:val="20"/>
                <w:szCs w:val="20"/>
              </w:rPr>
              <w:t>Ewidencja wody płodowych:</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r>
      <w:tr w:rsidR="004E3994" w:rsidRPr="002753DA">
        <w:trPr>
          <w:trHeight w:hRule="exact" w:val="338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jasne</w:t>
            </w:r>
            <w:proofErr w:type="gramEnd"/>
            <w:r w:rsidRPr="002753DA">
              <w:rPr>
                <w:rFonts w:cs="Arial"/>
                <w:sz w:val="20"/>
                <w:szCs w:val="20"/>
              </w:rPr>
              <w:t>,</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seledynowe</w:t>
            </w:r>
            <w:proofErr w:type="gramEnd"/>
            <w:r w:rsidRPr="002753DA">
              <w:rPr>
                <w:rFonts w:cs="Arial"/>
                <w:sz w:val="20"/>
                <w:szCs w:val="20"/>
              </w:rPr>
              <w:t>,</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zielone</w:t>
            </w:r>
            <w:proofErr w:type="gramEnd"/>
            <w:r w:rsidRPr="002753DA">
              <w:rPr>
                <w:rFonts w:cs="Arial"/>
                <w:sz w:val="20"/>
                <w:szCs w:val="20"/>
              </w:rPr>
              <w:t>,</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brunatne</w:t>
            </w:r>
            <w:proofErr w:type="gramEnd"/>
            <w:r w:rsidRPr="002753DA">
              <w:rPr>
                <w:rFonts w:cs="Arial"/>
                <w:sz w:val="20"/>
                <w:szCs w:val="20"/>
              </w:rPr>
              <w:t>,</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krwiste</w:t>
            </w:r>
            <w:proofErr w:type="gramEnd"/>
            <w:r w:rsidRPr="002753DA">
              <w:rPr>
                <w:rFonts w:cs="Arial"/>
                <w:sz w:val="20"/>
                <w:szCs w:val="20"/>
              </w:rPr>
              <w:t>,</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cuchnące</w:t>
            </w:r>
            <w:proofErr w:type="gramEnd"/>
          </w:p>
          <w:p w:rsidR="004E3994" w:rsidRPr="002753DA" w:rsidRDefault="004E3994" w:rsidP="00EC7D49">
            <w:pPr>
              <w:pStyle w:val="Tabela1"/>
              <w:spacing w:after="0"/>
              <w:ind w:left="862" w:right="50"/>
              <w:rPr>
                <w:rFonts w:cs="Arial"/>
                <w:sz w:val="20"/>
                <w:szCs w:val="20"/>
              </w:rPr>
            </w:pPr>
            <w:proofErr w:type="gramStart"/>
            <w:r w:rsidRPr="002753DA">
              <w:rPr>
                <w:rFonts w:cs="Arial"/>
                <w:sz w:val="20"/>
                <w:szCs w:val="20"/>
              </w:rPr>
              <w:t>lub</w:t>
            </w:r>
            <w:proofErr w:type="gramEnd"/>
            <w:r w:rsidRPr="002753DA">
              <w:rPr>
                <w:rFonts w:cs="Arial"/>
                <w:sz w:val="20"/>
                <w:szCs w:val="20"/>
              </w:rPr>
              <w:t xml:space="preserve">: </w:t>
            </w:r>
          </w:p>
          <w:p w:rsidR="004E3994" w:rsidRPr="002753DA" w:rsidRDefault="004E3994" w:rsidP="00DA7071">
            <w:pPr>
              <w:pStyle w:val="Tabela1"/>
              <w:numPr>
                <w:ilvl w:val="0"/>
                <w:numId w:val="27"/>
              </w:numPr>
              <w:spacing w:after="0"/>
              <w:ind w:right="50"/>
              <w:rPr>
                <w:rFonts w:cs="Arial"/>
                <w:sz w:val="20"/>
                <w:szCs w:val="20"/>
              </w:rPr>
            </w:pPr>
            <w:proofErr w:type="gramStart"/>
            <w:r w:rsidRPr="002753DA">
              <w:rPr>
                <w:rFonts w:cs="Arial"/>
                <w:sz w:val="20"/>
                <w:szCs w:val="20"/>
              </w:rPr>
              <w:t>przejrzyste</w:t>
            </w:r>
            <w:proofErr w:type="gramEnd"/>
          </w:p>
          <w:p w:rsidR="004E3994" w:rsidRPr="002753DA" w:rsidRDefault="004E3994" w:rsidP="00DA7071">
            <w:pPr>
              <w:pStyle w:val="Tabela1"/>
              <w:numPr>
                <w:ilvl w:val="0"/>
                <w:numId w:val="27"/>
              </w:numPr>
              <w:spacing w:after="0"/>
              <w:ind w:right="50"/>
              <w:rPr>
                <w:rFonts w:cs="Arial"/>
                <w:sz w:val="20"/>
                <w:szCs w:val="20"/>
              </w:rPr>
            </w:pPr>
            <w:r w:rsidRPr="002753DA">
              <w:rPr>
                <w:rFonts w:cs="Arial"/>
                <w:sz w:val="20"/>
                <w:szCs w:val="20"/>
              </w:rPr>
              <w:t xml:space="preserve"> </w:t>
            </w:r>
            <w:proofErr w:type="gramStart"/>
            <w:r w:rsidRPr="002753DA">
              <w:rPr>
                <w:rFonts w:cs="Arial"/>
                <w:sz w:val="20"/>
                <w:szCs w:val="20"/>
              </w:rPr>
              <w:t>zielone</w:t>
            </w:r>
            <w:proofErr w:type="gramEnd"/>
          </w:p>
          <w:p w:rsidR="004E3994" w:rsidRPr="002753DA" w:rsidRDefault="004E3994" w:rsidP="00DA7071">
            <w:pPr>
              <w:pStyle w:val="Tabela1"/>
              <w:numPr>
                <w:ilvl w:val="0"/>
                <w:numId w:val="27"/>
              </w:numPr>
              <w:spacing w:after="0"/>
              <w:ind w:right="50"/>
              <w:rPr>
                <w:rFonts w:cs="Arial"/>
                <w:sz w:val="20"/>
                <w:szCs w:val="20"/>
              </w:rPr>
            </w:pPr>
            <w:r w:rsidRPr="002753DA">
              <w:rPr>
                <w:rFonts w:cs="Arial"/>
                <w:sz w:val="20"/>
                <w:szCs w:val="20"/>
              </w:rPr>
              <w:t>Krwiste</w:t>
            </w:r>
          </w:p>
          <w:p w:rsidR="004E3994" w:rsidRPr="002753DA" w:rsidRDefault="004E3994" w:rsidP="00DA7071">
            <w:pPr>
              <w:pStyle w:val="Tabela1"/>
              <w:numPr>
                <w:ilvl w:val="0"/>
                <w:numId w:val="27"/>
              </w:numPr>
              <w:spacing w:after="0"/>
              <w:ind w:right="50"/>
              <w:rPr>
                <w:rFonts w:cs="Arial"/>
                <w:sz w:val="20"/>
                <w:szCs w:val="20"/>
              </w:rPr>
            </w:pPr>
            <w:r w:rsidRPr="002753DA">
              <w:rPr>
                <w:rFonts w:cs="Arial"/>
                <w:sz w:val="20"/>
                <w:szCs w:val="20"/>
              </w:rPr>
              <w:t xml:space="preserve"> Ropne</w:t>
            </w:r>
          </w:p>
          <w:p w:rsidR="004E3994" w:rsidRPr="002753DA" w:rsidRDefault="004E3994" w:rsidP="00DA7071">
            <w:pPr>
              <w:pStyle w:val="Tabela1"/>
              <w:numPr>
                <w:ilvl w:val="0"/>
                <w:numId w:val="27"/>
              </w:numPr>
              <w:spacing w:after="0"/>
              <w:ind w:right="50"/>
              <w:rPr>
                <w:rFonts w:cs="Arial"/>
                <w:sz w:val="20"/>
                <w:szCs w:val="20"/>
              </w:rPr>
            </w:pPr>
            <w:proofErr w:type="gramStart"/>
            <w:r w:rsidRPr="002753DA">
              <w:rPr>
                <w:rFonts w:cs="Arial"/>
                <w:sz w:val="20"/>
                <w:szCs w:val="20"/>
              </w:rPr>
              <w:t>nie</w:t>
            </w:r>
            <w:proofErr w:type="gramEnd"/>
            <w:r w:rsidRPr="002753DA">
              <w:rPr>
                <w:rFonts w:cs="Arial"/>
                <w:sz w:val="20"/>
                <w:szCs w:val="20"/>
              </w:rPr>
              <w:t xml:space="preserve"> do oceny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37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sz w:val="20"/>
                <w:szCs w:val="20"/>
              </w:rPr>
            </w:pPr>
            <w:r w:rsidRPr="002753DA">
              <w:rPr>
                <w:rFonts w:cs="Arial"/>
                <w:sz w:val="20"/>
                <w:szCs w:val="20"/>
              </w:rPr>
              <w:t>PH – wartość.</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88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E9528D">
            <w:pPr>
              <w:pStyle w:val="Tabela1"/>
              <w:spacing w:before="0" w:after="0" w:line="276" w:lineRule="auto"/>
              <w:ind w:right="50"/>
              <w:rPr>
                <w:rFonts w:cs="Arial"/>
                <w:sz w:val="20"/>
                <w:szCs w:val="20"/>
              </w:rPr>
            </w:pPr>
            <w:r w:rsidRPr="002753DA">
              <w:rPr>
                <w:rFonts w:cs="Arial"/>
                <w:sz w:val="20"/>
                <w:szCs w:val="20"/>
              </w:rPr>
              <w:t xml:space="preserve">Popłód – kompletny, niekompletny </w:t>
            </w:r>
          </w:p>
          <w:p w:rsidR="004E3994" w:rsidRPr="002753DA" w:rsidRDefault="004E3994" w:rsidP="00E9528D">
            <w:pPr>
              <w:pStyle w:val="Tabela1"/>
              <w:spacing w:before="0" w:after="0" w:line="276" w:lineRule="auto"/>
              <w:ind w:right="50"/>
              <w:rPr>
                <w:rFonts w:cs="Arial"/>
                <w:sz w:val="20"/>
                <w:szCs w:val="20"/>
              </w:rPr>
            </w:pPr>
            <w:proofErr w:type="gramStart"/>
            <w:r w:rsidRPr="002753DA">
              <w:rPr>
                <w:rFonts w:cs="Arial"/>
                <w:sz w:val="20"/>
                <w:szCs w:val="20"/>
              </w:rPr>
              <w:t>lub</w:t>
            </w:r>
            <w:proofErr w:type="gramEnd"/>
            <w:r w:rsidRPr="002753DA">
              <w:rPr>
                <w:rFonts w:cs="Arial"/>
                <w:sz w:val="20"/>
                <w:szCs w:val="20"/>
              </w:rPr>
              <w:t xml:space="preserve"> </w:t>
            </w:r>
          </w:p>
          <w:p w:rsidR="004E3994" w:rsidRPr="002753DA" w:rsidRDefault="004E3994" w:rsidP="00E9528D">
            <w:pPr>
              <w:pStyle w:val="Tabela1"/>
              <w:spacing w:before="0" w:after="0" w:line="276" w:lineRule="auto"/>
              <w:ind w:right="50"/>
              <w:rPr>
                <w:rFonts w:cs="Arial"/>
                <w:sz w:val="20"/>
                <w:szCs w:val="20"/>
              </w:rPr>
            </w:pPr>
            <w:r w:rsidRPr="002753DA">
              <w:rPr>
                <w:rFonts w:cs="Arial"/>
                <w:sz w:val="20"/>
                <w:szCs w:val="20"/>
              </w:rPr>
              <w:t>Łożysko kompletne: tak, nie, brak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381"/>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b/>
                <w:bCs/>
                <w:sz w:val="20"/>
                <w:szCs w:val="20"/>
              </w:rPr>
            </w:pPr>
            <w:r w:rsidRPr="002753DA">
              <w:rPr>
                <w:rFonts w:cs="Arial"/>
                <w:b/>
                <w:bCs/>
                <w:sz w:val="20"/>
                <w:szCs w:val="20"/>
              </w:rPr>
              <w:t>Łożysko:</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r>
      <w:tr w:rsidR="004E3994" w:rsidRPr="002753DA">
        <w:trPr>
          <w:trHeight w:hRule="exact" w:val="85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8"/>
              </w:numPr>
              <w:spacing w:before="0" w:after="0" w:line="276" w:lineRule="auto"/>
              <w:ind w:right="50"/>
              <w:rPr>
                <w:rFonts w:cs="Arial"/>
                <w:sz w:val="20"/>
                <w:szCs w:val="20"/>
              </w:rPr>
            </w:pPr>
            <w:proofErr w:type="gramStart"/>
            <w:r w:rsidRPr="002753DA">
              <w:rPr>
                <w:rFonts w:cs="Arial"/>
                <w:sz w:val="20"/>
                <w:szCs w:val="20"/>
              </w:rPr>
              <w:t>masa</w:t>
            </w:r>
            <w:proofErr w:type="gramEnd"/>
            <w:r w:rsidRPr="002753DA">
              <w:rPr>
                <w:rFonts w:cs="Arial"/>
                <w:sz w:val="20"/>
                <w:szCs w:val="20"/>
              </w:rPr>
              <w:t xml:space="preserve"> ( w g),</w:t>
            </w:r>
          </w:p>
          <w:p w:rsidR="004E3994" w:rsidRPr="002753DA" w:rsidRDefault="004E3994" w:rsidP="00DA7071">
            <w:pPr>
              <w:pStyle w:val="Tabela1"/>
              <w:numPr>
                <w:ilvl w:val="0"/>
                <w:numId w:val="28"/>
              </w:numPr>
              <w:spacing w:before="0" w:after="0" w:line="276" w:lineRule="auto"/>
              <w:ind w:right="50"/>
              <w:rPr>
                <w:rFonts w:cs="Arial"/>
                <w:sz w:val="20"/>
                <w:szCs w:val="20"/>
              </w:rPr>
            </w:pPr>
            <w:proofErr w:type="gramStart"/>
            <w:r w:rsidRPr="002753DA">
              <w:rPr>
                <w:rFonts w:cs="Arial"/>
                <w:sz w:val="20"/>
                <w:szCs w:val="20"/>
              </w:rPr>
              <w:t xml:space="preserve">nieprawidłowości : </w:t>
            </w:r>
            <w:proofErr w:type="gramEnd"/>
            <w:r w:rsidRPr="002753DA">
              <w:rPr>
                <w:rFonts w:cs="Arial"/>
                <w:sz w:val="20"/>
                <w:szCs w:val="20"/>
              </w:rPr>
              <w:t>brak, zawały, zwapnienia, zawały i zwapnienia, inne.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41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sz w:val="20"/>
                <w:szCs w:val="20"/>
              </w:rPr>
            </w:pPr>
            <w:r w:rsidRPr="002753DA">
              <w:rPr>
                <w:rFonts w:cs="Arial"/>
                <w:sz w:val="20"/>
                <w:szCs w:val="20"/>
              </w:rPr>
              <w:t>Sznur pępowinowy (długość w cm).</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243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sz w:val="20"/>
                <w:szCs w:val="20"/>
              </w:rPr>
            </w:pPr>
            <w:r w:rsidRPr="002753DA">
              <w:rPr>
                <w:rFonts w:cs="Arial"/>
                <w:sz w:val="20"/>
                <w:szCs w:val="20"/>
              </w:rPr>
              <w:t>Nieprawidłowości:</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brak</w:t>
            </w:r>
            <w:proofErr w:type="gramEnd"/>
            <w:r w:rsidRPr="002753DA">
              <w:rPr>
                <w:rFonts w:cs="Arial"/>
                <w:sz w:val="20"/>
                <w:szCs w:val="20"/>
              </w:rPr>
              <w:t xml:space="preserve">, </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węzeł</w:t>
            </w:r>
            <w:proofErr w:type="gramEnd"/>
            <w:r w:rsidRPr="002753DA">
              <w:rPr>
                <w:rFonts w:cs="Arial"/>
                <w:sz w:val="20"/>
                <w:szCs w:val="20"/>
              </w:rPr>
              <w:t xml:space="preserve"> prawdziwy,</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węzeł  rzekomy</w:t>
            </w:r>
            <w:proofErr w:type="gramEnd"/>
            <w:r w:rsidRPr="002753DA">
              <w:rPr>
                <w:rFonts w:cs="Arial"/>
                <w:sz w:val="20"/>
                <w:szCs w:val="20"/>
              </w:rPr>
              <w:t xml:space="preserve">, </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nieprawidłowe</w:t>
            </w:r>
            <w:proofErr w:type="gramEnd"/>
            <w:r w:rsidRPr="002753DA">
              <w:rPr>
                <w:rFonts w:cs="Arial"/>
                <w:sz w:val="20"/>
                <w:szCs w:val="20"/>
              </w:rPr>
              <w:t xml:space="preserve"> przyczepy, </w:t>
            </w:r>
          </w:p>
          <w:p w:rsidR="004E3994" w:rsidRPr="002753DA" w:rsidRDefault="004E3994" w:rsidP="00DA7071">
            <w:pPr>
              <w:pStyle w:val="Tabela1"/>
              <w:numPr>
                <w:ilvl w:val="0"/>
                <w:numId w:val="27"/>
              </w:numPr>
              <w:spacing w:before="0" w:after="0" w:line="276" w:lineRule="auto"/>
              <w:ind w:right="50"/>
              <w:rPr>
                <w:rFonts w:cs="Arial"/>
                <w:sz w:val="20"/>
                <w:szCs w:val="20"/>
              </w:rPr>
            </w:pPr>
            <w:proofErr w:type="gramStart"/>
            <w:r w:rsidRPr="002753DA">
              <w:rPr>
                <w:rFonts w:cs="Arial"/>
                <w:sz w:val="20"/>
                <w:szCs w:val="20"/>
              </w:rPr>
              <w:t>inne</w:t>
            </w:r>
            <w:proofErr w:type="gramEnd"/>
          </w:p>
          <w:p w:rsidR="004E3994" w:rsidRPr="002753DA" w:rsidRDefault="004E3994" w:rsidP="000D5F59">
            <w:pPr>
              <w:pStyle w:val="Tabela1"/>
              <w:spacing w:before="0" w:after="0" w:line="276" w:lineRule="auto"/>
              <w:ind w:left="86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50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sz w:val="20"/>
                <w:szCs w:val="20"/>
              </w:rPr>
            </w:pPr>
            <w:r w:rsidRPr="002753DA">
              <w:rPr>
                <w:rFonts w:cs="Arial"/>
                <w:sz w:val="20"/>
                <w:szCs w:val="20"/>
              </w:rPr>
              <w:t>Możliwość wprowadzenia ręcznego opisu przebiegu porodu.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91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sz w:val="20"/>
                <w:szCs w:val="20"/>
              </w:rPr>
            </w:pPr>
            <w:r w:rsidRPr="002753DA">
              <w:rPr>
                <w:rFonts w:cs="Arial"/>
                <w:sz w:val="20"/>
                <w:szCs w:val="20"/>
              </w:rPr>
              <w:t>Możliwość rejestracji noworodka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271"/>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b/>
                <w:bCs/>
                <w:sz w:val="20"/>
                <w:szCs w:val="20"/>
              </w:rPr>
            </w:pPr>
            <w:r w:rsidRPr="002753DA">
              <w:rPr>
                <w:rFonts w:cs="Arial"/>
                <w:b/>
                <w:bCs/>
                <w:sz w:val="20"/>
                <w:szCs w:val="20"/>
              </w:rPr>
              <w:t>Ewidencja danych noworodka:</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r>
      <w:tr w:rsidR="004E3994" w:rsidRPr="002753DA">
        <w:trPr>
          <w:trHeight w:hRule="exact" w:val="113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29"/>
              </w:numPr>
              <w:spacing w:before="0" w:after="0" w:line="276" w:lineRule="auto"/>
              <w:ind w:right="50"/>
              <w:rPr>
                <w:rFonts w:cs="Arial"/>
                <w:sz w:val="20"/>
                <w:szCs w:val="20"/>
              </w:rPr>
            </w:pPr>
            <w:proofErr w:type="gramStart"/>
            <w:r w:rsidRPr="002753DA">
              <w:rPr>
                <w:rFonts w:cs="Arial"/>
                <w:sz w:val="20"/>
                <w:szCs w:val="20"/>
              </w:rPr>
              <w:t>płeć</w:t>
            </w:r>
            <w:proofErr w:type="gramEnd"/>
            <w:r w:rsidRPr="002753DA">
              <w:rPr>
                <w:rFonts w:cs="Arial"/>
                <w:sz w:val="20"/>
                <w:szCs w:val="20"/>
              </w:rPr>
              <w:t>: męska, żeńska,</w:t>
            </w:r>
          </w:p>
          <w:p w:rsidR="004E3994" w:rsidRPr="002753DA" w:rsidRDefault="004E3994" w:rsidP="00DA7071">
            <w:pPr>
              <w:pStyle w:val="Tabela1"/>
              <w:numPr>
                <w:ilvl w:val="0"/>
                <w:numId w:val="29"/>
              </w:numPr>
              <w:spacing w:before="0" w:after="0" w:line="276" w:lineRule="auto"/>
              <w:ind w:right="50"/>
              <w:rPr>
                <w:rFonts w:cs="Arial"/>
                <w:sz w:val="20"/>
                <w:szCs w:val="20"/>
              </w:rPr>
            </w:pPr>
            <w:proofErr w:type="gramStart"/>
            <w:r w:rsidRPr="002753DA">
              <w:rPr>
                <w:rFonts w:cs="Arial"/>
                <w:sz w:val="20"/>
                <w:szCs w:val="20"/>
              </w:rPr>
              <w:t>masa</w:t>
            </w:r>
            <w:proofErr w:type="gramEnd"/>
            <w:r w:rsidRPr="002753DA">
              <w:rPr>
                <w:rFonts w:cs="Arial"/>
                <w:sz w:val="20"/>
                <w:szCs w:val="20"/>
              </w:rPr>
              <w:t>,</w:t>
            </w:r>
          </w:p>
          <w:p w:rsidR="004E3994" w:rsidRPr="002753DA" w:rsidRDefault="004E3994" w:rsidP="00DA7071">
            <w:pPr>
              <w:pStyle w:val="Tabela1"/>
              <w:numPr>
                <w:ilvl w:val="0"/>
                <w:numId w:val="29"/>
              </w:numPr>
              <w:spacing w:before="0" w:after="0" w:line="276" w:lineRule="auto"/>
              <w:ind w:right="50"/>
              <w:rPr>
                <w:rFonts w:cs="Arial"/>
                <w:sz w:val="20"/>
                <w:szCs w:val="20"/>
              </w:rPr>
            </w:pPr>
            <w:proofErr w:type="gramStart"/>
            <w:r w:rsidRPr="002753DA">
              <w:rPr>
                <w:rFonts w:cs="Arial"/>
                <w:sz w:val="20"/>
                <w:szCs w:val="20"/>
              </w:rPr>
              <w:t>wzrost</w:t>
            </w:r>
            <w:proofErr w:type="gramEnd"/>
            <w:r w:rsidRPr="002753DA">
              <w:rPr>
                <w:rFonts w:cs="Arial"/>
                <w:sz w:val="20"/>
                <w:szCs w:val="20"/>
              </w:rPr>
              <w:t>,</w:t>
            </w:r>
          </w:p>
          <w:p w:rsidR="004E3994" w:rsidRPr="002753DA" w:rsidRDefault="004E3994" w:rsidP="00DA7071">
            <w:pPr>
              <w:pStyle w:val="Tabela1"/>
              <w:numPr>
                <w:ilvl w:val="0"/>
                <w:numId w:val="29"/>
              </w:numPr>
              <w:spacing w:before="0" w:after="0" w:line="276" w:lineRule="auto"/>
              <w:ind w:right="50"/>
              <w:rPr>
                <w:rFonts w:cs="Arial"/>
                <w:sz w:val="20"/>
                <w:szCs w:val="20"/>
              </w:rPr>
            </w:pPr>
            <w:proofErr w:type="spellStart"/>
            <w:proofErr w:type="gramStart"/>
            <w:r w:rsidRPr="002753DA">
              <w:rPr>
                <w:rFonts w:cs="Arial"/>
                <w:sz w:val="20"/>
                <w:szCs w:val="20"/>
              </w:rPr>
              <w:t>apgar</w:t>
            </w:r>
            <w:proofErr w:type="spellEnd"/>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p>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54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sz w:val="20"/>
                <w:szCs w:val="20"/>
              </w:rPr>
            </w:pPr>
            <w:r w:rsidRPr="002753DA">
              <w:rPr>
                <w:rFonts w:cs="Arial"/>
                <w:sz w:val="20"/>
                <w:szCs w:val="20"/>
              </w:rPr>
              <w:t xml:space="preserve">Wiek ciążowy w ocenie: położniczej-pole opisowe, </w:t>
            </w:r>
            <w:proofErr w:type="spellStart"/>
            <w:r w:rsidRPr="002753DA">
              <w:rPr>
                <w:rFonts w:cs="Arial"/>
                <w:sz w:val="20"/>
                <w:szCs w:val="20"/>
              </w:rPr>
              <w:t>pediatrycznej-pole</w:t>
            </w:r>
            <w:proofErr w:type="spellEnd"/>
            <w:r w:rsidRPr="002753DA">
              <w:rPr>
                <w:rFonts w:cs="Arial"/>
                <w:sz w:val="20"/>
                <w:szCs w:val="20"/>
              </w:rPr>
              <w:t xml:space="preserve"> opisowe.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397"/>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b/>
                <w:bCs/>
                <w:sz w:val="20"/>
                <w:szCs w:val="20"/>
              </w:rPr>
            </w:pPr>
            <w:r w:rsidRPr="002753DA">
              <w:rPr>
                <w:rFonts w:cs="Arial"/>
                <w:b/>
                <w:bCs/>
                <w:sz w:val="20"/>
                <w:szCs w:val="20"/>
              </w:rPr>
              <w:t>Ewidencja danych dotyczących ciąży:</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r>
      <w:tr w:rsidR="004E3994" w:rsidRPr="002753DA">
        <w:trPr>
          <w:trHeight w:hRule="exact" w:val="53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0"/>
              </w:numPr>
              <w:spacing w:before="0" w:after="0" w:line="276" w:lineRule="auto"/>
              <w:ind w:right="50"/>
              <w:rPr>
                <w:rFonts w:cs="Arial"/>
                <w:sz w:val="20"/>
                <w:szCs w:val="20"/>
              </w:rPr>
            </w:pPr>
            <w:r w:rsidRPr="002753DA">
              <w:rPr>
                <w:rFonts w:cs="Arial"/>
                <w:sz w:val="20"/>
                <w:szCs w:val="20"/>
              </w:rPr>
              <w:t>1-sza, …n-ta,</w:t>
            </w:r>
          </w:p>
          <w:p w:rsidR="004E3994" w:rsidRPr="002753DA" w:rsidRDefault="004E3994" w:rsidP="00DA7071">
            <w:pPr>
              <w:pStyle w:val="Tabela1"/>
              <w:numPr>
                <w:ilvl w:val="0"/>
                <w:numId w:val="30"/>
              </w:numPr>
              <w:spacing w:before="0" w:after="0" w:line="276" w:lineRule="auto"/>
              <w:ind w:right="50"/>
              <w:rPr>
                <w:rFonts w:cs="Arial"/>
                <w:sz w:val="20"/>
                <w:szCs w:val="20"/>
              </w:rPr>
            </w:pPr>
            <w:proofErr w:type="gramStart"/>
            <w:r w:rsidRPr="002753DA">
              <w:rPr>
                <w:rFonts w:cs="Arial"/>
                <w:sz w:val="20"/>
                <w:szCs w:val="20"/>
              </w:rPr>
              <w:t>przebieg</w:t>
            </w:r>
            <w:proofErr w:type="gramEnd"/>
            <w:r w:rsidRPr="002753DA">
              <w:rPr>
                <w:rFonts w:cs="Arial"/>
                <w:sz w:val="20"/>
                <w:szCs w:val="20"/>
              </w:rPr>
              <w:t xml:space="preserve"> ciąży: powikłany, prawidłowy.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423"/>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b/>
                <w:bCs/>
                <w:sz w:val="20"/>
                <w:szCs w:val="20"/>
              </w:rPr>
            </w:pPr>
            <w:r w:rsidRPr="002753DA">
              <w:rPr>
                <w:rFonts w:cs="Arial"/>
                <w:b/>
                <w:bCs/>
                <w:sz w:val="20"/>
                <w:szCs w:val="20"/>
              </w:rPr>
              <w:t>Ewidencja danych dotyczących porodu:</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r>
      <w:tr w:rsidR="004E3994" w:rsidRPr="002753DA">
        <w:trPr>
          <w:trHeight w:hRule="exact" w:val="239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1"/>
              </w:numPr>
              <w:spacing w:before="0" w:after="0" w:line="276" w:lineRule="auto"/>
              <w:ind w:right="50"/>
              <w:rPr>
                <w:rFonts w:cs="Arial"/>
                <w:sz w:val="20"/>
                <w:szCs w:val="20"/>
              </w:rPr>
            </w:pPr>
            <w:r w:rsidRPr="002753DA">
              <w:rPr>
                <w:rFonts w:cs="Arial"/>
                <w:sz w:val="20"/>
                <w:szCs w:val="20"/>
              </w:rPr>
              <w:t>1-szy,….,</w:t>
            </w:r>
            <w:proofErr w:type="gramStart"/>
            <w:r w:rsidRPr="002753DA">
              <w:rPr>
                <w:rFonts w:cs="Arial"/>
                <w:sz w:val="20"/>
                <w:szCs w:val="20"/>
              </w:rPr>
              <w:t>n-ty</w:t>
            </w:r>
            <w:proofErr w:type="gramEnd"/>
            <w:r w:rsidRPr="002753DA">
              <w:rPr>
                <w:rFonts w:cs="Arial"/>
                <w:sz w:val="20"/>
                <w:szCs w:val="20"/>
              </w:rPr>
              <w:t>,</w:t>
            </w:r>
          </w:p>
          <w:p w:rsidR="004E3994" w:rsidRPr="002753DA" w:rsidRDefault="004E3994" w:rsidP="00DA7071">
            <w:pPr>
              <w:pStyle w:val="Tabela1"/>
              <w:numPr>
                <w:ilvl w:val="0"/>
                <w:numId w:val="31"/>
              </w:numPr>
              <w:spacing w:before="0" w:after="0" w:line="276" w:lineRule="auto"/>
              <w:ind w:right="50"/>
              <w:rPr>
                <w:rFonts w:cs="Arial"/>
                <w:sz w:val="20"/>
                <w:szCs w:val="20"/>
              </w:rPr>
            </w:pPr>
            <w:proofErr w:type="gramStart"/>
            <w:r w:rsidRPr="002753DA">
              <w:rPr>
                <w:rFonts w:cs="Arial"/>
                <w:sz w:val="20"/>
                <w:szCs w:val="20"/>
              </w:rPr>
              <w:t>pojedynczy</w:t>
            </w:r>
            <w:proofErr w:type="gramEnd"/>
            <w:r w:rsidRPr="002753DA">
              <w:rPr>
                <w:rFonts w:cs="Arial"/>
                <w:sz w:val="20"/>
                <w:szCs w:val="20"/>
              </w:rPr>
              <w:t>, mnogi,</w:t>
            </w:r>
          </w:p>
          <w:p w:rsidR="004E3994" w:rsidRPr="002753DA" w:rsidRDefault="004E3994" w:rsidP="00DA7071">
            <w:pPr>
              <w:pStyle w:val="Tabela1"/>
              <w:numPr>
                <w:ilvl w:val="0"/>
                <w:numId w:val="31"/>
              </w:numPr>
              <w:spacing w:before="0" w:after="0" w:line="276" w:lineRule="auto"/>
              <w:ind w:right="50"/>
              <w:rPr>
                <w:rFonts w:cs="Arial"/>
                <w:sz w:val="20"/>
                <w:szCs w:val="20"/>
              </w:rPr>
            </w:pPr>
            <w:proofErr w:type="gramStart"/>
            <w:r w:rsidRPr="002753DA">
              <w:rPr>
                <w:rFonts w:cs="Arial"/>
                <w:sz w:val="20"/>
                <w:szCs w:val="20"/>
              </w:rPr>
              <w:t>główkowy</w:t>
            </w:r>
            <w:proofErr w:type="gramEnd"/>
            <w:r w:rsidRPr="002753DA">
              <w:rPr>
                <w:rFonts w:cs="Arial"/>
                <w:sz w:val="20"/>
                <w:szCs w:val="20"/>
              </w:rPr>
              <w:t xml:space="preserve">: siłami natury, z pomocą ręczną, operacyjny(cięcie cesarskie, kleszcze, </w:t>
            </w:r>
            <w:proofErr w:type="spellStart"/>
            <w:r w:rsidRPr="002753DA">
              <w:rPr>
                <w:rFonts w:cs="Arial"/>
                <w:sz w:val="20"/>
                <w:szCs w:val="20"/>
              </w:rPr>
              <w:t>Vacuum</w:t>
            </w:r>
            <w:proofErr w:type="spellEnd"/>
            <w:r w:rsidRPr="002753DA">
              <w:rPr>
                <w:rFonts w:cs="Arial"/>
                <w:sz w:val="20"/>
                <w:szCs w:val="20"/>
              </w:rPr>
              <w:t>),</w:t>
            </w:r>
          </w:p>
          <w:p w:rsidR="004E3994" w:rsidRPr="002753DA" w:rsidRDefault="004E3994" w:rsidP="00DA7071">
            <w:pPr>
              <w:pStyle w:val="Tabela1"/>
              <w:numPr>
                <w:ilvl w:val="0"/>
                <w:numId w:val="31"/>
              </w:numPr>
              <w:spacing w:before="0" w:after="0" w:line="276" w:lineRule="auto"/>
              <w:ind w:right="50"/>
              <w:rPr>
                <w:rFonts w:cs="Arial"/>
                <w:sz w:val="20"/>
                <w:szCs w:val="20"/>
              </w:rPr>
            </w:pPr>
            <w:proofErr w:type="gramStart"/>
            <w:r w:rsidRPr="002753DA">
              <w:rPr>
                <w:rFonts w:cs="Arial"/>
                <w:sz w:val="20"/>
                <w:szCs w:val="20"/>
              </w:rPr>
              <w:t>miednicowy</w:t>
            </w:r>
            <w:proofErr w:type="gramEnd"/>
            <w:r w:rsidRPr="002753DA">
              <w:rPr>
                <w:rFonts w:cs="Arial"/>
                <w:sz w:val="20"/>
                <w:szCs w:val="20"/>
              </w:rPr>
              <w:t xml:space="preserve">: siłami natury, z pomocą ręczną, operacyjny( cięcie cesarskie, kleszcze, </w:t>
            </w:r>
            <w:proofErr w:type="spellStart"/>
            <w:r w:rsidRPr="002753DA">
              <w:rPr>
                <w:rFonts w:cs="Arial"/>
                <w:sz w:val="20"/>
                <w:szCs w:val="20"/>
              </w:rPr>
              <w:t>Vacuum</w:t>
            </w:r>
            <w:proofErr w:type="spellEnd"/>
            <w:r w:rsidRPr="002753DA">
              <w:rPr>
                <w:rFonts w:cs="Arial"/>
                <w:sz w:val="20"/>
                <w:szCs w:val="20"/>
              </w:rPr>
              <w:t>),</w:t>
            </w:r>
          </w:p>
          <w:p w:rsidR="004E3994" w:rsidRPr="002753DA" w:rsidRDefault="004E3994" w:rsidP="00DA7071">
            <w:pPr>
              <w:pStyle w:val="Tabela1"/>
              <w:numPr>
                <w:ilvl w:val="0"/>
                <w:numId w:val="31"/>
              </w:numPr>
              <w:spacing w:before="0" w:after="0" w:line="276" w:lineRule="auto"/>
              <w:ind w:right="50"/>
              <w:rPr>
                <w:rFonts w:cs="Arial"/>
                <w:sz w:val="20"/>
                <w:szCs w:val="20"/>
              </w:rPr>
            </w:pPr>
            <w:proofErr w:type="gramStart"/>
            <w:r w:rsidRPr="002753DA">
              <w:rPr>
                <w:rFonts w:cs="Arial"/>
                <w:sz w:val="20"/>
                <w:szCs w:val="20"/>
              </w:rPr>
              <w:t>poprzeczny</w:t>
            </w:r>
            <w:proofErr w:type="gramEnd"/>
            <w:r w:rsidRPr="002753DA">
              <w:rPr>
                <w:rFonts w:cs="Arial"/>
                <w:sz w:val="20"/>
                <w:szCs w:val="20"/>
              </w:rPr>
              <w:t xml:space="preserve">: siłami natury, z pomocą ręczną, operacyjny( cięcie cesarskie, kleszcze, </w:t>
            </w:r>
            <w:proofErr w:type="spellStart"/>
            <w:r w:rsidRPr="002753DA">
              <w:rPr>
                <w:rFonts w:cs="Arial"/>
                <w:sz w:val="20"/>
                <w:szCs w:val="20"/>
              </w:rPr>
              <w:t>Vacuum</w:t>
            </w:r>
            <w:proofErr w:type="spellEnd"/>
            <w:r w:rsidRPr="002753DA">
              <w:rPr>
                <w:rFonts w:cs="Arial"/>
                <w:sz w:val="20"/>
                <w:szCs w:val="20"/>
              </w:rPr>
              <w:t>),</w:t>
            </w:r>
          </w:p>
          <w:p w:rsidR="004E3994" w:rsidRPr="002753DA" w:rsidRDefault="004E3994" w:rsidP="00DA7071">
            <w:pPr>
              <w:pStyle w:val="Tabela1"/>
              <w:numPr>
                <w:ilvl w:val="0"/>
                <w:numId w:val="31"/>
              </w:numPr>
              <w:spacing w:before="0" w:after="0" w:line="276" w:lineRule="auto"/>
              <w:ind w:right="50"/>
              <w:rPr>
                <w:rFonts w:cs="Arial"/>
                <w:sz w:val="20"/>
                <w:szCs w:val="20"/>
              </w:rPr>
            </w:pPr>
            <w:proofErr w:type="gramStart"/>
            <w:r w:rsidRPr="002753DA">
              <w:rPr>
                <w:rFonts w:cs="Arial"/>
                <w:sz w:val="20"/>
                <w:szCs w:val="20"/>
              </w:rPr>
              <w:t>uwagi</w:t>
            </w:r>
            <w:proofErr w:type="gramEnd"/>
            <w:r w:rsidRPr="002753DA">
              <w:rPr>
                <w:rFonts w:cs="Arial"/>
                <w:sz w:val="20"/>
                <w:szCs w:val="20"/>
              </w:rPr>
              <w:t xml:space="preserve"> – pole opisowe.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56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0" w:right="50"/>
              <w:rPr>
                <w:rFonts w:cs="Arial"/>
                <w:sz w:val="20"/>
                <w:szCs w:val="20"/>
              </w:rPr>
            </w:pPr>
            <w:r w:rsidRPr="002753DA">
              <w:rPr>
                <w:rFonts w:cs="Arial"/>
                <w:sz w:val="20"/>
                <w:szCs w:val="20"/>
              </w:rPr>
              <w:t>Możliwość zlecenia: zabiegów operacyjnych, badań laboratoryjnych i diagnostycznych.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85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left="0" w:right="50"/>
              <w:rPr>
                <w:rFonts w:cs="Arial"/>
                <w:sz w:val="20"/>
                <w:szCs w:val="20"/>
              </w:rPr>
            </w:pPr>
            <w:r w:rsidRPr="002753DA">
              <w:rPr>
                <w:rFonts w:cs="Arial"/>
                <w:sz w:val="20"/>
                <w:szCs w:val="20"/>
              </w:rPr>
              <w:t>Możliwość bezpośredniego zlecania cięcia cesarskiego i dostępu do danych odpowiedniego zabiegu na bloku operacyjnym.</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rPr>
                <w:lang w:eastAsia="en-US"/>
              </w:rPr>
            </w:pPr>
            <w:r>
              <w:t>........</w:t>
            </w:r>
          </w:p>
        </w:tc>
      </w:tr>
      <w:tr w:rsidR="004E3994" w:rsidRPr="002753DA">
        <w:trPr>
          <w:trHeight w:hRule="exact" w:val="115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A2367">
            <w:pPr>
              <w:pStyle w:val="Tabela1"/>
              <w:spacing w:before="0" w:after="0" w:line="276" w:lineRule="auto"/>
              <w:ind w:left="0" w:right="50"/>
              <w:rPr>
                <w:rFonts w:cs="Arial"/>
                <w:sz w:val="20"/>
                <w:szCs w:val="20"/>
              </w:rPr>
            </w:pPr>
            <w:r w:rsidRPr="002753DA">
              <w:rPr>
                <w:rFonts w:cs="Arial"/>
                <w:sz w:val="20"/>
                <w:szCs w:val="20"/>
              </w:rPr>
              <w:t>Możliwość konfiguracji zakresu ewidencjonowanych danych.</w:t>
            </w:r>
          </w:p>
          <w:p w:rsidR="004E3994" w:rsidRPr="002753DA" w:rsidRDefault="004E3994" w:rsidP="00361E0B">
            <w:pPr>
              <w:pStyle w:val="Tabela1"/>
              <w:spacing w:before="0" w:after="0" w:line="276" w:lineRule="auto"/>
              <w:ind w:left="0"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pPr>
            <w:r w:rsidRPr="002753DA">
              <w:rPr>
                <w:lang w:eastAsia="en-US"/>
              </w:rPr>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pacing w:after="0"/>
              <w:ind w:left="113" w:firstLine="0"/>
              <w:jc w:val="center"/>
              <w:rPr>
                <w:lang w:eastAsia="en-US"/>
              </w:rPr>
            </w:pPr>
            <w:r>
              <w:t>........</w:t>
            </w:r>
          </w:p>
        </w:tc>
      </w:tr>
      <w:tr w:rsidR="004E3994" w:rsidRPr="002753DA">
        <w:trPr>
          <w:trHeight w:hRule="exact" w:val="431"/>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b/>
                <w:bCs/>
                <w:sz w:val="20"/>
                <w:szCs w:val="20"/>
              </w:rPr>
            </w:pPr>
            <w:r w:rsidRPr="002753DA">
              <w:rPr>
                <w:rFonts w:cs="Arial"/>
                <w:b/>
                <w:bCs/>
                <w:sz w:val="20"/>
                <w:szCs w:val="20"/>
              </w:rPr>
              <w:t>Możliwość tworzenia następujących raportów:</w:t>
            </w: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F0629B">
            <w:pPr>
              <w:shd w:val="clear" w:color="auto" w:fill="FFFFFF"/>
              <w:spacing w:after="0"/>
              <w:ind w:left="113" w:firstLine="0"/>
              <w:jc w:val="center"/>
            </w:pPr>
          </w:p>
        </w:tc>
      </w:tr>
      <w:tr w:rsidR="004E3994" w:rsidRPr="002753DA">
        <w:trPr>
          <w:trHeight w:hRule="exact" w:val="140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2"/>
              </w:numPr>
              <w:spacing w:before="0" w:after="0" w:line="276" w:lineRule="auto"/>
              <w:ind w:right="50"/>
              <w:rPr>
                <w:rFonts w:cs="Arial"/>
                <w:sz w:val="20"/>
                <w:szCs w:val="20"/>
              </w:rPr>
            </w:pPr>
            <w:proofErr w:type="gramStart"/>
            <w:r w:rsidRPr="002753DA">
              <w:rPr>
                <w:rFonts w:cs="Arial"/>
                <w:sz w:val="20"/>
                <w:szCs w:val="20"/>
              </w:rPr>
              <w:t>wykaz</w:t>
            </w:r>
            <w:proofErr w:type="gramEnd"/>
            <w:r w:rsidRPr="002753DA">
              <w:rPr>
                <w:rFonts w:cs="Arial"/>
                <w:sz w:val="20"/>
                <w:szCs w:val="20"/>
              </w:rPr>
              <w:t xml:space="preserve"> porodów, </w:t>
            </w:r>
          </w:p>
          <w:p w:rsidR="004E3994" w:rsidRPr="002753DA" w:rsidRDefault="004E3994" w:rsidP="00DA7071">
            <w:pPr>
              <w:pStyle w:val="Tabela1"/>
              <w:numPr>
                <w:ilvl w:val="0"/>
                <w:numId w:val="32"/>
              </w:numPr>
              <w:spacing w:before="0" w:after="0" w:line="276" w:lineRule="auto"/>
              <w:ind w:right="50"/>
              <w:rPr>
                <w:rFonts w:cs="Arial"/>
                <w:sz w:val="20"/>
                <w:szCs w:val="20"/>
              </w:rPr>
            </w:pPr>
            <w:proofErr w:type="gramStart"/>
            <w:r w:rsidRPr="002753DA">
              <w:rPr>
                <w:rFonts w:cs="Arial"/>
                <w:sz w:val="20"/>
                <w:szCs w:val="20"/>
              </w:rPr>
              <w:t>wykaz</w:t>
            </w:r>
            <w:proofErr w:type="gramEnd"/>
            <w:r w:rsidRPr="002753DA">
              <w:rPr>
                <w:rFonts w:cs="Arial"/>
                <w:sz w:val="20"/>
                <w:szCs w:val="20"/>
              </w:rPr>
              <w:t xml:space="preserve"> noworodków, </w:t>
            </w:r>
          </w:p>
          <w:p w:rsidR="004E3994" w:rsidRPr="002753DA" w:rsidRDefault="004E3994" w:rsidP="00DA7071">
            <w:pPr>
              <w:pStyle w:val="Tabela1"/>
              <w:numPr>
                <w:ilvl w:val="0"/>
                <w:numId w:val="32"/>
              </w:numPr>
              <w:spacing w:before="0" w:after="0" w:line="276" w:lineRule="auto"/>
              <w:ind w:right="50"/>
              <w:rPr>
                <w:rFonts w:cs="Arial"/>
                <w:sz w:val="20"/>
                <w:szCs w:val="20"/>
              </w:rPr>
            </w:pPr>
            <w:proofErr w:type="gramStart"/>
            <w:r w:rsidRPr="002753DA">
              <w:rPr>
                <w:rFonts w:cs="Arial"/>
                <w:sz w:val="20"/>
                <w:szCs w:val="20"/>
              </w:rPr>
              <w:t>wykaz</w:t>
            </w:r>
            <w:proofErr w:type="gramEnd"/>
            <w:r w:rsidRPr="002753DA">
              <w:rPr>
                <w:rFonts w:cs="Arial"/>
                <w:sz w:val="20"/>
                <w:szCs w:val="20"/>
              </w:rPr>
              <w:t xml:space="preserve"> poronień, </w:t>
            </w:r>
          </w:p>
          <w:p w:rsidR="004E3994" w:rsidRPr="002753DA" w:rsidRDefault="004E3994" w:rsidP="00DA7071">
            <w:pPr>
              <w:pStyle w:val="Tabela1"/>
              <w:numPr>
                <w:ilvl w:val="0"/>
                <w:numId w:val="32"/>
              </w:numPr>
              <w:spacing w:before="0" w:after="0" w:line="276" w:lineRule="auto"/>
              <w:ind w:right="50"/>
              <w:rPr>
                <w:rFonts w:cs="Arial"/>
                <w:sz w:val="20"/>
                <w:szCs w:val="20"/>
              </w:rPr>
            </w:pPr>
            <w:proofErr w:type="gramStart"/>
            <w:r w:rsidRPr="002753DA">
              <w:rPr>
                <w:rFonts w:cs="Arial"/>
                <w:sz w:val="20"/>
                <w:szCs w:val="20"/>
              </w:rPr>
              <w:t>wykaz</w:t>
            </w:r>
            <w:proofErr w:type="gramEnd"/>
            <w:r w:rsidRPr="002753DA">
              <w:rPr>
                <w:rFonts w:cs="Arial"/>
                <w:sz w:val="20"/>
                <w:szCs w:val="20"/>
              </w:rPr>
              <w:t xml:space="preserve"> przerwań ciąży i zgonów kobiet, </w:t>
            </w:r>
          </w:p>
          <w:p w:rsidR="004E3994" w:rsidRPr="002753DA" w:rsidRDefault="004E3994" w:rsidP="00DA7071">
            <w:pPr>
              <w:pStyle w:val="Tabela1"/>
              <w:numPr>
                <w:ilvl w:val="0"/>
                <w:numId w:val="32"/>
              </w:numPr>
              <w:spacing w:before="0" w:after="0" w:line="276" w:lineRule="auto"/>
              <w:ind w:right="50"/>
              <w:rPr>
                <w:rFonts w:cs="Arial"/>
                <w:sz w:val="20"/>
                <w:szCs w:val="20"/>
              </w:rPr>
            </w:pPr>
            <w:proofErr w:type="gramStart"/>
            <w:r w:rsidRPr="002753DA">
              <w:rPr>
                <w:rFonts w:cs="Arial"/>
                <w:sz w:val="20"/>
                <w:szCs w:val="20"/>
              </w:rPr>
              <w:t>wykaz</w:t>
            </w:r>
            <w:proofErr w:type="gramEnd"/>
            <w:r w:rsidRPr="002753DA">
              <w:rPr>
                <w:rFonts w:cs="Arial"/>
                <w:sz w:val="20"/>
                <w:szCs w:val="20"/>
              </w:rPr>
              <w:t xml:space="preserve"> cięć cesarskich.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p>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54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sz w:val="20"/>
                <w:szCs w:val="20"/>
              </w:rPr>
            </w:pPr>
            <w:r w:rsidRPr="002753DA">
              <w:rPr>
                <w:rFonts w:cs="Arial"/>
                <w:sz w:val="20"/>
                <w:szCs w:val="20"/>
              </w:rPr>
              <w:t>MZ-25 o martwych urodzeniach i zgonach noworodków w szpitalu.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tr w:rsidR="004E3994" w:rsidRPr="002753DA">
        <w:trPr>
          <w:trHeight w:hRule="exact" w:val="56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3"/>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60FBF">
            <w:pPr>
              <w:pStyle w:val="Tabela1"/>
              <w:spacing w:before="0" w:after="0" w:line="276" w:lineRule="auto"/>
              <w:ind w:right="50"/>
              <w:rPr>
                <w:rFonts w:cs="Arial"/>
                <w:sz w:val="20"/>
                <w:szCs w:val="20"/>
              </w:rPr>
            </w:pPr>
            <w:r w:rsidRPr="002753DA">
              <w:rPr>
                <w:rFonts w:cs="Arial"/>
                <w:sz w:val="20"/>
                <w:szCs w:val="20"/>
              </w:rPr>
              <w:t>Sprawozdanie o ilości porodów, urodzeń i zgonów noworodków.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F0629B">
            <w:pPr>
              <w:shd w:val="clear" w:color="auto" w:fill="FFFFFF"/>
              <w:spacing w:after="0"/>
              <w:ind w:left="113" w:firstLine="0"/>
              <w:jc w:val="center"/>
            </w:pPr>
            <w:r>
              <w:t>........</w:t>
            </w:r>
          </w:p>
        </w:tc>
      </w:tr>
      <w:bookmarkEnd w:id="37"/>
    </w:tbl>
    <w:p w:rsidR="004E3994" w:rsidRPr="002753DA" w:rsidRDefault="004E3994" w:rsidP="00A60FBF">
      <w:pPr>
        <w:ind w:firstLine="0"/>
      </w:pPr>
    </w:p>
    <w:p w:rsidR="004E3994" w:rsidRPr="002753DA" w:rsidRDefault="004E3994">
      <w:pPr>
        <w:suppressAutoHyphens w:val="0"/>
        <w:spacing w:after="0" w:line="240" w:lineRule="auto"/>
        <w:ind w:firstLine="0"/>
        <w:jc w:val="left"/>
      </w:pPr>
      <w:r w:rsidRPr="002753DA">
        <w:br w:type="page"/>
      </w:r>
    </w:p>
    <w:p w:rsidR="004E3994" w:rsidRPr="002753DA" w:rsidRDefault="004E3994" w:rsidP="00A60FBF">
      <w:pPr>
        <w:ind w:firstLine="0"/>
      </w:pPr>
    </w:p>
    <w:p w:rsidR="004E3994" w:rsidRPr="002753DA" w:rsidRDefault="004E3994" w:rsidP="00DA7071">
      <w:pPr>
        <w:pStyle w:val="Nagwek2"/>
        <w:numPr>
          <w:ilvl w:val="0"/>
          <w:numId w:val="4"/>
        </w:numPr>
      </w:pPr>
      <w:bookmarkStart w:id="38" w:name="_Toc531254846"/>
      <w:r w:rsidRPr="002753DA">
        <w:t>Wymagania dla modułu Apteka</w:t>
      </w:r>
      <w:bookmarkEnd w:id="38"/>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4E3994" w:rsidRPr="002753DA">
        <w:trPr>
          <w:trHeight w:hRule="exact" w:val="2297"/>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a"/>
              <w:spacing w:before="0" w:after="0"/>
              <w:jc w:val="center"/>
              <w:rPr>
                <w:rFonts w:cs="Arial"/>
                <w:b/>
                <w:bCs/>
                <w:sz w:val="20"/>
                <w:szCs w:val="20"/>
              </w:rPr>
            </w:pPr>
            <w:r w:rsidRPr="002753DA">
              <w:rPr>
                <w:rFonts w:cs="Arial"/>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
              <w:spacing w:before="0" w:after="0"/>
              <w:ind w:right="50"/>
              <w:jc w:val="center"/>
              <w:rPr>
                <w:rFonts w:cs="Arial"/>
                <w:b/>
                <w:bCs/>
                <w:sz w:val="20"/>
                <w:szCs w:val="20"/>
              </w:rPr>
            </w:pPr>
            <w:r w:rsidRPr="002753DA">
              <w:rPr>
                <w:rFonts w:cs="Arial"/>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0E1BAC">
            <w:pPr>
              <w:pStyle w:val="Tabela1"/>
              <w:spacing w:before="0" w:after="0"/>
              <w:jc w:val="center"/>
              <w:rPr>
                <w:rFonts w:cs="Arial"/>
                <w:b/>
                <w:bCs/>
                <w:sz w:val="20"/>
                <w:szCs w:val="20"/>
              </w:rPr>
            </w:pPr>
            <w:r w:rsidRPr="002753DA">
              <w:rPr>
                <w:rFonts w:cs="Arial"/>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0E1BAC">
            <w:pPr>
              <w:pStyle w:val="Tabela1"/>
              <w:spacing w:before="0" w:after="0"/>
              <w:jc w:val="center"/>
              <w:rPr>
                <w:rFonts w:cs="Arial"/>
                <w:b/>
                <w:bCs/>
                <w:sz w:val="20"/>
                <w:szCs w:val="20"/>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rPr>
          <w:trHeight w:hRule="exact" w:val="34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Tworzenie i zarządzanie receptariuszem szpitalnym.</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173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 xml:space="preserve">Moduł musi być dostarczany z bazą leków oraz wyposażony w narzędzie umożliwiające ich </w:t>
            </w:r>
            <w:proofErr w:type="gramStart"/>
            <w:r w:rsidRPr="002753DA">
              <w:rPr>
                <w:rFonts w:cs="Arial"/>
                <w:sz w:val="20"/>
                <w:szCs w:val="20"/>
              </w:rPr>
              <w:t>łatwe  przepisanie</w:t>
            </w:r>
            <w:proofErr w:type="gramEnd"/>
            <w:r w:rsidRPr="002753DA">
              <w:rPr>
                <w:rFonts w:cs="Arial"/>
                <w:sz w:val="20"/>
                <w:szCs w:val="20"/>
              </w:rPr>
              <w:t xml:space="preserve"> wraz ze wszystkimi niezbędnymi danymi leków do listy leków (dopuszczalne jest wyłącznie uzupełnianie dodatkowych informacji jak dostępność w receptariuszu, wszystkie pozostałe informacje muszą być przenoszone automatycznie).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553"/>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b/>
                <w:bCs/>
                <w:sz w:val="20"/>
                <w:szCs w:val="20"/>
              </w:rPr>
            </w:pPr>
            <w:r w:rsidRPr="002753DA">
              <w:rPr>
                <w:rFonts w:cs="Arial"/>
                <w:b/>
                <w:bCs/>
                <w:sz w:val="20"/>
                <w:szCs w:val="20"/>
              </w:rPr>
              <w:t>Zarządzanie receptariuszami oddziałowymi wraz z odnotowaniem statusu leku:</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r>
      <w:tr w:rsidR="004E3994" w:rsidRPr="002753DA">
        <w:trPr>
          <w:trHeight w:hRule="exact" w:val="31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4"/>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w</w:t>
            </w:r>
            <w:proofErr w:type="gramEnd"/>
            <w:r w:rsidRPr="002753DA">
              <w:rPr>
                <w:rFonts w:cs="Arial"/>
                <w:sz w:val="20"/>
                <w:szCs w:val="20"/>
              </w:rPr>
              <w:t xml:space="preserve"> receptariuszu,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28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4"/>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dostępny</w:t>
            </w:r>
            <w:proofErr w:type="gramEnd"/>
            <w:r w:rsidRPr="002753DA">
              <w:rPr>
                <w:rFonts w:cs="Arial"/>
                <w:sz w:val="20"/>
                <w:szCs w:val="20"/>
              </w:rPr>
              <w:t xml:space="preserve"> do zamawiania,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27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4"/>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dopuszczony</w:t>
            </w:r>
            <w:proofErr w:type="gramEnd"/>
            <w:r w:rsidRPr="002753DA">
              <w:rPr>
                <w:rFonts w:cs="Arial"/>
                <w:sz w:val="20"/>
                <w:szCs w:val="20"/>
              </w:rPr>
              <w:t xml:space="preserve"> do obrotu.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79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4"/>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Wykorzystanie słowników: leków, grup ATC, nazw międzynarodowych, nazw handlowych, jednostek miar, lekarzy zlecających itp.</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51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4"/>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Zarządzanie katalogiem środków recepturowych wraz z definiowaniem jego składu.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72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4"/>
              </w:numPr>
              <w:suppressAutoHyphens w:val="0"/>
              <w:spacing w:after="0" w:line="240" w:lineRule="auto"/>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Możliwość definiowania grup leków. Moduł musi pozostawiać możliwość przyporządkowania leku do wielu grup.</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68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Podgląd w informacje o lekach z kończącym się terminem ważności i lekach przeterminowanych.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40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 xml:space="preserve">Blokady obrotu lekami przeterminowanymi.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90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Sporządzanie zamówień do dostawców środków farmaceutycznych i materiałów medycznych z rozbiciem na: zamówienia publiczne i zamówienia doraźne.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53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Rejestracja (ewidencja) dostaw środków farmaceutycznych i materiałów medycznych.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80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Automatyczne generowanie korekt dokumentów wewnętrznych inicjowane wprowadzeniem korekty zewnętrznej.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80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Możliwość wczytania do modułu dokumentów przychodowych (faktur), ewidencjonujących dostawy w formie elektronicznej.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r>
      <w:tr w:rsidR="004E3994" w:rsidRPr="002753DA">
        <w:trPr>
          <w:trHeight w:hRule="exact" w:val="54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Możliwość definiowania indywidualnych systemów kodowych dla poszczególnych dostawców.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72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Rejestracja korekt do dokumentów ewidencjonujących dostawy środków farmaceutycznych i materiałów medycznych.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54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Możliwość ewidencji obrotu lekami spoza receptariusza szpitalnego.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4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Ewidencja zwrotów do dostawców.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53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Ewidencja podpisanych umów z dostawcami wraz z aneksami.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85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Weryfikacja dokumentów przychodowych z podpisanymi umowami z dostawcą (kontrola cen, stopnia realizacji umowy).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5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Możliwość ewidencji dostaw spirytusu i narkotyków.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Możliwość ewidencji dostaw darów.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83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 xml:space="preserve">Możliwość ewidencji dostaw towarów </w:t>
            </w:r>
            <w:proofErr w:type="gramStart"/>
            <w:r w:rsidRPr="002753DA">
              <w:rPr>
                <w:rFonts w:cs="Arial"/>
                <w:sz w:val="20"/>
                <w:szCs w:val="20"/>
              </w:rPr>
              <w:t>nie stanowiących</w:t>
            </w:r>
            <w:proofErr w:type="gramEnd"/>
            <w:r w:rsidRPr="002753DA">
              <w:rPr>
                <w:rFonts w:cs="Arial"/>
                <w:sz w:val="20"/>
                <w:szCs w:val="20"/>
              </w:rPr>
              <w:t xml:space="preserve"> własności szpitala (oddanych w komis) do osobnego magazynu.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5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Ewidencja indywidualnego importu docelowego.</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5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Ewidencja przyjęcia środka pacjenta.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4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Ewidencja wydania do jednostki zewnętrznej.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83"/>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b/>
                <w:bCs/>
                <w:sz w:val="20"/>
                <w:szCs w:val="20"/>
              </w:rPr>
            </w:pPr>
            <w:r w:rsidRPr="002753DA">
              <w:rPr>
                <w:rFonts w:cs="Arial"/>
                <w:b/>
                <w:bCs/>
                <w:sz w:val="20"/>
                <w:szCs w:val="20"/>
              </w:rPr>
              <w:t xml:space="preserve">Przyjmowanie zamówień z jednostek organizacyjnych: </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A2C02">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A2C02">
            <w:pPr>
              <w:shd w:val="clear" w:color="auto" w:fill="FFFFFF"/>
              <w:ind w:left="113" w:firstLine="0"/>
              <w:jc w:val="center"/>
            </w:pPr>
          </w:p>
        </w:tc>
      </w:tr>
      <w:tr w:rsidR="004E3994" w:rsidRPr="002753DA">
        <w:trPr>
          <w:trHeight w:hRule="exact" w:val="29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ręczne</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27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elektroniczne</w:t>
            </w:r>
            <w:proofErr w:type="gramEnd"/>
            <w:r w:rsidRPr="002753DA">
              <w:rPr>
                <w:rFonts w:cs="Arial"/>
                <w:sz w:val="20"/>
                <w:szCs w:val="20"/>
              </w:rPr>
              <w:t>.</w:t>
            </w:r>
          </w:p>
          <w:p w:rsidR="004E3994" w:rsidRPr="002753DA" w:rsidRDefault="004E3994" w:rsidP="009801B6">
            <w:pPr>
              <w:pStyle w:val="Tabela1"/>
              <w:ind w:right="50"/>
              <w:rPr>
                <w:rFonts w:cs="Arial"/>
                <w:sz w:val="20"/>
                <w:szCs w:val="20"/>
              </w:rPr>
            </w:pPr>
          </w:p>
          <w:p w:rsidR="004E3994" w:rsidRPr="002753DA" w:rsidRDefault="004E3994" w:rsidP="009801B6">
            <w:pPr>
              <w:pStyle w:val="Tabela1"/>
              <w:ind w:right="50"/>
              <w:rPr>
                <w:rFonts w:cs="Arial"/>
                <w:sz w:val="20"/>
                <w:szCs w:val="20"/>
              </w:rPr>
            </w:pPr>
          </w:p>
          <w:p w:rsidR="004E3994" w:rsidRPr="002753DA" w:rsidRDefault="004E3994" w:rsidP="009801B6">
            <w:pPr>
              <w:pStyle w:val="Tabela1"/>
              <w:ind w:right="50"/>
              <w:rPr>
                <w:rFonts w:cs="Arial"/>
                <w:sz w:val="20"/>
                <w:szCs w:val="20"/>
              </w:rPr>
            </w:pPr>
          </w:p>
          <w:p w:rsidR="004E3994" w:rsidRPr="002753DA" w:rsidRDefault="004E3994" w:rsidP="009801B6">
            <w:pPr>
              <w:pStyle w:val="Tabela1"/>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p w:rsidR="004E3994" w:rsidRPr="002753DA" w:rsidRDefault="004E3994" w:rsidP="000A2C02">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52"/>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b/>
                <w:bCs/>
                <w:sz w:val="20"/>
                <w:szCs w:val="20"/>
              </w:rPr>
            </w:pPr>
            <w:r w:rsidRPr="002753DA">
              <w:rPr>
                <w:rFonts w:cs="Arial"/>
                <w:b/>
                <w:bCs/>
                <w:sz w:val="20"/>
                <w:szCs w:val="20"/>
              </w:rPr>
              <w:t>Ewidencja zwrotów z oddziałów:</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A2C02">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A2C02">
            <w:pPr>
              <w:shd w:val="clear" w:color="auto" w:fill="FFFFFF"/>
              <w:ind w:left="113" w:firstLine="0"/>
              <w:jc w:val="center"/>
            </w:pPr>
          </w:p>
        </w:tc>
      </w:tr>
      <w:tr w:rsidR="004E3994" w:rsidRPr="002753DA">
        <w:trPr>
          <w:trHeight w:hRule="exact" w:val="61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ręczne</w:t>
            </w:r>
            <w:proofErr w:type="gramEnd"/>
            <w:r w:rsidRPr="002753DA">
              <w:rPr>
                <w:rFonts w:cs="Arial"/>
                <w:sz w:val="20"/>
                <w:szCs w:val="20"/>
              </w:rPr>
              <w:t>, dla jednostek bez działających apteczek w systemie.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7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elektroniczne</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152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3504D">
            <w:pPr>
              <w:pStyle w:val="Tabela1"/>
              <w:ind w:left="142" w:right="50"/>
              <w:rPr>
                <w:rFonts w:cs="Arial"/>
                <w:sz w:val="20"/>
                <w:szCs w:val="20"/>
              </w:rPr>
            </w:pPr>
            <w:r w:rsidRPr="002753DA">
              <w:rPr>
                <w:rFonts w:cs="Arial"/>
                <w:sz w:val="20"/>
                <w:szCs w:val="20"/>
              </w:rPr>
              <w:t>Możliwość automatycznej realizacji zamówień przychodzących z apteczek oddziałowych i innych jednostek organizacyjnych tj. bez konieczności wyboru poszczególnych leków przez użytkownika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534"/>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b/>
                <w:bCs/>
                <w:sz w:val="20"/>
                <w:szCs w:val="20"/>
              </w:rPr>
            </w:pPr>
            <w:r w:rsidRPr="002753DA">
              <w:rPr>
                <w:rFonts w:cs="Arial"/>
                <w:b/>
                <w:bCs/>
                <w:sz w:val="20"/>
                <w:szCs w:val="20"/>
              </w:rPr>
              <w:t xml:space="preserve">Zapewnienie w trakcie realizacji </w:t>
            </w:r>
            <w:proofErr w:type="spellStart"/>
            <w:r w:rsidRPr="002753DA">
              <w:rPr>
                <w:rFonts w:cs="Arial"/>
                <w:b/>
                <w:bCs/>
                <w:sz w:val="20"/>
                <w:szCs w:val="20"/>
              </w:rPr>
              <w:t>zapotrzebowań</w:t>
            </w:r>
            <w:proofErr w:type="spellEnd"/>
            <w:r w:rsidRPr="002753DA">
              <w:rPr>
                <w:rFonts w:cs="Arial"/>
                <w:b/>
                <w:bCs/>
                <w:sz w:val="20"/>
                <w:szCs w:val="20"/>
              </w:rPr>
              <w:t xml:space="preserve"> bieżących informacji o:</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A2C02">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A2C02">
            <w:pPr>
              <w:shd w:val="clear" w:color="auto" w:fill="FFFFFF"/>
              <w:ind w:left="113" w:firstLine="0"/>
              <w:jc w:val="center"/>
            </w:pPr>
          </w:p>
        </w:tc>
      </w:tr>
      <w:tr w:rsidR="004E3994" w:rsidRPr="002753DA">
        <w:trPr>
          <w:trHeight w:hRule="exact" w:val="36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Ilości zamówionej,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5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 xml:space="preserve">Ilości na stanie magazynowym apteki,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Ilości w drodze,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Ilości na stanie apteczki oddziałowej.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Cofnięcie wydania do jednostki organizacyjnej.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158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Ewidencja sporządzania leków recepturowych z wykorzystaniem poprzez zdejmowanie składników receptury. W składzie receptury istnieje możliwość wykorzystania zamienników składników recepturowych.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106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Ewidencja sporządzania: preparatów laboratoryjnych, preparatów galenowych oraz płynów infuzyjnych z wykorzystaniem mechanizmów sporządzania leków recepturowych.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 xml:space="preserve">Ewidencja sporządzania roztworów spirytusowych.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115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55379B">
            <w:pPr>
              <w:pStyle w:val="Tabela1"/>
              <w:ind w:left="142" w:right="50"/>
              <w:rPr>
                <w:rFonts w:cs="Arial"/>
                <w:sz w:val="20"/>
                <w:szCs w:val="20"/>
              </w:rPr>
            </w:pPr>
            <w:r w:rsidRPr="002753DA">
              <w:rPr>
                <w:rFonts w:cs="Arial"/>
                <w:sz w:val="20"/>
                <w:szCs w:val="20"/>
              </w:rPr>
              <w:t>Możliwość zaznaczenia pozycji receptariusza do późniejszego wykorzystania w różnych miejscach SIM przy tworzeniu zamówień do dostawców.</w:t>
            </w:r>
          </w:p>
          <w:p w:rsidR="004E3994" w:rsidRPr="002753DA" w:rsidRDefault="004E3994" w:rsidP="0055379B">
            <w:pPr>
              <w:pStyle w:val="Tabela1"/>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Ewidencja ubytków i strat nadzwyczajnych.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Generowanie i drukowanie arkusza do spisu z natury.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52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Korekta stanów magazynowych (ilościowa i jakościowa) na podstawie arkuszy spisu z natury.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237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56D87">
            <w:pPr>
              <w:pStyle w:val="Tabela1"/>
              <w:ind w:left="142" w:right="50"/>
              <w:rPr>
                <w:rFonts w:cs="Arial"/>
              </w:rPr>
            </w:pPr>
            <w:r w:rsidRPr="002753DA">
              <w:rPr>
                <w:rFonts w:cs="Arial"/>
                <w:sz w:val="20"/>
                <w:szCs w:val="20"/>
              </w:rPr>
              <w:t>Możliwość wykonywania zestawień dla poszczególnych grup (</w:t>
            </w:r>
            <w:r w:rsidRPr="002753DA">
              <w:rPr>
                <w:rFonts w:cs="Arial"/>
              </w:rPr>
              <w:t xml:space="preserve">np. antybiotyki, chemioterapeutyki, albuminy, </w:t>
            </w:r>
            <w:proofErr w:type="spellStart"/>
            <w:r w:rsidRPr="002753DA">
              <w:rPr>
                <w:rFonts w:cs="Arial"/>
              </w:rPr>
              <w:t>staplery</w:t>
            </w:r>
            <w:proofErr w:type="spellEnd"/>
            <w:r w:rsidRPr="002753DA">
              <w:rPr>
                <w:rFonts w:cs="Arial"/>
              </w:rPr>
              <w:t>, nici chirurgiczne itd. Grupy są tworzone wewnętrznie w zależności od potrzeb, dla ułatwienia pracy i przygotowania wydruków dla węższego asortymentu niż cały magazyn)</w:t>
            </w:r>
          </w:p>
          <w:p w:rsidR="004E3994" w:rsidRPr="002753DA" w:rsidRDefault="004E3994" w:rsidP="008423A8">
            <w:pPr>
              <w:pStyle w:val="Tabela1"/>
              <w:ind w:left="142" w:right="50"/>
              <w:rPr>
                <w:rFonts w:cs="Arial"/>
                <w:sz w:val="20"/>
                <w:szCs w:val="20"/>
              </w:rPr>
            </w:pPr>
          </w:p>
          <w:p w:rsidR="004E3994" w:rsidRPr="002753DA" w:rsidRDefault="004E3994" w:rsidP="00213755">
            <w:pPr>
              <w:pStyle w:val="Tabela1"/>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26"/>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b/>
                <w:bCs/>
                <w:sz w:val="20"/>
                <w:szCs w:val="20"/>
              </w:rPr>
            </w:pPr>
            <w:r w:rsidRPr="002753DA">
              <w:rPr>
                <w:rFonts w:cs="Arial"/>
                <w:b/>
                <w:bCs/>
                <w:sz w:val="20"/>
                <w:szCs w:val="20"/>
              </w:rPr>
              <w:t>Bieżące raporty i zestawienia umożliwiające m.in.:</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r>
      <w:tr w:rsidR="004E3994" w:rsidRPr="002753DA">
        <w:trPr>
          <w:trHeight w:hRule="exact" w:val="41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przegląd</w:t>
            </w:r>
            <w:proofErr w:type="gramEnd"/>
            <w:r w:rsidRPr="002753DA">
              <w:rPr>
                <w:rFonts w:cs="Arial"/>
                <w:sz w:val="20"/>
                <w:szCs w:val="20"/>
              </w:rPr>
              <w:t xml:space="preserve"> stanów magazynowych na wybrany dzień,</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przegląd</w:t>
            </w:r>
            <w:proofErr w:type="gramEnd"/>
            <w:r w:rsidRPr="002753DA">
              <w:rPr>
                <w:rFonts w:cs="Arial"/>
                <w:sz w:val="20"/>
                <w:szCs w:val="20"/>
              </w:rPr>
              <w:t xml:space="preserve"> bieżących stanów magazynowych,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analizę</w:t>
            </w:r>
            <w:proofErr w:type="gramEnd"/>
            <w:r w:rsidRPr="002753DA">
              <w:rPr>
                <w:rFonts w:cs="Arial"/>
                <w:sz w:val="20"/>
                <w:szCs w:val="20"/>
              </w:rPr>
              <w:t xml:space="preserve"> zużycia środków farmakologicznych,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analizę</w:t>
            </w:r>
            <w:proofErr w:type="gramEnd"/>
            <w:r w:rsidRPr="002753DA">
              <w:rPr>
                <w:rFonts w:cs="Arial"/>
                <w:sz w:val="20"/>
                <w:szCs w:val="20"/>
              </w:rPr>
              <w:t xml:space="preserve"> obrotów środków farmakologicznych.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541"/>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b/>
                <w:bCs/>
                <w:sz w:val="20"/>
                <w:szCs w:val="20"/>
              </w:rPr>
            </w:pPr>
            <w:r w:rsidRPr="002753DA">
              <w:rPr>
                <w:rFonts w:cs="Arial"/>
                <w:b/>
                <w:bCs/>
                <w:sz w:val="20"/>
                <w:szCs w:val="20"/>
              </w:rPr>
              <w:t>Bieżące raporty i zestawienia umożliwiające analizę przychodów i rozchodów m.in. według:</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r>
      <w:tr w:rsidR="004E3994" w:rsidRPr="002753DA">
        <w:trPr>
          <w:trHeight w:hRule="exact" w:val="36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środków</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dostawców</w:t>
            </w:r>
            <w:proofErr w:type="gramEnd"/>
            <w:r w:rsidRPr="002753DA">
              <w:rPr>
                <w:rFonts w:cs="Arial"/>
                <w:sz w:val="20"/>
                <w:szCs w:val="20"/>
              </w:rPr>
              <w:t>, jednostek organizacyjnych,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7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pacjentów</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dokumentów</w:t>
            </w:r>
            <w:proofErr w:type="gramEnd"/>
            <w:r w:rsidRPr="002753DA">
              <w:rPr>
                <w:rFonts w:cs="Arial"/>
                <w:sz w:val="20"/>
                <w:szCs w:val="20"/>
              </w:rPr>
              <w:t>,</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8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klasyfikacji</w:t>
            </w:r>
            <w:proofErr w:type="gramEnd"/>
            <w:r w:rsidRPr="002753DA">
              <w:rPr>
                <w:rFonts w:cs="Arial"/>
                <w:sz w:val="20"/>
                <w:szCs w:val="20"/>
              </w:rPr>
              <w:t xml:space="preserve"> ATC.</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456"/>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b/>
                <w:bCs/>
                <w:sz w:val="20"/>
                <w:szCs w:val="20"/>
              </w:rPr>
            </w:pPr>
            <w:r w:rsidRPr="002753DA">
              <w:rPr>
                <w:rFonts w:cs="Arial"/>
                <w:b/>
                <w:bCs/>
                <w:sz w:val="20"/>
                <w:szCs w:val="20"/>
              </w:rPr>
              <w:t xml:space="preserve">Bieżące raporty i zestawienia, umożliwiające m.in.: </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r>
      <w:tr w:rsidR="004E3994" w:rsidRPr="002753DA">
        <w:trPr>
          <w:trHeight w:hRule="exact" w:val="54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kontrolę</w:t>
            </w:r>
            <w:proofErr w:type="gramEnd"/>
            <w:r w:rsidRPr="002753DA">
              <w:rPr>
                <w:rFonts w:cs="Arial"/>
                <w:sz w:val="20"/>
                <w:szCs w:val="20"/>
              </w:rPr>
              <w:t xml:space="preserve"> leków o zbliżającym się terminie końca daty ważności,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rozliczenie</w:t>
            </w:r>
            <w:proofErr w:type="gramEnd"/>
            <w:r w:rsidRPr="002753DA">
              <w:rPr>
                <w:rFonts w:cs="Arial"/>
                <w:sz w:val="20"/>
                <w:szCs w:val="20"/>
              </w:rPr>
              <w:t xml:space="preserve"> i kontrolę odbiorców leków,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61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rozliczenie</w:t>
            </w:r>
            <w:proofErr w:type="gramEnd"/>
            <w:r w:rsidRPr="002753DA">
              <w:rPr>
                <w:rFonts w:cs="Arial"/>
                <w:sz w:val="20"/>
                <w:szCs w:val="20"/>
              </w:rPr>
              <w:t xml:space="preserve"> i kontrolę dostawców leków, włącznie z rozliczeniem umów z dostawcami,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indywidualne</w:t>
            </w:r>
            <w:proofErr w:type="gramEnd"/>
            <w:r w:rsidRPr="002753DA">
              <w:rPr>
                <w:rFonts w:cs="Arial"/>
                <w:sz w:val="20"/>
                <w:szCs w:val="20"/>
              </w:rPr>
              <w:t xml:space="preserve"> zestawienia dla pacjentów,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53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drukowanie</w:t>
            </w:r>
            <w:proofErr w:type="gramEnd"/>
            <w:r w:rsidRPr="002753DA">
              <w:rPr>
                <w:rFonts w:cs="Arial"/>
                <w:sz w:val="20"/>
                <w:szCs w:val="20"/>
              </w:rPr>
              <w:t xml:space="preserve"> księgi przychodów i rozchodów narkotyków i leków psychotropowych.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Generator raportów definiowanych przez użytkownika.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5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Obsługa wielu magazynów.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78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 xml:space="preserve">Możliwość zdefiniowania odrębnego magazynu komisu, </w:t>
            </w:r>
            <w:proofErr w:type="gramStart"/>
            <w:r w:rsidRPr="002753DA">
              <w:rPr>
                <w:rFonts w:cs="Arial"/>
                <w:sz w:val="20"/>
                <w:szCs w:val="20"/>
              </w:rPr>
              <w:t>na  którym</w:t>
            </w:r>
            <w:proofErr w:type="gramEnd"/>
            <w:r w:rsidRPr="002753DA">
              <w:rPr>
                <w:rFonts w:cs="Arial"/>
                <w:sz w:val="20"/>
                <w:szCs w:val="20"/>
              </w:rPr>
              <w:t xml:space="preserve"> przechowywane będą towary nie stanowiące własności szpitala (oddane w komis).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857"/>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b/>
                <w:bCs/>
                <w:sz w:val="20"/>
                <w:szCs w:val="20"/>
              </w:rPr>
            </w:pPr>
            <w:r w:rsidRPr="002753DA">
              <w:rPr>
                <w:rFonts w:cs="Arial"/>
                <w:b/>
                <w:bCs/>
                <w:sz w:val="20"/>
                <w:szCs w:val="20"/>
              </w:rPr>
              <w:t xml:space="preserve">Przegląd aktualnych stanów magazynowych z możliwością wglądu w: informacje o leku, obroty i dostawy dla każdego leku lub materiału: </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z</w:t>
            </w:r>
            <w:proofErr w:type="gramEnd"/>
            <w:r w:rsidRPr="002753DA">
              <w:rPr>
                <w:rFonts w:cs="Arial"/>
                <w:sz w:val="20"/>
                <w:szCs w:val="20"/>
              </w:rPr>
              <w:t xml:space="preserve"> wybranego magazynu,</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z</w:t>
            </w:r>
            <w:proofErr w:type="gramEnd"/>
            <w:r w:rsidRPr="002753DA">
              <w:rPr>
                <w:rFonts w:cs="Arial"/>
                <w:sz w:val="20"/>
                <w:szCs w:val="20"/>
              </w:rPr>
              <w:t xml:space="preserve"> wybranego miejsca składowania,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8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proofErr w:type="gramStart"/>
            <w:r w:rsidRPr="002753DA">
              <w:rPr>
                <w:rFonts w:cs="Arial"/>
                <w:sz w:val="20"/>
                <w:szCs w:val="20"/>
              </w:rPr>
              <w:t>wybranej</w:t>
            </w:r>
            <w:proofErr w:type="gramEnd"/>
            <w:r w:rsidRPr="002753DA">
              <w:rPr>
                <w:rFonts w:cs="Arial"/>
                <w:sz w:val="20"/>
                <w:szCs w:val="20"/>
              </w:rPr>
              <w:t xml:space="preserve"> grupy leków.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25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Możliwość definiowana receptariuszy oddziałowych.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52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Przegląd i kontrola stanów magazynowych oraz obrotów w magazynach apteczek oddziałowych.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106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 xml:space="preserve">Wspomaganie przygotowywania przetargów publicznych w zakresie określenia listy leków i materiałów, wsparcie obliczania ich ilości (prezentacja danych o dotychczasowym obrocie) oraz szacowanej wartości. </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36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Kontrola realizacji umowy.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85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1446">
            <w:pPr>
              <w:pStyle w:val="Tabela1"/>
              <w:ind w:left="142" w:right="50"/>
              <w:rPr>
                <w:rFonts w:cs="Arial"/>
                <w:sz w:val="20"/>
                <w:szCs w:val="20"/>
              </w:rPr>
            </w:pPr>
            <w:r w:rsidRPr="002753DA">
              <w:rPr>
                <w:rFonts w:cs="Arial"/>
                <w:sz w:val="20"/>
                <w:szCs w:val="20"/>
              </w:rPr>
              <w:t>Obsługa danych archiwalnych tzn. danych pochodzących z zakończonych okresów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53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Komunikacja z modułem Finansowo-Księgowym w zakresie przekazywania faktur, dokumentów kosztowych.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99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142" w:right="50"/>
              <w:rPr>
                <w:rFonts w:cs="Arial"/>
                <w:sz w:val="20"/>
                <w:szCs w:val="20"/>
              </w:rPr>
            </w:pPr>
            <w:r w:rsidRPr="002753DA">
              <w:rPr>
                <w:rFonts w:cs="Arial"/>
                <w:sz w:val="20"/>
                <w:szCs w:val="20"/>
              </w:rPr>
              <w:t>Komunikacja z modułem Ruch Chorych w zakresie aktualizacji stanu Apteczki Oddziałowej, zgodnie z ewidencją dystrybucji środków farmaceutycznych odnotowywanych w Ruchu Chorych.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96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left="0" w:right="50"/>
              <w:rPr>
                <w:rFonts w:cs="Arial"/>
                <w:sz w:val="20"/>
                <w:szCs w:val="20"/>
              </w:rPr>
            </w:pPr>
            <w:r w:rsidRPr="002753DA">
              <w:rPr>
                <w:rFonts w:cs="Arial"/>
                <w:sz w:val="20"/>
                <w:szCs w:val="20"/>
              </w:rPr>
              <w:t xml:space="preserve">Współpraca z czytnikami kodów kreskowych i kolektorami danych w </w:t>
            </w:r>
            <w:proofErr w:type="gramStart"/>
            <w:r w:rsidRPr="002753DA">
              <w:rPr>
                <w:rFonts w:cs="Arial"/>
                <w:sz w:val="20"/>
                <w:szCs w:val="20"/>
              </w:rPr>
              <w:t>zakresie co</w:t>
            </w:r>
            <w:proofErr w:type="gramEnd"/>
            <w:r w:rsidRPr="002753DA">
              <w:rPr>
                <w:rFonts w:cs="Arial"/>
                <w:sz w:val="20"/>
                <w:szCs w:val="20"/>
              </w:rPr>
              <w:t xml:space="preserve"> najmniej identyfikacji leku, oraz generowania wydania na podstawie zeskanowanych leków.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757"/>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ind w:right="50"/>
              <w:rPr>
                <w:rFonts w:cs="Arial"/>
                <w:b/>
                <w:bCs/>
                <w:sz w:val="20"/>
                <w:szCs w:val="20"/>
              </w:rPr>
            </w:pPr>
            <w:r w:rsidRPr="002753DA">
              <w:rPr>
                <w:rFonts w:cs="Arial"/>
                <w:b/>
                <w:bCs/>
                <w:sz w:val="20"/>
                <w:szCs w:val="20"/>
              </w:rPr>
              <w:t xml:space="preserve">Obsługa komisu, w którym przechowywane będą towary </w:t>
            </w:r>
            <w:proofErr w:type="gramStart"/>
            <w:r w:rsidRPr="002753DA">
              <w:rPr>
                <w:rFonts w:cs="Arial"/>
                <w:b/>
                <w:bCs/>
                <w:sz w:val="20"/>
                <w:szCs w:val="20"/>
              </w:rPr>
              <w:t>nie stanowiące</w:t>
            </w:r>
            <w:proofErr w:type="gramEnd"/>
            <w:r w:rsidRPr="002753DA">
              <w:rPr>
                <w:rFonts w:cs="Arial"/>
                <w:b/>
                <w:bCs/>
                <w:sz w:val="20"/>
                <w:szCs w:val="20"/>
              </w:rPr>
              <w:t xml:space="preserve"> własności szpitala (oddane w komis) w minimalnym zakresie funkcjonalnym: </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ind w:left="113" w:firstLine="0"/>
              <w:jc w:val="center"/>
            </w:pPr>
          </w:p>
        </w:tc>
      </w:tr>
      <w:tr w:rsidR="004E3994" w:rsidRPr="002753DA">
        <w:trPr>
          <w:trHeight w:hRule="exact" w:val="166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Możliwość definiowania słowników: rozmiarów asortymentów, grup elementów składowych pakietów asortymentowych, grup analitycznych pakietów asortymentowych dot. danych z zakończonych okresów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198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 xml:space="preserve">Możliwość ewidencji umowy na prowadzenie komisu z minimalnym zakresem danych: okres obowiązywania, Ilości grup asortymentowych, ilość pakietów, wartość poszczególnych grup i pakietów dot. </w:t>
            </w:r>
            <w:proofErr w:type="gramStart"/>
            <w:r w:rsidRPr="002753DA">
              <w:rPr>
                <w:rFonts w:cs="Arial"/>
                <w:sz w:val="20"/>
                <w:szCs w:val="20"/>
              </w:rPr>
              <w:t>danych  z</w:t>
            </w:r>
            <w:proofErr w:type="gramEnd"/>
            <w:r w:rsidRPr="002753DA">
              <w:rPr>
                <w:rFonts w:cs="Arial"/>
                <w:sz w:val="20"/>
                <w:szCs w:val="20"/>
              </w:rPr>
              <w:t xml:space="preserve"> zakończonych okresów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173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Możliwość ewidencji przyjęcia towaru do komisu na podstawie:</w:t>
            </w:r>
          </w:p>
          <w:p w:rsidR="004E3994" w:rsidRPr="002753DA" w:rsidRDefault="004E3994" w:rsidP="00DA7071">
            <w:pPr>
              <w:pStyle w:val="Tabela1"/>
              <w:numPr>
                <w:ilvl w:val="0"/>
                <w:numId w:val="35"/>
              </w:numPr>
              <w:ind w:right="50"/>
              <w:rPr>
                <w:rFonts w:cs="Arial"/>
                <w:sz w:val="20"/>
                <w:szCs w:val="20"/>
              </w:rPr>
            </w:pPr>
            <w:r w:rsidRPr="002753DA">
              <w:rPr>
                <w:rFonts w:cs="Arial"/>
                <w:sz w:val="20"/>
                <w:szCs w:val="20"/>
              </w:rPr>
              <w:t>PZ tworzonego w oparciu o WZ dostawcy,</w:t>
            </w:r>
          </w:p>
          <w:p w:rsidR="004E3994" w:rsidRPr="002753DA" w:rsidRDefault="004E3994" w:rsidP="00DA7071">
            <w:pPr>
              <w:pStyle w:val="Tabela1"/>
              <w:numPr>
                <w:ilvl w:val="0"/>
                <w:numId w:val="35"/>
              </w:numPr>
              <w:ind w:right="50"/>
              <w:rPr>
                <w:rFonts w:cs="Arial"/>
                <w:sz w:val="20"/>
                <w:szCs w:val="20"/>
              </w:rPr>
            </w:pPr>
            <w:r w:rsidRPr="002753DA">
              <w:rPr>
                <w:rFonts w:cs="Arial"/>
                <w:sz w:val="20"/>
                <w:szCs w:val="20"/>
              </w:rPr>
              <w:t>PZ tworzonego w oparciu o ceny z umowy (w przypadku brak WZ).</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124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Możliwość realizacji wydania z komisu do jednostki szpitalnej na podstawie zapotrzebowania dot. danych z zakończonych okresów rozliczeniowych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84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Automatyczne generowanie do dostawcy zamówień na fakturę na podstawie zużycia na pacjenta.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127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 xml:space="preserve">Możliwość ewidencji faktur zakupu na podstawie zamówień do producenta z komisu </w:t>
            </w:r>
            <w:proofErr w:type="gramStart"/>
            <w:r w:rsidRPr="002753DA">
              <w:rPr>
                <w:rFonts w:cs="Arial"/>
                <w:sz w:val="20"/>
                <w:szCs w:val="20"/>
              </w:rPr>
              <w:t>lub  na</w:t>
            </w:r>
            <w:proofErr w:type="gramEnd"/>
            <w:r w:rsidRPr="002753DA">
              <w:rPr>
                <w:rFonts w:cs="Arial"/>
                <w:sz w:val="20"/>
                <w:szCs w:val="20"/>
              </w:rPr>
              <w:t xml:space="preserve"> podstawie informacji o zużyciu na pacjenta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126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Możliwość ewidencji zakupu towaru spoza umów.</w:t>
            </w:r>
          </w:p>
          <w:p w:rsidR="004E3994" w:rsidRPr="002753DA" w:rsidRDefault="004E3994" w:rsidP="00213E53">
            <w:pPr>
              <w:pStyle w:val="Tabela1"/>
              <w:ind w:left="911"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57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Możliwość wparcia ewidencji przychodów w oparciu o kody kreskowe.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129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Możliwość automatycznego rozchodu przyjętego towaru z jednoczesną korektą obrotu towaru komisowego na podstawie przyjętej faktury:</w:t>
            </w:r>
          </w:p>
          <w:p w:rsidR="004E3994" w:rsidRPr="002753DA" w:rsidRDefault="004E3994" w:rsidP="00652A0B">
            <w:pPr>
              <w:pStyle w:val="Tabela1"/>
              <w:ind w:left="911" w:right="50"/>
              <w:rPr>
                <w:rFonts w:cs="Arial"/>
                <w:sz w:val="20"/>
                <w:szCs w:val="20"/>
              </w:rPr>
            </w:pPr>
            <w:r w:rsidRPr="002753DA">
              <w:rPr>
                <w:rFonts w:cs="Arial"/>
                <w:sz w:val="20"/>
                <w:szCs w:val="20"/>
              </w:rPr>
              <w:t>- z apteki do apteczki jednostki,</w:t>
            </w:r>
          </w:p>
          <w:p w:rsidR="004E3994" w:rsidRPr="002753DA" w:rsidRDefault="004E3994" w:rsidP="00652A0B">
            <w:pPr>
              <w:pStyle w:val="Tabela1"/>
              <w:ind w:left="911" w:right="50"/>
              <w:rPr>
                <w:rFonts w:cs="Arial"/>
                <w:sz w:val="20"/>
                <w:szCs w:val="20"/>
              </w:rPr>
            </w:pPr>
            <w:r w:rsidRPr="002753DA">
              <w:rPr>
                <w:rFonts w:cs="Arial"/>
                <w:sz w:val="20"/>
                <w:szCs w:val="20"/>
              </w:rPr>
              <w:t>- zużycie towaru na pacjenta.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E1BAC">
            <w:pPr>
              <w:shd w:val="clear" w:color="auto" w:fill="FFFFFF"/>
              <w:ind w:left="113" w:firstLine="0"/>
              <w:jc w:val="center"/>
            </w:pPr>
            <w:r>
              <w:t>........</w:t>
            </w:r>
          </w:p>
        </w:tc>
      </w:tr>
      <w:tr w:rsidR="004E3994" w:rsidRPr="002753DA">
        <w:trPr>
          <w:trHeight w:hRule="exact" w:val="562"/>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Możliwość analizy i wglądu w stopień realizacji umowy na komis.</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56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Możliwość wygenerowania raportu ilościowo – wartościowego z realizacji umowy.</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r w:rsidR="004E3994" w:rsidRPr="002753DA">
        <w:trPr>
          <w:trHeight w:hRule="exact" w:val="216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4"/>
              </w:numPr>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ind w:right="50"/>
              <w:rPr>
                <w:rFonts w:cs="Arial"/>
                <w:sz w:val="20"/>
                <w:szCs w:val="20"/>
              </w:rPr>
            </w:pPr>
            <w:r w:rsidRPr="002753DA">
              <w:rPr>
                <w:rFonts w:cs="Arial"/>
                <w:sz w:val="20"/>
                <w:szCs w:val="20"/>
              </w:rPr>
              <w:t xml:space="preserve">Możliwość wygenerowania raportu szczegółowego z realizacji umowy z minimalnym zakresem danych: </w:t>
            </w:r>
          </w:p>
          <w:p w:rsidR="004E3994" w:rsidRPr="002753DA" w:rsidRDefault="004E3994" w:rsidP="000A2C02">
            <w:pPr>
              <w:pStyle w:val="Tabela1"/>
              <w:tabs>
                <w:tab w:val="num" w:pos="911"/>
              </w:tabs>
              <w:ind w:left="911" w:right="50" w:firstLine="40"/>
              <w:rPr>
                <w:rFonts w:cs="Arial"/>
                <w:sz w:val="20"/>
                <w:szCs w:val="20"/>
              </w:rPr>
            </w:pPr>
            <w:r w:rsidRPr="002753DA">
              <w:rPr>
                <w:rFonts w:cs="Arial"/>
                <w:sz w:val="20"/>
                <w:szCs w:val="20"/>
              </w:rPr>
              <w:t>- Pacjent,</w:t>
            </w:r>
          </w:p>
          <w:p w:rsidR="004E3994" w:rsidRPr="002753DA" w:rsidRDefault="004E3994" w:rsidP="000A2C02">
            <w:pPr>
              <w:pStyle w:val="Tabela1"/>
              <w:tabs>
                <w:tab w:val="num" w:pos="911"/>
              </w:tabs>
              <w:ind w:left="911" w:right="50" w:firstLine="40"/>
              <w:rPr>
                <w:rFonts w:cs="Arial"/>
                <w:sz w:val="20"/>
                <w:szCs w:val="20"/>
              </w:rPr>
            </w:pPr>
            <w:r w:rsidRPr="002753DA">
              <w:rPr>
                <w:rFonts w:cs="Arial"/>
                <w:sz w:val="20"/>
                <w:szCs w:val="20"/>
              </w:rPr>
              <w:t>- Jednostka organizacyjna zamawiająca towar,</w:t>
            </w:r>
          </w:p>
          <w:p w:rsidR="004E3994" w:rsidRPr="002753DA" w:rsidRDefault="004E3994" w:rsidP="000A2C02">
            <w:pPr>
              <w:pStyle w:val="Tabela1"/>
              <w:tabs>
                <w:tab w:val="num" w:pos="911"/>
              </w:tabs>
              <w:ind w:left="911" w:right="50" w:firstLine="40"/>
              <w:rPr>
                <w:rFonts w:cs="Arial"/>
                <w:sz w:val="20"/>
                <w:szCs w:val="20"/>
              </w:rPr>
            </w:pPr>
            <w:r w:rsidRPr="002753DA">
              <w:rPr>
                <w:rFonts w:cs="Arial"/>
                <w:sz w:val="20"/>
                <w:szCs w:val="20"/>
              </w:rPr>
              <w:t>- Grupa analityczna pakietu,</w:t>
            </w:r>
          </w:p>
          <w:p w:rsidR="004E3994" w:rsidRPr="002753DA" w:rsidRDefault="004E3994" w:rsidP="000A2C02">
            <w:pPr>
              <w:pStyle w:val="Tabela1"/>
              <w:tabs>
                <w:tab w:val="num" w:pos="911"/>
              </w:tabs>
              <w:ind w:left="911" w:right="50" w:firstLine="40"/>
              <w:rPr>
                <w:rFonts w:cs="Arial"/>
                <w:sz w:val="20"/>
                <w:szCs w:val="20"/>
              </w:rPr>
            </w:pPr>
            <w:r w:rsidRPr="002753DA">
              <w:rPr>
                <w:rFonts w:cs="Arial"/>
                <w:sz w:val="20"/>
                <w:szCs w:val="20"/>
              </w:rPr>
              <w:t>- Kwota,</w:t>
            </w:r>
          </w:p>
          <w:p w:rsidR="004E3994" w:rsidRPr="002753DA" w:rsidRDefault="004E3994" w:rsidP="000A2C02">
            <w:pPr>
              <w:pStyle w:val="Tabela1"/>
              <w:tabs>
                <w:tab w:val="num" w:pos="911"/>
              </w:tabs>
              <w:ind w:left="911" w:right="50" w:firstLine="40"/>
              <w:rPr>
                <w:rFonts w:cs="Arial"/>
                <w:sz w:val="20"/>
                <w:szCs w:val="20"/>
              </w:rPr>
            </w:pPr>
            <w:r w:rsidRPr="002753DA">
              <w:rPr>
                <w:rFonts w:cs="Arial"/>
                <w:sz w:val="20"/>
                <w:szCs w:val="20"/>
              </w:rPr>
              <w:t>- Dostawca.</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ind w:left="113" w:firstLine="0"/>
              <w:jc w:val="center"/>
            </w:pPr>
            <w:r>
              <w:t>........</w:t>
            </w:r>
          </w:p>
        </w:tc>
      </w:tr>
    </w:tbl>
    <w:p w:rsidR="004E3994" w:rsidRPr="002753DA" w:rsidRDefault="004E3994" w:rsidP="00652A0B">
      <w:pPr>
        <w:ind w:firstLine="0"/>
      </w:pPr>
    </w:p>
    <w:p w:rsidR="004E3994" w:rsidRPr="002753DA" w:rsidRDefault="004E3994" w:rsidP="00DA7071">
      <w:pPr>
        <w:pStyle w:val="Nagwek2"/>
        <w:numPr>
          <w:ilvl w:val="0"/>
          <w:numId w:val="4"/>
        </w:numPr>
      </w:pPr>
      <w:bookmarkStart w:id="39" w:name="_Toc531254847"/>
      <w:r w:rsidRPr="002753DA">
        <w:t>Wymagania dla modułu Apteczka</w:t>
      </w:r>
      <w:bookmarkEnd w:id="39"/>
    </w:p>
    <w:tbl>
      <w:tblPr>
        <w:tblW w:w="5000" w:type="pct"/>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594"/>
        <w:gridCol w:w="5402"/>
        <w:gridCol w:w="1577"/>
        <w:gridCol w:w="1577"/>
      </w:tblGrid>
      <w:tr w:rsidR="004E3994" w:rsidRPr="002753DA">
        <w:trPr>
          <w:trHeight w:hRule="exact" w:val="2335"/>
          <w:tblHeader/>
        </w:trPr>
        <w:tc>
          <w:tcPr>
            <w:tcW w:w="324"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a"/>
              <w:spacing w:before="0" w:after="0" w:line="276" w:lineRule="auto"/>
              <w:ind w:left="142"/>
              <w:jc w:val="center"/>
              <w:rPr>
                <w:rFonts w:cs="Arial"/>
                <w:b/>
                <w:bCs/>
                <w:sz w:val="20"/>
                <w:szCs w:val="20"/>
              </w:rPr>
            </w:pPr>
            <w:r w:rsidRPr="002753DA">
              <w:rPr>
                <w:rFonts w:cs="Arial"/>
                <w:b/>
                <w:bCs/>
                <w:sz w:val="20"/>
                <w:szCs w:val="20"/>
              </w:rPr>
              <w:t>Lp.</w:t>
            </w:r>
          </w:p>
        </w:tc>
        <w:tc>
          <w:tcPr>
            <w:tcW w:w="2952" w:type="pct"/>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B168DC">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862" w:type="pct"/>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B168DC">
            <w:pPr>
              <w:pStyle w:val="Tabela1"/>
              <w:spacing w:before="0" w:after="0" w:line="276" w:lineRule="auto"/>
              <w:jc w:val="center"/>
              <w:rPr>
                <w:rFonts w:cs="Arial"/>
                <w:b/>
                <w:bCs/>
                <w:sz w:val="20"/>
                <w:szCs w:val="20"/>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rPr>
          <w:trHeight w:hRule="exact" w:val="57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Możliwość definiowania struktury apteczek w powiązaniu z apteką główną.</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559"/>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6"/>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Możliwość definiowania i obsługi kilku apteczek w jednostce.</w:t>
            </w:r>
          </w:p>
          <w:p w:rsidR="004E3994" w:rsidRPr="002753DA" w:rsidRDefault="004E3994" w:rsidP="000A2C02">
            <w:pPr>
              <w:pStyle w:val="Tabela1"/>
              <w:spacing w:before="0" w:after="0" w:line="276" w:lineRule="auto"/>
              <w:ind w:left="142"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559"/>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spacing w:before="0" w:after="0" w:line="276" w:lineRule="auto"/>
              <w:ind w:left="142" w:right="50"/>
              <w:rPr>
                <w:rFonts w:cs="Arial"/>
                <w:b/>
                <w:bCs/>
                <w:sz w:val="20"/>
                <w:szCs w:val="20"/>
              </w:rPr>
            </w:pPr>
            <w:r w:rsidRPr="002753DA">
              <w:rPr>
                <w:rFonts w:cs="Arial"/>
                <w:b/>
                <w:bCs/>
                <w:sz w:val="20"/>
                <w:szCs w:val="20"/>
              </w:rPr>
              <w:lastRenderedPageBreak/>
              <w:t>Możliwość wykorzystania modułu apteczka w poniższych rodzajach jednostek organizacyjnych:</w:t>
            </w:r>
          </w:p>
          <w:p w:rsidR="004E3994" w:rsidRPr="002753DA" w:rsidRDefault="004E3994" w:rsidP="00652A0B">
            <w:pPr>
              <w:pStyle w:val="Tabela1"/>
              <w:spacing w:before="0" w:after="0" w:line="276" w:lineRule="auto"/>
              <w:ind w:left="142" w:right="50"/>
              <w:rPr>
                <w:rFonts w:cs="Arial"/>
                <w:b/>
                <w:bCs/>
                <w:sz w:val="20"/>
                <w:szCs w:val="20"/>
              </w:rP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652A0B">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rsidR="004E3994" w:rsidRPr="002753DA" w:rsidRDefault="004E3994" w:rsidP="00652A0B">
            <w:pPr>
              <w:shd w:val="clear" w:color="auto" w:fill="FFFFFF"/>
              <w:spacing w:after="0"/>
              <w:jc w:val="center"/>
            </w:pPr>
          </w:p>
        </w:tc>
      </w:tr>
      <w:tr w:rsidR="004E3994" w:rsidRPr="002753DA">
        <w:trPr>
          <w:trHeight w:hRule="exact" w:val="33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6"/>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line="276" w:lineRule="auto"/>
              <w:ind w:right="50"/>
              <w:rPr>
                <w:rFonts w:cs="Arial"/>
                <w:sz w:val="20"/>
                <w:szCs w:val="20"/>
              </w:rPr>
            </w:pPr>
            <w:proofErr w:type="gramStart"/>
            <w:r w:rsidRPr="002753DA">
              <w:rPr>
                <w:rFonts w:cs="Arial"/>
                <w:sz w:val="20"/>
                <w:szCs w:val="20"/>
              </w:rPr>
              <w:t>izbach</w:t>
            </w:r>
            <w:proofErr w:type="gramEnd"/>
            <w:r w:rsidRPr="002753DA">
              <w:rPr>
                <w:rFonts w:cs="Arial"/>
                <w:sz w:val="20"/>
                <w:szCs w:val="20"/>
              </w:rPr>
              <w:t xml:space="preserve"> przyjęć</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43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6"/>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line="276" w:lineRule="auto"/>
              <w:ind w:right="50"/>
              <w:rPr>
                <w:rFonts w:cs="Arial"/>
                <w:sz w:val="20"/>
                <w:szCs w:val="20"/>
              </w:rPr>
            </w:pPr>
            <w:proofErr w:type="gramStart"/>
            <w:r w:rsidRPr="002753DA">
              <w:rPr>
                <w:rFonts w:cs="Arial"/>
                <w:sz w:val="20"/>
                <w:szCs w:val="20"/>
              </w:rPr>
              <w:t>oddziałach</w:t>
            </w:r>
            <w:proofErr w:type="gramEnd"/>
          </w:p>
          <w:p w:rsidR="004E3994" w:rsidRPr="002753DA" w:rsidRDefault="004E3994" w:rsidP="000A2C02">
            <w:pPr>
              <w:pStyle w:val="Tabela1"/>
              <w:spacing w:before="0" w:after="0" w:line="276" w:lineRule="auto"/>
              <w:ind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41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6"/>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line="276" w:lineRule="auto"/>
              <w:ind w:right="50"/>
              <w:rPr>
                <w:rFonts w:cs="Arial"/>
                <w:sz w:val="20"/>
                <w:szCs w:val="20"/>
              </w:rPr>
            </w:pPr>
            <w:proofErr w:type="gramStart"/>
            <w:r w:rsidRPr="002753DA">
              <w:rPr>
                <w:rFonts w:cs="Arial"/>
                <w:sz w:val="20"/>
                <w:szCs w:val="20"/>
              </w:rPr>
              <w:t>poradniach</w:t>
            </w:r>
            <w:proofErr w:type="gramEnd"/>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42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6"/>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line="276" w:lineRule="auto"/>
              <w:ind w:right="50"/>
              <w:rPr>
                <w:rFonts w:cs="Arial"/>
                <w:sz w:val="20"/>
                <w:szCs w:val="20"/>
              </w:rPr>
            </w:pPr>
            <w:proofErr w:type="gramStart"/>
            <w:r w:rsidRPr="002753DA">
              <w:rPr>
                <w:rFonts w:cs="Arial"/>
                <w:sz w:val="20"/>
                <w:szCs w:val="20"/>
              </w:rPr>
              <w:t>blokach</w:t>
            </w:r>
            <w:proofErr w:type="gramEnd"/>
            <w:r w:rsidRPr="002753DA">
              <w:rPr>
                <w:rFonts w:cs="Arial"/>
                <w:sz w:val="20"/>
                <w:szCs w:val="20"/>
              </w:rPr>
              <w:t xml:space="preserve"> operacyjnych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427"/>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6"/>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line="276" w:lineRule="auto"/>
              <w:ind w:right="50"/>
              <w:rPr>
                <w:rFonts w:cs="Arial"/>
                <w:sz w:val="20"/>
                <w:szCs w:val="20"/>
              </w:rPr>
            </w:pPr>
            <w:proofErr w:type="gramStart"/>
            <w:r w:rsidRPr="002753DA">
              <w:rPr>
                <w:rFonts w:cs="Arial"/>
                <w:sz w:val="20"/>
                <w:szCs w:val="20"/>
              </w:rPr>
              <w:t>pracowniach</w:t>
            </w:r>
            <w:proofErr w:type="gramEnd"/>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53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ekstkomentarza"/>
              <w:numPr>
                <w:ilvl w:val="0"/>
                <w:numId w:val="36"/>
              </w:numPr>
              <w:suppressAutoHyphens w:val="0"/>
              <w:spacing w:after="0"/>
              <w:jc w:val="center"/>
              <w:rPr>
                <w:rFonts w:cs="Arial"/>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Generowanie zamówień do apteki głównej z apteczek.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r>
      <w:tr w:rsidR="004E3994" w:rsidRPr="002753DA">
        <w:trPr>
          <w:trHeight w:hRule="exact" w:val="35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Przyjęcie wydań z apteki szpitalnej.</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364"/>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Możliwość obsługi apteczek pacjentów.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548"/>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Możliwość ewidencji przesunięć pomiędzy magazynami apteczek.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35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Możliwość ewidencji ubytków.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52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Możliwość ewidencji zużycia leków i materiałów medycznych na pacjenta z jednej lub kilku apteczek.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53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spacing w:before="0" w:after="0" w:line="276" w:lineRule="auto"/>
              <w:ind w:left="142" w:right="50"/>
              <w:rPr>
                <w:rFonts w:cs="Arial"/>
                <w:sz w:val="20"/>
                <w:szCs w:val="20"/>
              </w:rPr>
            </w:pPr>
            <w:r w:rsidRPr="002753DA">
              <w:rPr>
                <w:rFonts w:cs="Arial"/>
                <w:sz w:val="20"/>
                <w:szCs w:val="20"/>
              </w:rPr>
              <w:t>Możliwość ewidencji zużycia na oddział z jednej lub kilku apteczek.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r>
      <w:tr w:rsidR="004E3994" w:rsidRPr="002753DA">
        <w:trPr>
          <w:trHeight w:hRule="exact" w:val="370"/>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Możliwość ewidencji zwrotów do apteki.</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306"/>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Możliwość przeprowadzenia inwentaryzacji w apteczce.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105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line="276" w:lineRule="auto"/>
              <w:ind w:left="142" w:right="50"/>
              <w:rPr>
                <w:rFonts w:cs="Arial"/>
                <w:sz w:val="20"/>
                <w:szCs w:val="20"/>
              </w:rPr>
            </w:pPr>
            <w:r w:rsidRPr="002753DA">
              <w:rPr>
                <w:rFonts w:cs="Arial"/>
                <w:sz w:val="20"/>
                <w:szCs w:val="20"/>
              </w:rPr>
              <w:t>Komunikacja z modułem Ruch Chorych w zakresie aktualizacji stanu Apteczki, zgodnie z ewidencją dystrybucji środków farmaceutycznych odnotowywanych w Ruchu Chorych.</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373"/>
        </w:trPr>
        <w:tc>
          <w:tcPr>
            <w:tcW w:w="3276" w:type="pct"/>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652A0B">
            <w:pPr>
              <w:pStyle w:val="Tabela1"/>
              <w:spacing w:before="0" w:after="0" w:line="276" w:lineRule="auto"/>
              <w:ind w:left="142" w:right="50"/>
              <w:rPr>
                <w:rFonts w:cs="Arial"/>
                <w:b/>
                <w:bCs/>
                <w:sz w:val="20"/>
                <w:szCs w:val="20"/>
              </w:rPr>
            </w:pPr>
            <w:r w:rsidRPr="002753DA">
              <w:rPr>
                <w:rFonts w:cs="Arial"/>
                <w:b/>
                <w:bCs/>
                <w:sz w:val="20"/>
                <w:szCs w:val="20"/>
              </w:rPr>
              <w:t>Możliwość wykonania zestawień:</w:t>
            </w: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652A0B">
            <w:pPr>
              <w:shd w:val="clear" w:color="auto" w:fill="FFFFFF"/>
              <w:spacing w:after="0"/>
              <w:jc w:val="center"/>
            </w:pPr>
          </w:p>
        </w:tc>
        <w:tc>
          <w:tcPr>
            <w:tcW w:w="862" w:type="pct"/>
            <w:tcBorders>
              <w:top w:val="single" w:sz="4" w:space="0" w:color="auto"/>
              <w:left w:val="single" w:sz="4" w:space="0" w:color="auto"/>
              <w:bottom w:val="single" w:sz="4" w:space="0" w:color="auto"/>
              <w:right w:val="single" w:sz="4" w:space="0" w:color="auto"/>
              <w:tl2br w:val="single" w:sz="4" w:space="0" w:color="000000"/>
              <w:tr2bl w:val="single" w:sz="4" w:space="0" w:color="000000"/>
            </w:tcBorders>
          </w:tcPr>
          <w:p w:rsidR="004E3994" w:rsidRPr="002753DA" w:rsidRDefault="004E3994" w:rsidP="00652A0B">
            <w:pPr>
              <w:shd w:val="clear" w:color="auto" w:fill="FFFFFF"/>
              <w:spacing w:after="0"/>
              <w:jc w:val="center"/>
            </w:pPr>
          </w:p>
        </w:tc>
      </w:tr>
      <w:tr w:rsidR="004E3994" w:rsidRPr="002753DA">
        <w:trPr>
          <w:trHeight w:hRule="exact" w:val="523"/>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line="276" w:lineRule="auto"/>
              <w:ind w:right="50"/>
              <w:rPr>
                <w:rFonts w:cs="Arial"/>
                <w:sz w:val="20"/>
                <w:szCs w:val="20"/>
              </w:rPr>
            </w:pPr>
            <w:proofErr w:type="gramStart"/>
            <w:r w:rsidRPr="002753DA">
              <w:rPr>
                <w:rFonts w:cs="Arial"/>
                <w:sz w:val="20"/>
                <w:szCs w:val="20"/>
              </w:rPr>
              <w:t>zużycia</w:t>
            </w:r>
            <w:proofErr w:type="gramEnd"/>
            <w:r w:rsidRPr="002753DA">
              <w:rPr>
                <w:rFonts w:cs="Arial"/>
                <w:sz w:val="20"/>
                <w:szCs w:val="20"/>
              </w:rPr>
              <w:t xml:space="preserve"> środków farmakologicznych z podziałem na płatników,</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285"/>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line="276" w:lineRule="auto"/>
              <w:ind w:right="50"/>
              <w:rPr>
                <w:rFonts w:cs="Arial"/>
                <w:sz w:val="20"/>
                <w:szCs w:val="20"/>
              </w:rPr>
            </w:pPr>
            <w:proofErr w:type="gramStart"/>
            <w:r w:rsidRPr="002753DA">
              <w:rPr>
                <w:rFonts w:cs="Arial"/>
                <w:sz w:val="20"/>
                <w:szCs w:val="20"/>
              </w:rPr>
              <w:t>zużycia</w:t>
            </w:r>
            <w:proofErr w:type="gramEnd"/>
            <w:r w:rsidRPr="002753DA">
              <w:rPr>
                <w:rFonts w:cs="Arial"/>
                <w:sz w:val="20"/>
                <w:szCs w:val="20"/>
              </w:rPr>
              <w:t xml:space="preserve"> środków farmakologicznych na pacjenta,</w:t>
            </w:r>
          </w:p>
          <w:p w:rsidR="004E3994" w:rsidRPr="002753DA" w:rsidRDefault="004E3994" w:rsidP="000A2C02">
            <w:pPr>
              <w:pStyle w:val="Tabela1"/>
              <w:spacing w:before="0" w:after="0" w:line="276" w:lineRule="auto"/>
              <w:ind w:left="0" w:right="50"/>
              <w:rPr>
                <w:rFonts w:cs="Arial"/>
                <w:sz w:val="20"/>
                <w:szCs w:val="20"/>
              </w:rPr>
            </w:pP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r w:rsidR="004E3994" w:rsidRPr="002753DA">
        <w:trPr>
          <w:trHeight w:hRule="exact" w:val="551"/>
        </w:trPr>
        <w:tc>
          <w:tcPr>
            <w:tcW w:w="324"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36"/>
              </w:numPr>
              <w:spacing w:before="0" w:after="0" w:line="276" w:lineRule="auto"/>
              <w:jc w:val="center"/>
              <w:rPr>
                <w:rFonts w:cs="Arial"/>
                <w:sz w:val="20"/>
                <w:szCs w:val="20"/>
              </w:rPr>
            </w:pPr>
          </w:p>
        </w:tc>
        <w:tc>
          <w:tcPr>
            <w:tcW w:w="295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spacing w:before="0" w:after="0" w:line="276" w:lineRule="auto"/>
              <w:ind w:right="50"/>
              <w:rPr>
                <w:rFonts w:cs="Arial"/>
                <w:sz w:val="20"/>
                <w:szCs w:val="20"/>
              </w:rPr>
            </w:pPr>
            <w:proofErr w:type="gramStart"/>
            <w:r w:rsidRPr="002753DA">
              <w:rPr>
                <w:rFonts w:cs="Arial"/>
                <w:sz w:val="20"/>
                <w:szCs w:val="20"/>
              </w:rPr>
              <w:t>zużycia</w:t>
            </w:r>
            <w:proofErr w:type="gramEnd"/>
            <w:r w:rsidRPr="002753DA">
              <w:rPr>
                <w:rFonts w:cs="Arial"/>
                <w:sz w:val="20"/>
                <w:szCs w:val="20"/>
              </w:rPr>
              <w:t xml:space="preserve"> wybranych środków farmakologicznych na poszczególne jednostki organizacyjne.</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rsidRPr="002753DA">
              <w:t>TAK</w:t>
            </w:r>
          </w:p>
        </w:tc>
        <w:tc>
          <w:tcPr>
            <w:tcW w:w="862" w:type="pct"/>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jc w:val="center"/>
            </w:pPr>
            <w:r>
              <w:t>........</w:t>
            </w:r>
          </w:p>
        </w:tc>
      </w:tr>
    </w:tbl>
    <w:p w:rsidR="004E3994" w:rsidRPr="002753DA" w:rsidRDefault="004E3994" w:rsidP="00565FE9">
      <w:pPr>
        <w:suppressAutoHyphens w:val="0"/>
        <w:spacing w:after="0" w:line="240" w:lineRule="auto"/>
        <w:ind w:firstLine="0"/>
        <w:jc w:val="left"/>
      </w:pPr>
      <w:r w:rsidRPr="002753DA">
        <w:br w:type="page"/>
      </w:r>
    </w:p>
    <w:p w:rsidR="004E3994" w:rsidRPr="002753DA" w:rsidRDefault="004E3994" w:rsidP="00DA7071">
      <w:pPr>
        <w:pStyle w:val="Nagwek2"/>
        <w:numPr>
          <w:ilvl w:val="0"/>
          <w:numId w:val="4"/>
        </w:numPr>
      </w:pPr>
      <w:bookmarkStart w:id="40" w:name="_Toc531254848"/>
      <w:r w:rsidRPr="002753DA">
        <w:t>Wymagania dla modułu Zakażenia Szpitalne</w:t>
      </w:r>
      <w:bookmarkEnd w:id="40"/>
    </w:p>
    <w:tbl>
      <w:tblPr>
        <w:tblW w:w="0" w:type="auto"/>
        <w:tblInd w:w="2"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40" w:type="dxa"/>
          <w:right w:w="40" w:type="dxa"/>
        </w:tblCellMar>
        <w:tblLook w:val="00A0" w:firstRow="1" w:lastRow="0" w:firstColumn="1" w:lastColumn="0" w:noHBand="0" w:noVBand="0"/>
      </w:tblPr>
      <w:tblGrid>
        <w:gridCol w:w="709"/>
        <w:gridCol w:w="5200"/>
        <w:gridCol w:w="1559"/>
        <w:gridCol w:w="1552"/>
      </w:tblGrid>
      <w:tr w:rsidR="004E3994" w:rsidRPr="002753DA">
        <w:trPr>
          <w:trHeight w:hRule="exact" w:val="2433"/>
          <w:tblHeader/>
        </w:trPr>
        <w:tc>
          <w:tcPr>
            <w:tcW w:w="709" w:type="dxa"/>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a"/>
              <w:spacing w:before="0" w:after="0"/>
              <w:jc w:val="center"/>
              <w:rPr>
                <w:rFonts w:cs="Arial"/>
                <w:b/>
                <w:bCs/>
                <w:sz w:val="20"/>
                <w:szCs w:val="20"/>
              </w:rPr>
            </w:pPr>
            <w:r w:rsidRPr="002753DA">
              <w:rPr>
                <w:rFonts w:cs="Arial"/>
                <w:b/>
                <w:bCs/>
                <w:sz w:val="20"/>
                <w:szCs w:val="20"/>
              </w:rPr>
              <w:t>Lp.</w:t>
            </w:r>
          </w:p>
        </w:tc>
        <w:tc>
          <w:tcPr>
            <w:tcW w:w="5200" w:type="dxa"/>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B168DC">
            <w:pPr>
              <w:pStyle w:val="Tabela1"/>
              <w:spacing w:before="0" w:after="0"/>
              <w:jc w:val="center"/>
              <w:rPr>
                <w:rFonts w:cs="Arial"/>
                <w:b/>
                <w:bCs/>
                <w:sz w:val="20"/>
                <w:szCs w:val="20"/>
              </w:rPr>
            </w:pPr>
            <w:r w:rsidRPr="002753DA">
              <w:rPr>
                <w:rFonts w:cs="Arial"/>
                <w:b/>
                <w:bCs/>
                <w:sz w:val="20"/>
                <w:szCs w:val="20"/>
              </w:rPr>
              <w:t>Wymaganie</w:t>
            </w:r>
          </w:p>
        </w:tc>
        <w:tc>
          <w:tcPr>
            <w:tcW w:w="1559"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0E1BAC">
            <w:pPr>
              <w:pStyle w:val="Tabela1"/>
              <w:spacing w:before="0" w:after="0"/>
              <w:jc w:val="center"/>
              <w:rPr>
                <w:rFonts w:cs="Arial"/>
                <w:b/>
                <w:bCs/>
                <w:sz w:val="20"/>
                <w:szCs w:val="20"/>
              </w:rPr>
            </w:pPr>
            <w:r w:rsidRPr="002753DA">
              <w:rPr>
                <w:rFonts w:cs="Arial"/>
                <w:b/>
                <w:bCs/>
                <w:sz w:val="16"/>
                <w:szCs w:val="16"/>
                <w:lang w:eastAsia="en-US"/>
              </w:rPr>
              <w:t>Wymaganie obligatoryjne (TAK / NIE)</w:t>
            </w:r>
          </w:p>
        </w:tc>
        <w:tc>
          <w:tcPr>
            <w:tcW w:w="1552"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0E1BAC">
            <w:pPr>
              <w:pStyle w:val="Tabela1"/>
              <w:spacing w:before="0" w:after="0"/>
              <w:jc w:val="center"/>
              <w:rPr>
                <w:rFonts w:cs="Arial"/>
                <w:b/>
                <w:bCs/>
                <w:sz w:val="20"/>
                <w:szCs w:val="20"/>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rPr>
          <w:trHeight w:hRule="exact" w:val="537"/>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ind w:left="0"/>
              <w:jc w:val="center"/>
              <w:rPr>
                <w:rFonts w:cs="Arial"/>
                <w:sz w:val="20"/>
                <w:szCs w:val="20"/>
              </w:rPr>
            </w:pPr>
            <w:r w:rsidRPr="002753DA">
              <w:rPr>
                <w:rFonts w:cs="Arial"/>
                <w:sz w:val="20"/>
                <w:szCs w:val="20"/>
              </w:rPr>
              <w:t>1</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rPr>
                <w:rFonts w:cs="Arial"/>
                <w:sz w:val="20"/>
                <w:szCs w:val="20"/>
              </w:rPr>
            </w:pPr>
            <w:r w:rsidRPr="002753DA">
              <w:rPr>
                <w:rFonts w:cs="Arial"/>
                <w:sz w:val="20"/>
                <w:szCs w:val="20"/>
              </w:rPr>
              <w:t>Prowadzenie rejestru wszystkich zakażeń wewnątrzszpitalnych.</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1069"/>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rPr>
                <w:rFonts w:cs="Arial"/>
                <w:sz w:val="20"/>
                <w:szCs w:val="20"/>
              </w:rPr>
            </w:pPr>
            <w:r w:rsidRPr="002753DA">
              <w:rPr>
                <w:rFonts w:cs="Arial"/>
                <w:sz w:val="20"/>
                <w:szCs w:val="20"/>
              </w:rPr>
              <w:t>Możliwość nanoszenia wszystkich niezbędnych danych do wypełnienia Karty Zakażenia Szpitalnego. Dane ewidencjonowane w innych modułach pojawiają się automatycznie.</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643"/>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3</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rPr>
                <w:rFonts w:cs="Arial"/>
                <w:sz w:val="20"/>
                <w:szCs w:val="20"/>
              </w:rPr>
            </w:pPr>
            <w:r w:rsidRPr="002753DA">
              <w:rPr>
                <w:rFonts w:cs="Arial"/>
                <w:sz w:val="20"/>
                <w:szCs w:val="20"/>
              </w:rPr>
              <w:t xml:space="preserve">Możliwość odnotowania kwalifikacji zakażeń z podziałem na szpitalne i </w:t>
            </w:r>
            <w:proofErr w:type="spellStart"/>
            <w:r w:rsidRPr="002753DA">
              <w:rPr>
                <w:rFonts w:cs="Arial"/>
                <w:sz w:val="20"/>
                <w:szCs w:val="20"/>
              </w:rPr>
              <w:t>pozaszpitalne</w:t>
            </w:r>
            <w:proofErr w:type="spellEnd"/>
            <w:r w:rsidRPr="002753DA">
              <w:rPr>
                <w:rFonts w:cs="Arial"/>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709"/>
        </w:trPr>
        <w:tc>
          <w:tcPr>
            <w:tcW w:w="5909" w:type="dxa"/>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404D9">
            <w:pPr>
              <w:pStyle w:val="Tabela1"/>
              <w:spacing w:before="0" w:after="0"/>
              <w:rPr>
                <w:rFonts w:cs="Arial"/>
                <w:b/>
                <w:bCs/>
                <w:sz w:val="20"/>
                <w:szCs w:val="20"/>
              </w:rPr>
            </w:pPr>
            <w:r w:rsidRPr="002753DA">
              <w:rPr>
                <w:rFonts w:cs="Arial"/>
                <w:b/>
                <w:bCs/>
                <w:sz w:val="20"/>
                <w:szCs w:val="20"/>
              </w:rPr>
              <w:t xml:space="preserve">Prowadzenie analiz liczbowych i procentowych danych z Kart Zakażeń Szpitalnych z podziałem na szpitalne i </w:t>
            </w:r>
            <w:proofErr w:type="spellStart"/>
            <w:r w:rsidRPr="002753DA">
              <w:rPr>
                <w:rFonts w:cs="Arial"/>
                <w:b/>
                <w:bCs/>
                <w:sz w:val="20"/>
                <w:szCs w:val="20"/>
              </w:rPr>
              <w:t>pozaszpitalne</w:t>
            </w:r>
            <w:proofErr w:type="spellEnd"/>
            <w:r w:rsidRPr="002753DA">
              <w:rPr>
                <w:rFonts w:cs="Arial"/>
                <w:b/>
                <w:bCs/>
                <w:sz w:val="20"/>
                <w:szCs w:val="20"/>
              </w:rPr>
              <w:t>:</w:t>
            </w:r>
          </w:p>
        </w:tc>
        <w:tc>
          <w:tcPr>
            <w:tcW w:w="1559"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spacing w:after="0"/>
              <w:ind w:left="113" w:firstLine="0"/>
              <w:jc w:val="center"/>
            </w:pPr>
          </w:p>
        </w:tc>
        <w:tc>
          <w:tcPr>
            <w:tcW w:w="1552"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spacing w:after="0"/>
              <w:ind w:left="113" w:firstLine="0"/>
              <w:jc w:val="center"/>
            </w:pPr>
          </w:p>
        </w:tc>
      </w:tr>
      <w:tr w:rsidR="004E3994" w:rsidRPr="002753DA">
        <w:trPr>
          <w:trHeight w:hRule="exact" w:val="356"/>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4</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kwalifikacja</w:t>
            </w:r>
            <w:proofErr w:type="gramEnd"/>
            <w:r w:rsidRPr="002753DA">
              <w:rPr>
                <w:rFonts w:cs="Arial"/>
                <w:sz w:val="20"/>
                <w:szCs w:val="20"/>
              </w:rPr>
              <w:t xml:space="preserve"> zakażenia,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6"/>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5</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czas</w:t>
            </w:r>
            <w:proofErr w:type="gramEnd"/>
            <w:r w:rsidRPr="002753DA">
              <w:rPr>
                <w:rFonts w:cs="Arial"/>
                <w:sz w:val="20"/>
                <w:szCs w:val="20"/>
              </w:rPr>
              <w:t xml:space="preserve"> do pierwszych objawów zakażenia,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1"/>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6</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przebieg</w:t>
            </w:r>
            <w:proofErr w:type="gramEnd"/>
            <w:r w:rsidRPr="002753DA">
              <w:rPr>
                <w:rFonts w:cs="Arial"/>
                <w:sz w:val="20"/>
                <w:szCs w:val="20"/>
              </w:rPr>
              <w:t xml:space="preserve"> kliniczny,</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44"/>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7</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czas</w:t>
            </w:r>
            <w:proofErr w:type="gramEnd"/>
            <w:r w:rsidRPr="002753DA">
              <w:rPr>
                <w:rFonts w:cs="Arial"/>
                <w:sz w:val="20"/>
                <w:szCs w:val="20"/>
              </w:rPr>
              <w:t xml:space="preserve"> leczenia,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8</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powód</w:t>
            </w:r>
            <w:proofErr w:type="gramEnd"/>
            <w:r w:rsidRPr="002753DA">
              <w:rPr>
                <w:rFonts w:cs="Arial"/>
                <w:sz w:val="20"/>
                <w:szCs w:val="20"/>
              </w:rPr>
              <w:t xml:space="preserve"> przyjęcia,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9</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skąd</w:t>
            </w:r>
            <w:proofErr w:type="gramEnd"/>
            <w:r w:rsidRPr="002753DA">
              <w:rPr>
                <w:rFonts w:cs="Arial"/>
                <w:sz w:val="20"/>
                <w:szCs w:val="20"/>
              </w:rPr>
              <w:t xml:space="preserve"> przyjęty,</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10</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czas</w:t>
            </w:r>
            <w:proofErr w:type="gramEnd"/>
            <w:r w:rsidRPr="002753DA">
              <w:rPr>
                <w:rFonts w:cs="Arial"/>
                <w:sz w:val="20"/>
                <w:szCs w:val="20"/>
              </w:rPr>
              <w:t xml:space="preserve"> poprzedniej hospitalizacji,</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11</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płeć</w:t>
            </w:r>
            <w:proofErr w:type="gramEnd"/>
            <w:r w:rsidRPr="002753DA">
              <w:rPr>
                <w:rFonts w:cs="Arial"/>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12</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wiek</w:t>
            </w:r>
            <w:proofErr w:type="gramEnd"/>
            <w:r w:rsidRPr="002753DA">
              <w:rPr>
                <w:rFonts w:cs="Arial"/>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13</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rozpoznanie</w:t>
            </w:r>
            <w:proofErr w:type="gramEnd"/>
            <w:r w:rsidRPr="002753DA">
              <w:rPr>
                <w:rFonts w:cs="Arial"/>
                <w:sz w:val="20"/>
                <w:szCs w:val="20"/>
              </w:rPr>
              <w:t xml:space="preserve"> zakażenia,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14</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rodzaj</w:t>
            </w:r>
            <w:proofErr w:type="gramEnd"/>
            <w:r w:rsidRPr="002753DA">
              <w:rPr>
                <w:rFonts w:cs="Arial"/>
                <w:sz w:val="20"/>
                <w:szCs w:val="20"/>
              </w:rPr>
              <w:t xml:space="preserve"> zakażenia,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15</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czynniki</w:t>
            </w:r>
            <w:proofErr w:type="gramEnd"/>
            <w:r w:rsidRPr="002753DA">
              <w:rPr>
                <w:rFonts w:cs="Arial"/>
                <w:sz w:val="20"/>
                <w:szCs w:val="20"/>
              </w:rPr>
              <w:t xml:space="preserve"> ryzyka,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974"/>
        </w:trPr>
        <w:tc>
          <w:tcPr>
            <w:tcW w:w="5909" w:type="dxa"/>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A404D9">
            <w:pPr>
              <w:pStyle w:val="Tabela1"/>
              <w:spacing w:before="0" w:after="0"/>
              <w:rPr>
                <w:rFonts w:cs="Arial"/>
                <w:b/>
                <w:bCs/>
                <w:sz w:val="20"/>
                <w:szCs w:val="20"/>
              </w:rPr>
            </w:pPr>
            <w:r w:rsidRPr="002753DA">
              <w:rPr>
                <w:rFonts w:cs="Arial"/>
                <w:b/>
                <w:bCs/>
                <w:sz w:val="20"/>
                <w:szCs w:val="20"/>
              </w:rPr>
              <w:t>Możliwość nanoszenia niezbędnych danych w odniesieniu do chorych poddawanych zabiegom operacyjnym (Dane ewidencjonowane w module blok operacyjny pojawiają się automatycznie).:</w:t>
            </w:r>
          </w:p>
        </w:tc>
        <w:tc>
          <w:tcPr>
            <w:tcW w:w="1559"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spacing w:after="0"/>
              <w:ind w:left="113" w:firstLine="0"/>
              <w:jc w:val="center"/>
            </w:pPr>
          </w:p>
        </w:tc>
        <w:tc>
          <w:tcPr>
            <w:tcW w:w="1552"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E1BAC">
            <w:pPr>
              <w:shd w:val="clear" w:color="auto" w:fill="FFFFFF"/>
              <w:spacing w:after="0"/>
              <w:ind w:left="113" w:firstLine="0"/>
              <w:jc w:val="center"/>
            </w:pPr>
          </w:p>
        </w:tc>
      </w:tr>
      <w:tr w:rsidR="004E3994" w:rsidRPr="002753DA">
        <w:trPr>
          <w:trHeight w:hRule="exact" w:val="354"/>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16</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długość</w:t>
            </w:r>
            <w:proofErr w:type="gramEnd"/>
            <w:r w:rsidRPr="002753DA">
              <w:rPr>
                <w:rFonts w:cs="Arial"/>
                <w:sz w:val="20"/>
                <w:szCs w:val="20"/>
              </w:rPr>
              <w:t xml:space="preserve"> pobytu przed operacją, </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17</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czas</w:t>
            </w:r>
            <w:proofErr w:type="gramEnd"/>
            <w:r w:rsidRPr="002753DA">
              <w:rPr>
                <w:rFonts w:cs="Arial"/>
                <w:sz w:val="20"/>
                <w:szCs w:val="20"/>
              </w:rPr>
              <w:t xml:space="preserve"> od zranienia,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lastRenderedPageBreak/>
              <w:t>18</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rodzaj</w:t>
            </w:r>
            <w:proofErr w:type="gramEnd"/>
            <w:r w:rsidRPr="002753DA">
              <w:rPr>
                <w:rFonts w:cs="Arial"/>
                <w:sz w:val="20"/>
                <w:szCs w:val="20"/>
              </w:rPr>
              <w:t xml:space="preserve"> operacji (nagła, planowa)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41"/>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19</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stopień</w:t>
            </w:r>
            <w:proofErr w:type="gramEnd"/>
            <w:r w:rsidRPr="002753DA">
              <w:rPr>
                <w:rFonts w:cs="Arial"/>
                <w:sz w:val="20"/>
                <w:szCs w:val="20"/>
              </w:rPr>
              <w:t xml:space="preserve"> czystości pola operacyjnego, </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20</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czas</w:t>
            </w:r>
            <w:proofErr w:type="gramEnd"/>
            <w:r w:rsidRPr="002753DA">
              <w:rPr>
                <w:rFonts w:cs="Arial"/>
                <w:sz w:val="20"/>
                <w:szCs w:val="20"/>
              </w:rPr>
              <w:t xml:space="preserve"> trwania operacji,</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21</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rodzaj</w:t>
            </w:r>
            <w:proofErr w:type="gramEnd"/>
            <w:r w:rsidRPr="002753DA">
              <w:rPr>
                <w:rFonts w:cs="Arial"/>
                <w:sz w:val="20"/>
                <w:szCs w:val="20"/>
              </w:rPr>
              <w:t xml:space="preserve"> znieczulenia,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22</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profilaktyka</w:t>
            </w:r>
            <w:proofErr w:type="gramEnd"/>
            <w:r w:rsidRPr="002753DA">
              <w:rPr>
                <w:rFonts w:cs="Arial"/>
                <w:sz w:val="20"/>
                <w:szCs w:val="20"/>
              </w:rPr>
              <w:t xml:space="preserve"> przeciwbakteryjna,</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23</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miejsce</w:t>
            </w:r>
            <w:proofErr w:type="gramEnd"/>
            <w:r w:rsidRPr="002753DA">
              <w:rPr>
                <w:rFonts w:cs="Arial"/>
                <w:sz w:val="20"/>
                <w:szCs w:val="20"/>
              </w:rPr>
              <w:t xml:space="preserve"> operacji,</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24</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techniki</w:t>
            </w:r>
            <w:proofErr w:type="gramEnd"/>
            <w:r w:rsidRPr="002753DA">
              <w:rPr>
                <w:rFonts w:cs="Arial"/>
                <w:sz w:val="20"/>
                <w:szCs w:val="20"/>
              </w:rPr>
              <w:t xml:space="preserve"> operacyjne,</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25</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drenaż</w:t>
            </w:r>
            <w:proofErr w:type="gramEnd"/>
            <w:r w:rsidRPr="002753DA">
              <w:rPr>
                <w:rFonts w:cs="Arial"/>
                <w:sz w:val="20"/>
                <w:szCs w:val="20"/>
              </w:rPr>
              <w:t xml:space="preserve"> z uwzględnieniem jego rodzaju,</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26</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nr</w:t>
            </w:r>
            <w:proofErr w:type="gramEnd"/>
            <w:r w:rsidRPr="002753DA">
              <w:rPr>
                <w:rFonts w:cs="Arial"/>
                <w:sz w:val="20"/>
                <w:szCs w:val="20"/>
              </w:rPr>
              <w:t xml:space="preserve"> katalogowy operacji,</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27</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rodzaj</w:t>
            </w:r>
            <w:proofErr w:type="gramEnd"/>
            <w:r w:rsidRPr="002753DA">
              <w:rPr>
                <w:rFonts w:cs="Arial"/>
                <w:sz w:val="20"/>
                <w:szCs w:val="20"/>
              </w:rPr>
              <w:t xml:space="preserve"> zakażeń dla operowanego.</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28</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antybiotykoterapia</w:t>
            </w:r>
            <w:proofErr w:type="gramEnd"/>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6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29</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badania</w:t>
            </w:r>
            <w:proofErr w:type="gramEnd"/>
            <w:r w:rsidRPr="002753DA">
              <w:rPr>
                <w:rFonts w:cs="Arial"/>
                <w:sz w:val="20"/>
                <w:szCs w:val="20"/>
              </w:rPr>
              <w:t xml:space="preserve"> mikrobiologiczne i antybiogram</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cantSplit/>
          <w:trHeight w:hRule="exact" w:val="811"/>
        </w:trPr>
        <w:tc>
          <w:tcPr>
            <w:tcW w:w="5909" w:type="dxa"/>
            <w:gridSpan w:val="2"/>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rPr>
                <w:rFonts w:cs="Arial"/>
                <w:b/>
                <w:bCs/>
                <w:sz w:val="20"/>
                <w:szCs w:val="20"/>
              </w:rPr>
            </w:pPr>
            <w:r w:rsidRPr="002753DA">
              <w:rPr>
                <w:rFonts w:cs="Arial"/>
                <w:b/>
                <w:bCs/>
                <w:sz w:val="20"/>
                <w:szCs w:val="20"/>
              </w:rPr>
              <w:t>Możliwość tworzenia szablonów dokumentów wykorzystywanych w komórce zakażeń szpitalnych w tym:</w:t>
            </w:r>
          </w:p>
        </w:tc>
        <w:tc>
          <w:tcPr>
            <w:tcW w:w="1559"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A2C02">
            <w:pPr>
              <w:shd w:val="clear" w:color="auto" w:fill="FFFFFF"/>
              <w:spacing w:after="0"/>
              <w:ind w:left="113" w:firstLine="0"/>
              <w:jc w:val="center"/>
            </w:pPr>
          </w:p>
        </w:tc>
        <w:tc>
          <w:tcPr>
            <w:tcW w:w="1552" w:type="dxa"/>
            <w:tcBorders>
              <w:top w:val="single" w:sz="4" w:space="0" w:color="auto"/>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0A2C02">
            <w:pPr>
              <w:shd w:val="clear" w:color="auto" w:fill="FFFFFF"/>
              <w:spacing w:after="0"/>
              <w:ind w:left="113" w:firstLine="0"/>
              <w:jc w:val="center"/>
            </w:pPr>
          </w:p>
        </w:tc>
      </w:tr>
      <w:tr w:rsidR="004E3994" w:rsidRPr="002753DA">
        <w:trPr>
          <w:cantSplit/>
          <w:trHeight w:hRule="exact" w:val="523"/>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30</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protokół</w:t>
            </w:r>
            <w:proofErr w:type="gramEnd"/>
            <w:r w:rsidRPr="002753DA">
              <w:rPr>
                <w:rFonts w:cs="Arial"/>
                <w:sz w:val="20"/>
                <w:szCs w:val="20"/>
              </w:rPr>
              <w:t xml:space="preserve"> kontroli czystości oddziałów szpitalnych,</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rPr>
                <w:lang w:eastAsia="en-US"/>
              </w:rPr>
            </w:pPr>
            <w:r>
              <w:t>........</w:t>
            </w:r>
          </w:p>
        </w:tc>
      </w:tr>
      <w:tr w:rsidR="004E3994" w:rsidRPr="002753DA">
        <w:trPr>
          <w:cantSplit/>
          <w:trHeight w:hRule="exact" w:val="785"/>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31</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protokół</w:t>
            </w:r>
            <w:proofErr w:type="gramEnd"/>
            <w:r w:rsidRPr="002753DA">
              <w:rPr>
                <w:rFonts w:cs="Arial"/>
                <w:sz w:val="20"/>
                <w:szCs w:val="20"/>
              </w:rPr>
              <w:t xml:space="preserve"> monitorowania procedur medycznych pod kątem zachowania zasad profilaktyki zakażeń szpitalnych </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rPr>
                <w:lang w:eastAsia="en-US"/>
              </w:rPr>
            </w:pPr>
            <w:r>
              <w:t>........</w:t>
            </w:r>
          </w:p>
        </w:tc>
      </w:tr>
      <w:tr w:rsidR="004E3994" w:rsidRPr="002753DA">
        <w:trPr>
          <w:trHeight w:hRule="exact" w:val="366"/>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32</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protokół</w:t>
            </w:r>
            <w:proofErr w:type="gramEnd"/>
            <w:r w:rsidRPr="002753DA">
              <w:rPr>
                <w:rFonts w:cs="Arial"/>
                <w:sz w:val="20"/>
                <w:szCs w:val="20"/>
              </w:rPr>
              <w:t xml:space="preserve"> kontroli czystości kuchni,</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rPr>
                <w:lang w:eastAsia="en-US"/>
              </w:rPr>
            </w:pPr>
            <w:r>
              <w:t>........</w:t>
            </w:r>
          </w:p>
        </w:tc>
      </w:tr>
      <w:tr w:rsidR="004E3994" w:rsidRPr="002753DA">
        <w:trPr>
          <w:trHeight w:hRule="exact" w:val="545"/>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33</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protokół</w:t>
            </w:r>
            <w:proofErr w:type="gramEnd"/>
            <w:r w:rsidRPr="002753DA">
              <w:rPr>
                <w:rFonts w:cs="Arial"/>
                <w:sz w:val="20"/>
                <w:szCs w:val="20"/>
              </w:rPr>
              <w:t xml:space="preserve"> kontroli czystości ciągów komunikacyjnych,</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rPr>
                <w:lang w:eastAsia="en-US"/>
              </w:rPr>
            </w:pPr>
            <w:r>
              <w:t>........</w:t>
            </w:r>
          </w:p>
        </w:tc>
      </w:tr>
      <w:tr w:rsidR="004E3994" w:rsidRPr="002753DA">
        <w:trPr>
          <w:trHeight w:hRule="exact" w:val="545"/>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34</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protokół</w:t>
            </w:r>
            <w:proofErr w:type="gramEnd"/>
            <w:r w:rsidRPr="002753DA">
              <w:rPr>
                <w:rFonts w:cs="Arial"/>
                <w:sz w:val="20"/>
                <w:szCs w:val="20"/>
              </w:rPr>
              <w:t xml:space="preserve"> kontroli czystości zakładów diagnostycznych,</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rPr>
                <w:lang w:eastAsia="en-US"/>
              </w:rPr>
            </w:pPr>
            <w:r>
              <w:t>........</w:t>
            </w:r>
          </w:p>
        </w:tc>
      </w:tr>
      <w:tr w:rsidR="004E3994" w:rsidRPr="002753DA">
        <w:trPr>
          <w:trHeight w:hRule="exact" w:val="545"/>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35</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A7071">
            <w:pPr>
              <w:pStyle w:val="Tabela1"/>
              <w:numPr>
                <w:ilvl w:val="0"/>
                <w:numId w:val="8"/>
              </w:numPr>
              <w:tabs>
                <w:tab w:val="left" w:pos="417"/>
              </w:tabs>
              <w:spacing w:before="0" w:after="0"/>
              <w:ind w:left="113" w:firstLine="0"/>
              <w:rPr>
                <w:rFonts w:cs="Arial"/>
                <w:sz w:val="20"/>
                <w:szCs w:val="20"/>
              </w:rPr>
            </w:pPr>
            <w:proofErr w:type="gramStart"/>
            <w:r w:rsidRPr="002753DA">
              <w:rPr>
                <w:rFonts w:cs="Arial"/>
                <w:sz w:val="20"/>
                <w:szCs w:val="20"/>
              </w:rPr>
              <w:t>protokół</w:t>
            </w:r>
            <w:proofErr w:type="gramEnd"/>
            <w:r w:rsidRPr="002753DA">
              <w:rPr>
                <w:rFonts w:cs="Arial"/>
                <w:sz w:val="20"/>
                <w:szCs w:val="20"/>
              </w:rPr>
              <w:t xml:space="preserve"> kontroli czystości </w:t>
            </w:r>
            <w:proofErr w:type="spellStart"/>
            <w:r w:rsidRPr="002753DA">
              <w:rPr>
                <w:rFonts w:cs="Arial"/>
                <w:sz w:val="20"/>
                <w:szCs w:val="20"/>
              </w:rPr>
              <w:t>sal</w:t>
            </w:r>
            <w:proofErr w:type="spellEnd"/>
            <w:r w:rsidRPr="002753DA">
              <w:rPr>
                <w:rFonts w:cs="Arial"/>
                <w:sz w:val="20"/>
                <w:szCs w:val="20"/>
              </w:rPr>
              <w:t xml:space="preserve"> rehabilitacyjnych.</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rPr>
                <w:lang w:eastAsia="en-US"/>
              </w:rPr>
            </w:pPr>
            <w:r>
              <w:t>........</w:t>
            </w:r>
          </w:p>
        </w:tc>
      </w:tr>
      <w:tr w:rsidR="004E3994" w:rsidRPr="002753DA">
        <w:trPr>
          <w:trHeight w:hRule="exact" w:val="770"/>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t>36</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rPr>
                <w:rFonts w:cs="Arial"/>
                <w:sz w:val="20"/>
                <w:szCs w:val="20"/>
              </w:rPr>
            </w:pPr>
            <w:r w:rsidRPr="002753DA">
              <w:rPr>
                <w:rFonts w:cs="Arial"/>
                <w:sz w:val="20"/>
                <w:szCs w:val="20"/>
              </w:rPr>
              <w:t xml:space="preserve">Ocena ryzyka powstawania odleżyn tzn. odnotowanie odleżyn, które dostępne jest w Opiece </w:t>
            </w:r>
            <w:proofErr w:type="gramStart"/>
            <w:r w:rsidRPr="002753DA">
              <w:rPr>
                <w:rFonts w:cs="Arial"/>
                <w:sz w:val="20"/>
                <w:szCs w:val="20"/>
              </w:rPr>
              <w:t>pielęgniarskiej jako</w:t>
            </w:r>
            <w:proofErr w:type="gramEnd"/>
            <w:r w:rsidRPr="002753DA">
              <w:rPr>
                <w:rFonts w:cs="Arial"/>
                <w:sz w:val="20"/>
                <w:szCs w:val="20"/>
              </w:rPr>
              <w:t xml:space="preserve"> lista pomiarów </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pPr>
            <w:r w:rsidRPr="002753DA">
              <w:rPr>
                <w:lang w:eastAsia="en-US"/>
              </w:rPr>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center"/>
              <w:rPr>
                <w:lang w:eastAsia="en-US"/>
              </w:rPr>
            </w:pPr>
            <w:r>
              <w:t>........</w:t>
            </w:r>
          </w:p>
        </w:tc>
      </w:tr>
      <w:tr w:rsidR="004E3994" w:rsidRPr="002753DA">
        <w:trPr>
          <w:trHeight w:hRule="exact" w:val="1284"/>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ekstkomentarza"/>
              <w:spacing w:after="0"/>
              <w:ind w:firstLine="0"/>
              <w:jc w:val="center"/>
              <w:rPr>
                <w:rFonts w:cs="Arial"/>
              </w:rPr>
            </w:pPr>
            <w:r w:rsidRPr="002753DA">
              <w:rPr>
                <w:rFonts w:cs="Arial"/>
              </w:rPr>
              <w:lastRenderedPageBreak/>
              <w:t>37</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rPr>
                <w:rFonts w:cs="Arial"/>
                <w:sz w:val="20"/>
                <w:szCs w:val="20"/>
              </w:rPr>
            </w:pPr>
            <w:r w:rsidRPr="002753DA">
              <w:rPr>
                <w:rFonts w:cs="Arial"/>
                <w:sz w:val="20"/>
                <w:szCs w:val="20"/>
              </w:rPr>
              <w:t>Generator dowolnych raportów z zakresu tematyki zakażeń szpitalnych</w:t>
            </w:r>
          </w:p>
          <w:p w:rsidR="004E3994" w:rsidRPr="002753DA" w:rsidRDefault="004E3994" w:rsidP="000A2C02">
            <w:pPr>
              <w:pStyle w:val="Tabela1"/>
              <w:spacing w:before="0" w:after="0"/>
              <w:rPr>
                <w:rFonts w:cs="Arial"/>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58"/>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ind w:left="0"/>
              <w:jc w:val="center"/>
              <w:rPr>
                <w:rFonts w:cs="Arial"/>
                <w:sz w:val="20"/>
                <w:szCs w:val="20"/>
              </w:rPr>
            </w:pPr>
            <w:r w:rsidRPr="002753DA">
              <w:rPr>
                <w:rFonts w:cs="Arial"/>
                <w:sz w:val="20"/>
                <w:szCs w:val="20"/>
              </w:rPr>
              <w:t>38</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rPr>
                <w:rFonts w:cs="Arial"/>
                <w:sz w:val="20"/>
                <w:szCs w:val="20"/>
              </w:rPr>
            </w:pPr>
            <w:r w:rsidRPr="002753DA">
              <w:rPr>
                <w:rFonts w:cs="Arial"/>
                <w:sz w:val="20"/>
                <w:szCs w:val="20"/>
              </w:rPr>
              <w:t>Dostęp do wyników antybiogramów.</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358"/>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ind w:left="0"/>
              <w:jc w:val="center"/>
              <w:rPr>
                <w:rFonts w:cs="Arial"/>
                <w:sz w:val="20"/>
                <w:szCs w:val="20"/>
              </w:rPr>
            </w:pPr>
            <w:r w:rsidRPr="002753DA">
              <w:rPr>
                <w:rFonts w:cs="Arial"/>
                <w:sz w:val="20"/>
                <w:szCs w:val="20"/>
              </w:rPr>
              <w:t>39</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rPr>
                <w:rFonts w:cs="Arial"/>
                <w:sz w:val="20"/>
                <w:szCs w:val="20"/>
              </w:rPr>
            </w:pPr>
            <w:r w:rsidRPr="002753DA">
              <w:rPr>
                <w:rFonts w:cs="Arial"/>
                <w:sz w:val="20"/>
                <w:szCs w:val="20"/>
              </w:rPr>
              <w:t>Dostęp do rejestru i wyników badań bakteriologicznych.</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r w:rsidR="004E3994" w:rsidRPr="002753DA">
        <w:trPr>
          <w:trHeight w:hRule="exact" w:val="533"/>
        </w:trPr>
        <w:tc>
          <w:tcPr>
            <w:tcW w:w="70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ind w:left="0"/>
              <w:jc w:val="center"/>
              <w:rPr>
                <w:rFonts w:cs="Arial"/>
                <w:sz w:val="20"/>
                <w:szCs w:val="20"/>
              </w:rPr>
            </w:pPr>
            <w:r w:rsidRPr="002753DA">
              <w:rPr>
                <w:rFonts w:cs="Arial"/>
                <w:sz w:val="20"/>
                <w:szCs w:val="20"/>
              </w:rPr>
              <w:t>40</w:t>
            </w:r>
          </w:p>
        </w:tc>
        <w:tc>
          <w:tcPr>
            <w:tcW w:w="5200"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pStyle w:val="Tabela1"/>
              <w:spacing w:before="0" w:after="0"/>
              <w:rPr>
                <w:rFonts w:cs="Arial"/>
                <w:sz w:val="20"/>
                <w:szCs w:val="20"/>
              </w:rPr>
            </w:pPr>
            <w:r w:rsidRPr="002753DA">
              <w:rPr>
                <w:rFonts w:cs="Arial"/>
                <w:sz w:val="20"/>
                <w:szCs w:val="20"/>
              </w:rPr>
              <w:t>Dostęp do wykazu zużycia antybiotyków na poszczególnych oddziałach.</w:t>
            </w:r>
          </w:p>
        </w:tc>
        <w:tc>
          <w:tcPr>
            <w:tcW w:w="1559"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rsidRPr="002753DA">
              <w:t>TAK</w:t>
            </w:r>
          </w:p>
        </w:tc>
        <w:tc>
          <w:tcPr>
            <w:tcW w:w="1552"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0A2C02">
            <w:pPr>
              <w:shd w:val="clear" w:color="auto" w:fill="FFFFFF"/>
              <w:spacing w:after="0"/>
              <w:ind w:left="113" w:firstLine="0"/>
              <w:jc w:val="center"/>
            </w:pPr>
            <w:r>
              <w:t>........</w:t>
            </w:r>
          </w:p>
        </w:tc>
      </w:tr>
    </w:tbl>
    <w:p w:rsidR="004E3994" w:rsidRPr="002753DA" w:rsidRDefault="004E3994" w:rsidP="00652A0B">
      <w:pPr>
        <w:ind w:firstLine="0"/>
      </w:pPr>
    </w:p>
    <w:p w:rsidR="004E3994" w:rsidRPr="002753DA" w:rsidRDefault="004E3994" w:rsidP="00DA7071">
      <w:pPr>
        <w:pStyle w:val="Nagwek2"/>
        <w:numPr>
          <w:ilvl w:val="0"/>
          <w:numId w:val="4"/>
        </w:numPr>
      </w:pPr>
      <w:bookmarkStart w:id="41" w:name="_Toc531254849"/>
      <w:r w:rsidRPr="002753DA">
        <w:t>Wymagania dla modułu Rehabilitacja</w:t>
      </w:r>
      <w:bookmarkEnd w:id="41"/>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569"/>
        <w:gridCol w:w="5370"/>
        <w:gridCol w:w="1559"/>
        <w:gridCol w:w="1552"/>
      </w:tblGrid>
      <w:tr w:rsidR="004E3994" w:rsidRPr="002753DA">
        <w:trPr>
          <w:trHeight w:hRule="exact" w:val="2257"/>
          <w:tblHeader/>
        </w:trPr>
        <w:tc>
          <w:tcPr>
            <w:tcW w:w="0" w:type="auto"/>
            <w:shd w:val="clear" w:color="auto" w:fill="D9D9D9"/>
            <w:vAlign w:val="center"/>
          </w:tcPr>
          <w:p w:rsidR="004E3994" w:rsidRPr="002753DA" w:rsidRDefault="004E3994" w:rsidP="00B168DC">
            <w:pPr>
              <w:pStyle w:val="Tabela1a"/>
              <w:spacing w:before="0" w:after="0" w:line="276" w:lineRule="auto"/>
              <w:ind w:left="386" w:hanging="284"/>
              <w:jc w:val="center"/>
              <w:rPr>
                <w:rFonts w:cs="Arial"/>
                <w:b/>
                <w:bCs/>
                <w:sz w:val="20"/>
                <w:szCs w:val="20"/>
              </w:rPr>
            </w:pPr>
            <w:r w:rsidRPr="002753DA">
              <w:rPr>
                <w:rFonts w:cs="Arial"/>
                <w:b/>
                <w:bCs/>
                <w:sz w:val="20"/>
                <w:szCs w:val="20"/>
              </w:rPr>
              <w:t>Lp.</w:t>
            </w:r>
          </w:p>
        </w:tc>
        <w:tc>
          <w:tcPr>
            <w:tcW w:w="5370" w:type="dxa"/>
            <w:shd w:val="clear" w:color="auto" w:fill="D9D9D9"/>
            <w:vAlign w:val="center"/>
          </w:tcPr>
          <w:p w:rsidR="004E3994" w:rsidRPr="002753DA" w:rsidRDefault="004E3994" w:rsidP="00B168DC">
            <w:pPr>
              <w:pStyle w:val="Tabela1"/>
              <w:spacing w:before="0" w:after="0" w:line="276" w:lineRule="auto"/>
              <w:ind w:right="50"/>
              <w:jc w:val="center"/>
              <w:rPr>
                <w:rFonts w:cs="Arial"/>
                <w:b/>
                <w:bCs/>
                <w:sz w:val="20"/>
                <w:szCs w:val="20"/>
              </w:rPr>
            </w:pPr>
            <w:r w:rsidRPr="002753DA">
              <w:rPr>
                <w:rFonts w:cs="Arial"/>
                <w:b/>
                <w:bCs/>
                <w:sz w:val="20"/>
                <w:szCs w:val="20"/>
              </w:rPr>
              <w:t>Wymaganie</w:t>
            </w:r>
          </w:p>
        </w:tc>
        <w:tc>
          <w:tcPr>
            <w:tcW w:w="1559" w:type="dxa"/>
            <w:shd w:val="clear" w:color="auto" w:fill="D9D9D9"/>
            <w:textDirection w:val="btLr"/>
            <w:vAlign w:val="center"/>
          </w:tcPr>
          <w:p w:rsidR="004E3994" w:rsidRPr="002753DA" w:rsidRDefault="004E3994" w:rsidP="003D5485">
            <w:pPr>
              <w:pStyle w:val="Tabela1"/>
              <w:spacing w:before="0" w:after="0" w:line="276" w:lineRule="auto"/>
              <w:jc w:val="center"/>
              <w:rPr>
                <w:rFonts w:cs="Arial"/>
                <w:b/>
                <w:bCs/>
                <w:sz w:val="20"/>
                <w:szCs w:val="20"/>
              </w:rPr>
            </w:pPr>
            <w:r w:rsidRPr="002753DA">
              <w:rPr>
                <w:rFonts w:cs="Arial"/>
                <w:b/>
                <w:bCs/>
                <w:sz w:val="16"/>
                <w:szCs w:val="16"/>
                <w:lang w:eastAsia="en-US"/>
              </w:rPr>
              <w:t>Wymaganie obligatoryjne (TAK / NIE)</w:t>
            </w:r>
          </w:p>
        </w:tc>
        <w:tc>
          <w:tcPr>
            <w:tcW w:w="1552" w:type="dxa"/>
            <w:shd w:val="clear" w:color="auto" w:fill="D9D9D9"/>
            <w:textDirection w:val="btLr"/>
            <w:vAlign w:val="center"/>
          </w:tcPr>
          <w:p w:rsidR="004E3994" w:rsidRPr="002753DA" w:rsidRDefault="004E3994" w:rsidP="003D5485">
            <w:pPr>
              <w:pStyle w:val="Tabela1"/>
              <w:spacing w:before="0" w:after="0" w:line="276" w:lineRule="auto"/>
              <w:jc w:val="center"/>
              <w:rPr>
                <w:rFonts w:cs="Arial"/>
                <w:b/>
                <w:bCs/>
                <w:sz w:val="20"/>
                <w:szCs w:val="20"/>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hRule="exact" w:val="651"/>
        </w:trPr>
        <w:tc>
          <w:tcPr>
            <w:tcW w:w="0" w:type="auto"/>
            <w:vAlign w:val="center"/>
          </w:tcPr>
          <w:p w:rsidR="004E3994" w:rsidRPr="002753DA" w:rsidRDefault="004E3994" w:rsidP="00DA7071">
            <w:pPr>
              <w:pStyle w:val="Tabela1"/>
              <w:numPr>
                <w:ilvl w:val="0"/>
                <w:numId w:val="41"/>
              </w:numPr>
              <w:spacing w:before="0" w:after="0" w:line="276" w:lineRule="auto"/>
              <w:ind w:left="386" w:hanging="284"/>
              <w:rPr>
                <w:rFonts w:cs="Arial"/>
                <w:sz w:val="20"/>
                <w:szCs w:val="20"/>
              </w:rPr>
            </w:pPr>
          </w:p>
          <w:p w:rsidR="004E3994" w:rsidRPr="002753DA" w:rsidRDefault="004E3994" w:rsidP="006C354D">
            <w:pPr>
              <w:pStyle w:val="Tabela1"/>
              <w:spacing w:before="0" w:after="0" w:line="276" w:lineRule="auto"/>
              <w:ind w:left="386" w:hanging="284"/>
              <w:jc w:val="center"/>
              <w:rPr>
                <w:rFonts w:cs="Arial"/>
                <w:sz w:val="20"/>
                <w:szCs w:val="20"/>
              </w:rPr>
            </w:pPr>
          </w:p>
        </w:tc>
        <w:tc>
          <w:tcPr>
            <w:tcW w:w="5370" w:type="dxa"/>
            <w:vAlign w:val="center"/>
          </w:tcPr>
          <w:p w:rsidR="004E3994" w:rsidRPr="002753DA" w:rsidRDefault="004E3994" w:rsidP="006C354D">
            <w:pPr>
              <w:pStyle w:val="Tabela1"/>
              <w:spacing w:before="0" w:after="0" w:line="276" w:lineRule="auto"/>
              <w:ind w:right="50"/>
              <w:rPr>
                <w:rFonts w:cs="Arial"/>
                <w:sz w:val="20"/>
                <w:szCs w:val="20"/>
              </w:rPr>
            </w:pPr>
            <w:r w:rsidRPr="002753DA">
              <w:rPr>
                <w:rFonts w:cs="Arial"/>
                <w:sz w:val="20"/>
                <w:szCs w:val="20"/>
              </w:rPr>
              <w:t>Możliwość tworzenia i konfigurowania harmonogramu pracy jednostek oraz personelu medycznego.</w:t>
            </w:r>
          </w:p>
        </w:tc>
        <w:tc>
          <w:tcPr>
            <w:tcW w:w="1559" w:type="dxa"/>
            <w:vAlign w:val="center"/>
          </w:tcPr>
          <w:p w:rsidR="004E3994" w:rsidRPr="002753DA" w:rsidRDefault="004E3994" w:rsidP="003D5485">
            <w:pPr>
              <w:shd w:val="clear" w:color="auto" w:fill="FFFFFF"/>
              <w:spacing w:after="0"/>
              <w:jc w:val="center"/>
            </w:pPr>
            <w:r w:rsidRPr="002753DA">
              <w:t>TAK</w:t>
            </w:r>
          </w:p>
        </w:tc>
        <w:tc>
          <w:tcPr>
            <w:tcW w:w="1552" w:type="dxa"/>
            <w:vAlign w:val="center"/>
          </w:tcPr>
          <w:p w:rsidR="004E3994" w:rsidRPr="002753DA" w:rsidRDefault="004E3994" w:rsidP="003D5485">
            <w:pPr>
              <w:shd w:val="clear" w:color="auto" w:fill="FFFFFF"/>
              <w:spacing w:after="0"/>
              <w:jc w:val="center"/>
            </w:pPr>
            <w:r>
              <w:t>........</w:t>
            </w:r>
          </w:p>
        </w:tc>
      </w:tr>
      <w:tr w:rsidR="004E3994" w:rsidRPr="002753DA">
        <w:trPr>
          <w:trHeight w:hRule="exact" w:val="589"/>
        </w:trPr>
        <w:tc>
          <w:tcPr>
            <w:tcW w:w="5909" w:type="dxa"/>
            <w:gridSpan w:val="2"/>
            <w:vAlign w:val="center"/>
          </w:tcPr>
          <w:p w:rsidR="004E3994" w:rsidRPr="002753DA" w:rsidRDefault="004E3994" w:rsidP="006C354D">
            <w:pPr>
              <w:pStyle w:val="Tabela1"/>
              <w:spacing w:before="0" w:after="0" w:line="276" w:lineRule="auto"/>
              <w:ind w:right="50"/>
              <w:rPr>
                <w:rFonts w:cs="Arial"/>
                <w:b/>
                <w:bCs/>
                <w:sz w:val="20"/>
                <w:szCs w:val="20"/>
              </w:rPr>
            </w:pPr>
            <w:r w:rsidRPr="002753DA">
              <w:rPr>
                <w:rFonts w:cs="Arial"/>
                <w:b/>
                <w:bCs/>
                <w:sz w:val="20"/>
                <w:szCs w:val="20"/>
              </w:rPr>
              <w:t xml:space="preserve">Możliwość konfigurowania terminarza z uwzględnieniem: </w:t>
            </w:r>
          </w:p>
        </w:tc>
        <w:tc>
          <w:tcPr>
            <w:tcW w:w="1559" w:type="dxa"/>
            <w:tcBorders>
              <w:tl2br w:val="single" w:sz="4" w:space="0" w:color="000000"/>
              <w:tr2bl w:val="single" w:sz="4" w:space="0" w:color="000000"/>
            </w:tcBorders>
            <w:vAlign w:val="center"/>
          </w:tcPr>
          <w:p w:rsidR="004E3994" w:rsidRPr="002753DA" w:rsidRDefault="004E3994" w:rsidP="003D5485">
            <w:pPr>
              <w:spacing w:after="0"/>
              <w:jc w:val="center"/>
            </w:pPr>
          </w:p>
        </w:tc>
        <w:tc>
          <w:tcPr>
            <w:tcW w:w="1552" w:type="dxa"/>
            <w:tcBorders>
              <w:tl2br w:val="single" w:sz="4" w:space="0" w:color="000000"/>
              <w:tr2bl w:val="single" w:sz="4" w:space="0" w:color="000000"/>
            </w:tcBorders>
            <w:vAlign w:val="center"/>
          </w:tcPr>
          <w:p w:rsidR="004E3994" w:rsidRPr="002753DA" w:rsidRDefault="004E3994" w:rsidP="003D5485">
            <w:pPr>
              <w:spacing w:after="0"/>
              <w:jc w:val="center"/>
            </w:pPr>
          </w:p>
        </w:tc>
      </w:tr>
      <w:tr w:rsidR="004E3994" w:rsidRPr="002753DA">
        <w:trPr>
          <w:trHeight w:hRule="exact" w:val="535"/>
        </w:trPr>
        <w:tc>
          <w:tcPr>
            <w:tcW w:w="0" w:type="auto"/>
            <w:vAlign w:val="center"/>
          </w:tcPr>
          <w:p w:rsidR="004E3994" w:rsidRPr="002753DA" w:rsidRDefault="004E3994" w:rsidP="00DA7071">
            <w:pPr>
              <w:pStyle w:val="Tekstkomentarza"/>
              <w:numPr>
                <w:ilvl w:val="0"/>
                <w:numId w:val="41"/>
              </w:numPr>
              <w:suppressAutoHyphens w:val="0"/>
              <w:spacing w:after="0"/>
              <w:ind w:left="386" w:hanging="284"/>
              <w:jc w:val="center"/>
              <w:rPr>
                <w:rFonts w:cs="Arial"/>
              </w:rPr>
            </w:pPr>
          </w:p>
        </w:tc>
        <w:tc>
          <w:tcPr>
            <w:tcW w:w="5370" w:type="dxa"/>
            <w:vAlign w:val="center"/>
          </w:tcPr>
          <w:p w:rsidR="004E3994" w:rsidRPr="002753DA" w:rsidRDefault="004E3994" w:rsidP="00DA7071">
            <w:pPr>
              <w:pStyle w:val="Tabela1"/>
              <w:numPr>
                <w:ilvl w:val="0"/>
                <w:numId w:val="40"/>
              </w:numPr>
              <w:spacing w:before="0" w:after="0" w:line="276" w:lineRule="auto"/>
              <w:ind w:right="50"/>
              <w:rPr>
                <w:rFonts w:cs="Arial"/>
                <w:sz w:val="20"/>
                <w:szCs w:val="20"/>
              </w:rPr>
            </w:pPr>
            <w:proofErr w:type="gramStart"/>
            <w:r w:rsidRPr="002753DA">
              <w:rPr>
                <w:rFonts w:cs="Arial"/>
                <w:sz w:val="20"/>
                <w:szCs w:val="20"/>
              </w:rPr>
              <w:t>czasu</w:t>
            </w:r>
            <w:proofErr w:type="gramEnd"/>
            <w:r w:rsidRPr="002753DA">
              <w:rPr>
                <w:rFonts w:cs="Arial"/>
                <w:sz w:val="20"/>
                <w:szCs w:val="20"/>
              </w:rPr>
              <w:t xml:space="preserve"> potrzebnego na wykonanie danej procedury,</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57"/>
        </w:trPr>
        <w:tc>
          <w:tcPr>
            <w:tcW w:w="0" w:type="auto"/>
            <w:vAlign w:val="center"/>
          </w:tcPr>
          <w:p w:rsidR="004E3994" w:rsidRPr="002753DA" w:rsidRDefault="004E3994" w:rsidP="00DA7071">
            <w:pPr>
              <w:pStyle w:val="Tekstkomentarza"/>
              <w:numPr>
                <w:ilvl w:val="0"/>
                <w:numId w:val="41"/>
              </w:numPr>
              <w:suppressAutoHyphens w:val="0"/>
              <w:spacing w:after="0"/>
              <w:ind w:left="386" w:hanging="284"/>
              <w:jc w:val="center"/>
              <w:rPr>
                <w:rFonts w:cs="Arial"/>
              </w:rPr>
            </w:pPr>
          </w:p>
        </w:tc>
        <w:tc>
          <w:tcPr>
            <w:tcW w:w="5370" w:type="dxa"/>
            <w:vAlign w:val="center"/>
          </w:tcPr>
          <w:p w:rsidR="004E3994" w:rsidRPr="002753DA" w:rsidRDefault="004E3994" w:rsidP="00DA7071">
            <w:pPr>
              <w:pStyle w:val="Tabela1"/>
              <w:numPr>
                <w:ilvl w:val="0"/>
                <w:numId w:val="40"/>
              </w:numPr>
              <w:spacing w:before="0" w:after="0" w:line="276" w:lineRule="auto"/>
              <w:ind w:right="50"/>
              <w:rPr>
                <w:rFonts w:cs="Arial"/>
                <w:sz w:val="20"/>
                <w:szCs w:val="20"/>
              </w:rPr>
            </w:pPr>
            <w:proofErr w:type="gramStart"/>
            <w:r w:rsidRPr="002753DA">
              <w:rPr>
                <w:rFonts w:cs="Arial"/>
                <w:sz w:val="20"/>
                <w:szCs w:val="20"/>
              </w:rPr>
              <w:t>większej</w:t>
            </w:r>
            <w:proofErr w:type="gramEnd"/>
            <w:r w:rsidRPr="002753DA">
              <w:rPr>
                <w:rFonts w:cs="Arial"/>
                <w:sz w:val="20"/>
                <w:szCs w:val="20"/>
              </w:rPr>
              <w:t xml:space="preserve"> ilości stanowisk w danym gabinecie.</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43"/>
        </w:trPr>
        <w:tc>
          <w:tcPr>
            <w:tcW w:w="0" w:type="auto"/>
            <w:vAlign w:val="center"/>
          </w:tcPr>
          <w:p w:rsidR="004E3994" w:rsidRPr="002753DA" w:rsidRDefault="004E3994" w:rsidP="00DA7071">
            <w:pPr>
              <w:pStyle w:val="Tekstkomentarza"/>
              <w:numPr>
                <w:ilvl w:val="0"/>
                <w:numId w:val="41"/>
              </w:numPr>
              <w:suppressAutoHyphens w:val="0"/>
              <w:spacing w:after="0"/>
              <w:ind w:left="386" w:hanging="284"/>
              <w:jc w:val="center"/>
              <w:rPr>
                <w:rFonts w:cs="Arial"/>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Ewidencjonowanie świadczeń w sposób ujednolicony, bazujący na zdefiniowanym katalogu procedur zakładowych.</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43"/>
        </w:trPr>
        <w:tc>
          <w:tcPr>
            <w:tcW w:w="0" w:type="auto"/>
            <w:vAlign w:val="center"/>
          </w:tcPr>
          <w:p w:rsidR="004E3994" w:rsidRPr="002753DA" w:rsidRDefault="004E3994" w:rsidP="00DA7071">
            <w:pPr>
              <w:pStyle w:val="Tekstkomentarza"/>
              <w:numPr>
                <w:ilvl w:val="0"/>
                <w:numId w:val="41"/>
              </w:numPr>
              <w:suppressAutoHyphens w:val="0"/>
              <w:spacing w:after="0"/>
              <w:ind w:left="386" w:hanging="284"/>
              <w:jc w:val="center"/>
              <w:rPr>
                <w:rFonts w:cs="Arial"/>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Możliwość ewidencjonowania procedur rozliczeniowych.</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857"/>
        </w:trPr>
        <w:tc>
          <w:tcPr>
            <w:tcW w:w="0" w:type="auto"/>
            <w:vAlign w:val="center"/>
          </w:tcPr>
          <w:p w:rsidR="004E3994" w:rsidRPr="002753DA" w:rsidRDefault="004E3994" w:rsidP="00DA7071">
            <w:pPr>
              <w:pStyle w:val="Tekstkomentarza"/>
              <w:numPr>
                <w:ilvl w:val="0"/>
                <w:numId w:val="41"/>
              </w:numPr>
              <w:suppressAutoHyphens w:val="0"/>
              <w:spacing w:after="0"/>
              <w:ind w:left="386" w:hanging="284"/>
              <w:jc w:val="center"/>
              <w:rPr>
                <w:rFonts w:cs="Arial"/>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Możliwość ewidencji i obsługi zarówno świadczeń finansowanych przez NFZ jak i świadczeń opłacanych przez pacjenta.</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996"/>
        </w:trPr>
        <w:tc>
          <w:tcPr>
            <w:tcW w:w="0" w:type="auto"/>
            <w:vAlign w:val="center"/>
          </w:tcPr>
          <w:p w:rsidR="004E3994" w:rsidRPr="002753DA" w:rsidRDefault="004E3994" w:rsidP="00DA7071">
            <w:pPr>
              <w:pStyle w:val="Tekstkomentarza"/>
              <w:numPr>
                <w:ilvl w:val="0"/>
                <w:numId w:val="41"/>
              </w:numPr>
              <w:suppressAutoHyphens w:val="0"/>
              <w:spacing w:after="0"/>
              <w:ind w:left="386" w:hanging="284"/>
              <w:jc w:val="center"/>
              <w:rPr>
                <w:rFonts w:cs="Arial"/>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Kompleksowa obsługa pacjenta (od ewidencji skierowania, przez rozplanowanie zabiegów, po zakończenie cyklu terapii).</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63"/>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lang w:eastAsia="en-US"/>
              </w:rPr>
              <w:t>Elektroniczna weryfikacja uprawnień świadczeniobiorców do uzyskania świadczeń.</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1161"/>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System umożliwia ewidencjonowanie i wydruk oświadczeń pacjenta/opiekuna prawnego potwierdzających uprawnienie do świadczeń opieki zdrowotnej finansowanych ze środków publicznych.</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71"/>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Ewidencjonowanie danych dotyczących dokumentów ubezpieczeniowych.</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736"/>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Planowanie świadczeń przez jednostkę nadrzędną oraz ich realizacja przez jednostki podrzędne.</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810"/>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 xml:space="preserve">Planowanie świadczeń z wyznaczeniem konkretnej daty </w:t>
            </w:r>
            <w:r w:rsidRPr="002753DA">
              <w:rPr>
                <w:rFonts w:cs="Arial"/>
                <w:sz w:val="20"/>
                <w:szCs w:val="20"/>
              </w:rPr>
              <w:br/>
              <w:t>i godziny zabiegu. Możliwość wyboru najbardziej dogodnego terminu.</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709"/>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Możliwość wyszukiwania wolnego terminu.</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709"/>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Możliwość przyjmowania pacjentów nie uwzględniając etapu planowania.</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59"/>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 xml:space="preserve">Planowanie zabiegów dla kinezyterapii. </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76"/>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Możliwość planowania zabiegów uwzględniając dodatkowe kryterium do godz. 15 i po godz. 15.</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76"/>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Możliwość określenia ilości procedur dla danej serii zabiegów.</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840"/>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tabs>
                <w:tab w:val="left" w:pos="417"/>
              </w:tabs>
              <w:spacing w:before="0" w:after="0" w:line="276" w:lineRule="auto"/>
              <w:ind w:right="50"/>
              <w:rPr>
                <w:rFonts w:cs="Arial"/>
                <w:sz w:val="20"/>
                <w:szCs w:val="20"/>
              </w:rPr>
            </w:pPr>
            <w:r w:rsidRPr="002753DA">
              <w:rPr>
                <w:rFonts w:cs="Arial"/>
                <w:sz w:val="20"/>
                <w:szCs w:val="20"/>
              </w:rPr>
              <w:t>Możliwość ewidencji tych samych procedur z rozróżnieniem okolicy ciała.</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619"/>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tabs>
                <w:tab w:val="left" w:pos="417"/>
              </w:tabs>
              <w:spacing w:before="0" w:after="0" w:line="276" w:lineRule="auto"/>
              <w:ind w:right="50"/>
              <w:rPr>
                <w:rFonts w:cs="Arial"/>
                <w:sz w:val="20"/>
                <w:szCs w:val="20"/>
              </w:rPr>
            </w:pPr>
            <w:r w:rsidRPr="002753DA">
              <w:rPr>
                <w:rFonts w:cs="Arial"/>
                <w:sz w:val="20"/>
                <w:szCs w:val="20"/>
              </w:rPr>
              <w:t xml:space="preserve">Planowanie zabiegów z uwzględnieniem trybu pilnego </w:t>
            </w:r>
            <w:r w:rsidRPr="002753DA">
              <w:rPr>
                <w:rFonts w:cs="Arial"/>
                <w:sz w:val="20"/>
                <w:szCs w:val="20"/>
              </w:rPr>
              <w:br/>
              <w:t>i planowego.</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634"/>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tabs>
                <w:tab w:val="left" w:pos="417"/>
              </w:tabs>
              <w:spacing w:before="0" w:after="0" w:line="276" w:lineRule="auto"/>
              <w:ind w:right="50"/>
              <w:rPr>
                <w:rFonts w:cs="Arial"/>
                <w:sz w:val="20"/>
                <w:szCs w:val="20"/>
              </w:rPr>
            </w:pPr>
            <w:r w:rsidRPr="002753DA">
              <w:rPr>
                <w:rFonts w:cs="Arial"/>
                <w:sz w:val="20"/>
                <w:szCs w:val="20"/>
              </w:rPr>
              <w:t>Możliwość zaplanowania danej procedury dla kilku pacjentów na ten sam dzień i godzinę.</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347"/>
        </w:trPr>
        <w:tc>
          <w:tcPr>
            <w:tcW w:w="5909" w:type="dxa"/>
            <w:gridSpan w:val="2"/>
            <w:vAlign w:val="center"/>
          </w:tcPr>
          <w:p w:rsidR="004E3994" w:rsidRPr="002753DA" w:rsidRDefault="004E3994" w:rsidP="006C354D">
            <w:pPr>
              <w:pStyle w:val="Tabela1"/>
              <w:tabs>
                <w:tab w:val="left" w:pos="417"/>
              </w:tabs>
              <w:spacing w:before="0" w:after="0" w:line="276" w:lineRule="auto"/>
              <w:ind w:right="50"/>
              <w:rPr>
                <w:rFonts w:cs="Arial"/>
                <w:b/>
                <w:bCs/>
                <w:sz w:val="20"/>
                <w:szCs w:val="20"/>
              </w:rPr>
            </w:pPr>
            <w:r w:rsidRPr="002753DA">
              <w:rPr>
                <w:rFonts w:cs="Arial"/>
                <w:b/>
                <w:bCs/>
                <w:sz w:val="20"/>
                <w:szCs w:val="20"/>
              </w:rPr>
              <w:t xml:space="preserve">Prezentacja planu zabiegów: </w:t>
            </w:r>
          </w:p>
        </w:tc>
        <w:tc>
          <w:tcPr>
            <w:tcW w:w="1559" w:type="dxa"/>
            <w:tcBorders>
              <w:tl2br w:val="single" w:sz="4" w:space="0" w:color="000000"/>
              <w:tr2bl w:val="single" w:sz="4" w:space="0" w:color="000000"/>
            </w:tcBorders>
            <w:vAlign w:val="center"/>
          </w:tcPr>
          <w:p w:rsidR="004E3994" w:rsidRPr="002753DA" w:rsidRDefault="004E3994" w:rsidP="003D5485">
            <w:pPr>
              <w:spacing w:after="0"/>
              <w:jc w:val="center"/>
            </w:pPr>
          </w:p>
        </w:tc>
        <w:tc>
          <w:tcPr>
            <w:tcW w:w="1552" w:type="dxa"/>
            <w:tcBorders>
              <w:tl2br w:val="single" w:sz="4" w:space="0" w:color="000000"/>
              <w:tr2bl w:val="single" w:sz="4" w:space="0" w:color="000000"/>
            </w:tcBorders>
            <w:vAlign w:val="center"/>
          </w:tcPr>
          <w:p w:rsidR="004E3994" w:rsidRPr="002753DA" w:rsidRDefault="004E3994" w:rsidP="003D5485">
            <w:pPr>
              <w:spacing w:after="0"/>
              <w:jc w:val="center"/>
            </w:pPr>
          </w:p>
        </w:tc>
      </w:tr>
      <w:tr w:rsidR="004E3994" w:rsidRPr="002753DA">
        <w:trPr>
          <w:trHeight w:hRule="exact" w:val="347"/>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DA7071">
            <w:pPr>
              <w:pStyle w:val="Tabela1"/>
              <w:numPr>
                <w:ilvl w:val="0"/>
                <w:numId w:val="39"/>
              </w:numPr>
              <w:tabs>
                <w:tab w:val="left" w:pos="417"/>
              </w:tabs>
              <w:spacing w:before="0" w:after="0" w:line="276" w:lineRule="auto"/>
              <w:ind w:right="50"/>
              <w:rPr>
                <w:rFonts w:cs="Arial"/>
                <w:sz w:val="20"/>
                <w:szCs w:val="20"/>
              </w:rPr>
            </w:pPr>
            <w:proofErr w:type="gramStart"/>
            <w:r w:rsidRPr="002753DA">
              <w:rPr>
                <w:rFonts w:cs="Arial"/>
                <w:sz w:val="20"/>
                <w:szCs w:val="20"/>
              </w:rPr>
              <w:t>w</w:t>
            </w:r>
            <w:proofErr w:type="gramEnd"/>
            <w:r w:rsidRPr="002753DA">
              <w:rPr>
                <w:rFonts w:cs="Arial"/>
                <w:sz w:val="20"/>
                <w:szCs w:val="20"/>
              </w:rPr>
              <w:t xml:space="preserve"> kontekście danej procedury,</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347"/>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DA7071">
            <w:pPr>
              <w:pStyle w:val="Tabela1"/>
              <w:numPr>
                <w:ilvl w:val="0"/>
                <w:numId w:val="38"/>
              </w:numPr>
              <w:tabs>
                <w:tab w:val="left" w:pos="417"/>
              </w:tabs>
              <w:spacing w:before="0" w:after="0" w:line="276" w:lineRule="auto"/>
              <w:ind w:right="50"/>
              <w:rPr>
                <w:rFonts w:cs="Arial"/>
                <w:sz w:val="20"/>
                <w:szCs w:val="20"/>
              </w:rPr>
            </w:pPr>
            <w:proofErr w:type="gramStart"/>
            <w:r w:rsidRPr="002753DA">
              <w:rPr>
                <w:rFonts w:cs="Arial"/>
                <w:sz w:val="20"/>
                <w:szCs w:val="20"/>
              </w:rPr>
              <w:t>w</w:t>
            </w:r>
            <w:proofErr w:type="gramEnd"/>
            <w:r w:rsidRPr="002753DA">
              <w:rPr>
                <w:rFonts w:cs="Arial"/>
                <w:sz w:val="20"/>
                <w:szCs w:val="20"/>
              </w:rPr>
              <w:t xml:space="preserve"> kontekście pacjenta.</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57"/>
        </w:trPr>
        <w:tc>
          <w:tcPr>
            <w:tcW w:w="5909" w:type="dxa"/>
            <w:gridSpan w:val="2"/>
            <w:vAlign w:val="center"/>
          </w:tcPr>
          <w:p w:rsidR="004E3994" w:rsidRPr="002753DA" w:rsidRDefault="004E3994" w:rsidP="006C354D">
            <w:pPr>
              <w:pStyle w:val="Tabela1"/>
              <w:tabs>
                <w:tab w:val="left" w:pos="417"/>
              </w:tabs>
              <w:spacing w:before="0" w:after="0" w:line="276" w:lineRule="auto"/>
              <w:ind w:right="50"/>
              <w:rPr>
                <w:rFonts w:cs="Arial"/>
                <w:b/>
                <w:bCs/>
                <w:sz w:val="20"/>
                <w:szCs w:val="20"/>
              </w:rPr>
            </w:pPr>
            <w:r w:rsidRPr="002753DA">
              <w:rPr>
                <w:rFonts w:cs="Arial"/>
                <w:b/>
                <w:bCs/>
                <w:sz w:val="20"/>
                <w:szCs w:val="20"/>
              </w:rPr>
              <w:t>Uwzględnienie zbioru ograniczeń narzuconych przez płatnika:</w:t>
            </w:r>
          </w:p>
        </w:tc>
        <w:tc>
          <w:tcPr>
            <w:tcW w:w="1559" w:type="dxa"/>
            <w:tcBorders>
              <w:tl2br w:val="single" w:sz="4" w:space="0" w:color="000000"/>
              <w:tr2bl w:val="single" w:sz="4" w:space="0" w:color="000000"/>
            </w:tcBorders>
            <w:vAlign w:val="center"/>
          </w:tcPr>
          <w:p w:rsidR="004E3994" w:rsidRPr="002753DA" w:rsidRDefault="004E3994" w:rsidP="003D5485">
            <w:pPr>
              <w:spacing w:after="0"/>
              <w:jc w:val="center"/>
            </w:pPr>
          </w:p>
        </w:tc>
        <w:tc>
          <w:tcPr>
            <w:tcW w:w="1552" w:type="dxa"/>
            <w:tcBorders>
              <w:tl2br w:val="single" w:sz="4" w:space="0" w:color="000000"/>
              <w:tr2bl w:val="single" w:sz="4" w:space="0" w:color="000000"/>
            </w:tcBorders>
            <w:vAlign w:val="center"/>
          </w:tcPr>
          <w:p w:rsidR="004E3994" w:rsidRPr="002753DA" w:rsidRDefault="004E3994" w:rsidP="003D5485">
            <w:pPr>
              <w:spacing w:after="0"/>
              <w:jc w:val="center"/>
            </w:pPr>
          </w:p>
        </w:tc>
      </w:tr>
      <w:tr w:rsidR="004E3994" w:rsidRPr="002753DA">
        <w:trPr>
          <w:trHeight w:hRule="exact" w:val="760"/>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DA7071">
            <w:pPr>
              <w:pStyle w:val="Tabela1"/>
              <w:numPr>
                <w:ilvl w:val="0"/>
                <w:numId w:val="37"/>
              </w:numPr>
              <w:spacing w:before="0" w:after="0" w:line="276" w:lineRule="auto"/>
              <w:ind w:right="50"/>
              <w:rPr>
                <w:rFonts w:cs="Arial"/>
                <w:sz w:val="20"/>
                <w:szCs w:val="20"/>
              </w:rPr>
            </w:pPr>
            <w:proofErr w:type="gramStart"/>
            <w:r w:rsidRPr="002753DA">
              <w:rPr>
                <w:rFonts w:cs="Arial"/>
                <w:sz w:val="20"/>
                <w:szCs w:val="20"/>
              </w:rPr>
              <w:t>limit</w:t>
            </w:r>
            <w:proofErr w:type="gramEnd"/>
            <w:r w:rsidRPr="002753DA">
              <w:rPr>
                <w:rFonts w:cs="Arial"/>
                <w:sz w:val="20"/>
                <w:szCs w:val="20"/>
              </w:rPr>
              <w:t xml:space="preserve"> na liczbę procedur w ciągu dnia zabiegowego,</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433"/>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DA7071">
            <w:pPr>
              <w:pStyle w:val="Tabela1"/>
              <w:numPr>
                <w:ilvl w:val="0"/>
                <w:numId w:val="37"/>
              </w:numPr>
              <w:spacing w:before="0" w:after="0" w:line="276" w:lineRule="auto"/>
              <w:ind w:right="50"/>
              <w:rPr>
                <w:rFonts w:cs="Arial"/>
                <w:sz w:val="20"/>
                <w:szCs w:val="20"/>
              </w:rPr>
            </w:pPr>
            <w:proofErr w:type="gramStart"/>
            <w:r w:rsidRPr="002753DA">
              <w:rPr>
                <w:rFonts w:cs="Arial"/>
                <w:sz w:val="20"/>
                <w:szCs w:val="20"/>
              </w:rPr>
              <w:t>limit</w:t>
            </w:r>
            <w:proofErr w:type="gramEnd"/>
            <w:r w:rsidRPr="002753DA">
              <w:rPr>
                <w:rFonts w:cs="Arial"/>
                <w:sz w:val="20"/>
                <w:szCs w:val="20"/>
              </w:rPr>
              <w:t xml:space="preserve"> na krotność wystąpienia tej samej procedury,</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362"/>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DA7071">
            <w:pPr>
              <w:pStyle w:val="Tabela1"/>
              <w:numPr>
                <w:ilvl w:val="0"/>
                <w:numId w:val="37"/>
              </w:numPr>
              <w:spacing w:before="0" w:after="0" w:line="276" w:lineRule="auto"/>
              <w:ind w:right="50"/>
              <w:rPr>
                <w:rFonts w:cs="Arial"/>
                <w:sz w:val="20"/>
                <w:szCs w:val="20"/>
              </w:rPr>
            </w:pPr>
            <w:proofErr w:type="gramStart"/>
            <w:r w:rsidRPr="002753DA">
              <w:rPr>
                <w:rFonts w:cs="Arial"/>
                <w:sz w:val="20"/>
                <w:szCs w:val="20"/>
              </w:rPr>
              <w:t>limit</w:t>
            </w:r>
            <w:proofErr w:type="gramEnd"/>
            <w:r w:rsidRPr="002753DA">
              <w:rPr>
                <w:rFonts w:cs="Arial"/>
                <w:sz w:val="20"/>
                <w:szCs w:val="20"/>
              </w:rPr>
              <w:t xml:space="preserve"> na liczbę dni w cyklu udzielania świadczeń.</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62"/>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Informacja o wielkości rezerw wolnych terminów.</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440"/>
        </w:trPr>
        <w:tc>
          <w:tcPr>
            <w:tcW w:w="5909" w:type="dxa"/>
            <w:gridSpan w:val="2"/>
            <w:vAlign w:val="center"/>
          </w:tcPr>
          <w:p w:rsidR="004E3994" w:rsidRPr="002753DA" w:rsidRDefault="004E3994" w:rsidP="006C354D">
            <w:pPr>
              <w:pStyle w:val="Tabela1"/>
              <w:spacing w:before="0" w:after="0" w:line="276" w:lineRule="auto"/>
              <w:ind w:right="50"/>
              <w:rPr>
                <w:rFonts w:cs="Arial"/>
                <w:b/>
                <w:bCs/>
                <w:sz w:val="20"/>
                <w:szCs w:val="20"/>
              </w:rPr>
            </w:pPr>
            <w:r w:rsidRPr="002753DA">
              <w:rPr>
                <w:rFonts w:cs="Arial"/>
                <w:b/>
                <w:bCs/>
                <w:sz w:val="20"/>
                <w:szCs w:val="20"/>
              </w:rPr>
              <w:t>Podgląd procedur:</w:t>
            </w:r>
          </w:p>
        </w:tc>
        <w:tc>
          <w:tcPr>
            <w:tcW w:w="1559" w:type="dxa"/>
            <w:tcBorders>
              <w:tl2br w:val="single" w:sz="4" w:space="0" w:color="000000"/>
              <w:tr2bl w:val="single" w:sz="4" w:space="0" w:color="000000"/>
            </w:tcBorders>
            <w:vAlign w:val="center"/>
          </w:tcPr>
          <w:p w:rsidR="004E3994" w:rsidRPr="002753DA" w:rsidRDefault="004E3994" w:rsidP="003D5485">
            <w:pPr>
              <w:spacing w:after="0"/>
              <w:jc w:val="center"/>
            </w:pPr>
          </w:p>
        </w:tc>
        <w:tc>
          <w:tcPr>
            <w:tcW w:w="1552" w:type="dxa"/>
            <w:tcBorders>
              <w:tl2br w:val="single" w:sz="4" w:space="0" w:color="000000"/>
              <w:tr2bl w:val="single" w:sz="4" w:space="0" w:color="000000"/>
            </w:tcBorders>
            <w:vAlign w:val="center"/>
          </w:tcPr>
          <w:p w:rsidR="004E3994" w:rsidRPr="002753DA" w:rsidRDefault="004E3994" w:rsidP="003D5485">
            <w:pPr>
              <w:spacing w:after="0"/>
              <w:jc w:val="center"/>
            </w:pPr>
          </w:p>
        </w:tc>
      </w:tr>
      <w:tr w:rsidR="004E3994" w:rsidRPr="002753DA">
        <w:trPr>
          <w:trHeight w:hRule="exact" w:val="465"/>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DA7071">
            <w:pPr>
              <w:pStyle w:val="Tabela1"/>
              <w:numPr>
                <w:ilvl w:val="0"/>
                <w:numId w:val="37"/>
              </w:numPr>
              <w:spacing w:before="0" w:after="0" w:line="276" w:lineRule="auto"/>
              <w:ind w:right="50"/>
              <w:rPr>
                <w:rFonts w:cs="Arial"/>
                <w:sz w:val="20"/>
                <w:szCs w:val="20"/>
              </w:rPr>
            </w:pPr>
            <w:proofErr w:type="gramStart"/>
            <w:r w:rsidRPr="002753DA">
              <w:rPr>
                <w:rFonts w:cs="Arial"/>
                <w:sz w:val="20"/>
                <w:szCs w:val="20"/>
              </w:rPr>
              <w:t>planowanych</w:t>
            </w:r>
            <w:proofErr w:type="gramEnd"/>
            <w:r w:rsidRPr="002753DA">
              <w:rPr>
                <w:rFonts w:cs="Arial"/>
                <w:sz w:val="20"/>
                <w:szCs w:val="20"/>
              </w:rPr>
              <w:t xml:space="preserve"> do wykonania,</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429"/>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DA7071">
            <w:pPr>
              <w:pStyle w:val="Tabela1"/>
              <w:numPr>
                <w:ilvl w:val="0"/>
                <w:numId w:val="37"/>
              </w:numPr>
              <w:spacing w:before="0" w:after="0" w:line="276" w:lineRule="auto"/>
              <w:ind w:right="50"/>
              <w:rPr>
                <w:rFonts w:cs="Arial"/>
                <w:sz w:val="20"/>
                <w:szCs w:val="20"/>
              </w:rPr>
            </w:pPr>
            <w:proofErr w:type="gramStart"/>
            <w:r w:rsidRPr="002753DA">
              <w:rPr>
                <w:rFonts w:cs="Arial"/>
                <w:sz w:val="20"/>
                <w:szCs w:val="20"/>
              </w:rPr>
              <w:t>wykonywanych</w:t>
            </w:r>
            <w:proofErr w:type="gramEnd"/>
            <w:r w:rsidRPr="002753DA">
              <w:rPr>
                <w:rFonts w:cs="Arial"/>
                <w:sz w:val="20"/>
                <w:szCs w:val="20"/>
              </w:rPr>
              <w:t xml:space="preserve"> w danej jednostce,</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411"/>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DA7071">
            <w:pPr>
              <w:pStyle w:val="Tabela1"/>
              <w:numPr>
                <w:ilvl w:val="0"/>
                <w:numId w:val="37"/>
              </w:numPr>
              <w:spacing w:before="0" w:after="0" w:line="276" w:lineRule="auto"/>
              <w:ind w:right="50"/>
              <w:rPr>
                <w:rFonts w:cs="Arial"/>
                <w:sz w:val="20"/>
                <w:szCs w:val="20"/>
              </w:rPr>
            </w:pPr>
            <w:proofErr w:type="gramStart"/>
            <w:r w:rsidRPr="002753DA">
              <w:rPr>
                <w:rFonts w:cs="Arial"/>
                <w:sz w:val="20"/>
                <w:szCs w:val="20"/>
              </w:rPr>
              <w:t>anulowanych</w:t>
            </w:r>
            <w:proofErr w:type="gramEnd"/>
            <w:r w:rsidRPr="002753DA">
              <w:rPr>
                <w:rFonts w:cs="Arial"/>
                <w:sz w:val="20"/>
                <w:szCs w:val="20"/>
              </w:rPr>
              <w:t>.</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62"/>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Podgląd historii wykonanej procedury.</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561"/>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Wydruk karty zabiegów pacjenta.</w:t>
            </w: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1504"/>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 xml:space="preserve">Wydruk stanu realizacji limitów(obejmujący również rozplanowane </w:t>
            </w:r>
            <w:proofErr w:type="gramStart"/>
            <w:r w:rsidRPr="002753DA">
              <w:rPr>
                <w:rFonts w:cs="Arial"/>
                <w:sz w:val="20"/>
                <w:szCs w:val="20"/>
              </w:rPr>
              <w:t>zabiegi)  tj</w:t>
            </w:r>
            <w:proofErr w:type="gramEnd"/>
            <w:r w:rsidRPr="002753DA">
              <w:rPr>
                <w:rFonts w:cs="Arial"/>
                <w:sz w:val="20"/>
                <w:szCs w:val="20"/>
              </w:rPr>
              <w:t>. raportu prognozowanych punktów wg planowanych usług i fizjoterapeuty</w:t>
            </w:r>
          </w:p>
          <w:p w:rsidR="004E3994" w:rsidRPr="002753DA" w:rsidRDefault="004E3994" w:rsidP="00E1750D">
            <w:pPr>
              <w:pStyle w:val="Tabela1"/>
              <w:spacing w:before="0" w:after="0" w:line="276" w:lineRule="auto"/>
              <w:ind w:right="50"/>
              <w:rPr>
                <w:rFonts w:cs="Arial"/>
                <w:sz w:val="20"/>
                <w:szCs w:val="20"/>
              </w:rPr>
            </w:pP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t>........</w:t>
            </w:r>
          </w:p>
        </w:tc>
      </w:tr>
      <w:tr w:rsidR="004E3994" w:rsidRPr="002753DA">
        <w:trPr>
          <w:trHeight w:hRule="exact" w:val="1169"/>
        </w:trPr>
        <w:tc>
          <w:tcPr>
            <w:tcW w:w="0" w:type="auto"/>
            <w:vAlign w:val="center"/>
          </w:tcPr>
          <w:p w:rsidR="004E3994" w:rsidRPr="002753DA" w:rsidRDefault="004E3994" w:rsidP="00DA7071">
            <w:pPr>
              <w:pStyle w:val="Tabela1"/>
              <w:numPr>
                <w:ilvl w:val="0"/>
                <w:numId w:val="41"/>
              </w:numPr>
              <w:spacing w:before="0" w:after="0" w:line="276" w:lineRule="auto"/>
              <w:ind w:left="386" w:hanging="284"/>
              <w:jc w:val="center"/>
              <w:rPr>
                <w:rFonts w:cs="Arial"/>
                <w:sz w:val="20"/>
                <w:szCs w:val="20"/>
              </w:rPr>
            </w:pPr>
          </w:p>
        </w:tc>
        <w:tc>
          <w:tcPr>
            <w:tcW w:w="5370" w:type="dxa"/>
            <w:vAlign w:val="center"/>
          </w:tcPr>
          <w:p w:rsidR="004E3994" w:rsidRPr="002753DA" w:rsidRDefault="004E3994" w:rsidP="000A2C02">
            <w:pPr>
              <w:pStyle w:val="Tabela1"/>
              <w:spacing w:before="0" w:after="0" w:line="276" w:lineRule="auto"/>
              <w:ind w:right="50"/>
              <w:rPr>
                <w:rFonts w:cs="Arial"/>
                <w:sz w:val="20"/>
                <w:szCs w:val="20"/>
              </w:rPr>
            </w:pPr>
            <w:r w:rsidRPr="002753DA">
              <w:rPr>
                <w:rFonts w:cs="Arial"/>
                <w:sz w:val="20"/>
                <w:szCs w:val="20"/>
              </w:rPr>
              <w:t>Możliwość anulowania serii zabiegów w przypadku nieobecności pacjenta.</w:t>
            </w:r>
          </w:p>
          <w:p w:rsidR="004E3994" w:rsidRPr="002753DA" w:rsidRDefault="004E3994" w:rsidP="000A2C02">
            <w:pPr>
              <w:pStyle w:val="Tabela1"/>
              <w:spacing w:before="0" w:after="0" w:line="276" w:lineRule="auto"/>
              <w:ind w:right="50"/>
              <w:rPr>
                <w:rFonts w:cs="Arial"/>
                <w:b/>
                <w:bCs/>
                <w:sz w:val="20"/>
                <w:szCs w:val="20"/>
              </w:rPr>
            </w:pPr>
          </w:p>
        </w:tc>
        <w:tc>
          <w:tcPr>
            <w:tcW w:w="1559" w:type="dxa"/>
            <w:vAlign w:val="center"/>
          </w:tcPr>
          <w:p w:rsidR="004E3994" w:rsidRPr="002753DA" w:rsidRDefault="004E3994" w:rsidP="000A2C02">
            <w:pPr>
              <w:shd w:val="clear" w:color="auto" w:fill="FFFFFF"/>
              <w:spacing w:after="0"/>
              <w:jc w:val="center"/>
            </w:pPr>
            <w:r w:rsidRPr="002753DA">
              <w:t>TAK</w:t>
            </w:r>
          </w:p>
        </w:tc>
        <w:tc>
          <w:tcPr>
            <w:tcW w:w="1552" w:type="dxa"/>
            <w:vAlign w:val="center"/>
          </w:tcPr>
          <w:p w:rsidR="004E3994" w:rsidRPr="002753DA" w:rsidRDefault="004E3994" w:rsidP="000A2C02">
            <w:pPr>
              <w:shd w:val="clear" w:color="auto" w:fill="FFFFFF"/>
              <w:spacing w:after="0"/>
              <w:jc w:val="center"/>
            </w:pPr>
            <w:r w:rsidRPr="002753DA">
              <w:t>TAK</w:t>
            </w:r>
          </w:p>
        </w:tc>
      </w:tr>
    </w:tbl>
    <w:p w:rsidR="004E3994" w:rsidRPr="002753DA" w:rsidRDefault="004E3994" w:rsidP="006C354D">
      <w:pPr>
        <w:ind w:firstLine="0"/>
      </w:pPr>
    </w:p>
    <w:p w:rsidR="004E3994" w:rsidRPr="002753DA" w:rsidRDefault="004E3994" w:rsidP="00DA7071">
      <w:pPr>
        <w:pStyle w:val="Nagwek2"/>
        <w:numPr>
          <w:ilvl w:val="0"/>
          <w:numId w:val="4"/>
        </w:numPr>
      </w:pPr>
      <w:bookmarkStart w:id="42" w:name="_Toc531254850"/>
      <w:r w:rsidRPr="002753DA">
        <w:t>Wymagania dla modułu Administrator</w:t>
      </w:r>
      <w:bookmarkEnd w:id="42"/>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2"/>
        <w:gridCol w:w="5672"/>
        <w:gridCol w:w="1521"/>
        <w:gridCol w:w="1521"/>
      </w:tblGrid>
      <w:tr w:rsidR="004E3994" w:rsidRPr="002753DA">
        <w:trPr>
          <w:trHeight w:val="2293"/>
        </w:trPr>
        <w:tc>
          <w:tcPr>
            <w:tcW w:w="308" w:type="pct"/>
            <w:shd w:val="clear" w:color="auto" w:fill="E7E6E6"/>
            <w:vAlign w:val="center"/>
          </w:tcPr>
          <w:p w:rsidR="004E3994" w:rsidRPr="002753DA" w:rsidRDefault="004E3994" w:rsidP="00B168DC">
            <w:pPr>
              <w:spacing w:after="0"/>
              <w:ind w:left="284" w:hanging="284"/>
              <w:jc w:val="center"/>
              <w:rPr>
                <w:b/>
                <w:bCs/>
              </w:rPr>
            </w:pPr>
            <w:r w:rsidRPr="002753DA">
              <w:rPr>
                <w:b/>
                <w:bCs/>
              </w:rPr>
              <w:t>Lp.</w:t>
            </w:r>
          </w:p>
        </w:tc>
        <w:tc>
          <w:tcPr>
            <w:tcW w:w="3054" w:type="pct"/>
            <w:shd w:val="clear" w:color="auto" w:fill="E7E6E6"/>
            <w:vAlign w:val="center"/>
          </w:tcPr>
          <w:p w:rsidR="004E3994" w:rsidRPr="002753DA" w:rsidRDefault="004E3994" w:rsidP="00B168DC">
            <w:pPr>
              <w:spacing w:after="0"/>
              <w:ind w:firstLine="0"/>
              <w:jc w:val="center"/>
              <w:rPr>
                <w:b/>
                <w:bCs/>
              </w:rPr>
            </w:pPr>
            <w:r w:rsidRPr="002753DA">
              <w:rPr>
                <w:b/>
                <w:bCs/>
              </w:rPr>
              <w:t>Wymaganie</w:t>
            </w:r>
          </w:p>
        </w:tc>
        <w:tc>
          <w:tcPr>
            <w:tcW w:w="819" w:type="pct"/>
            <w:shd w:val="clear" w:color="auto" w:fill="E7E6E6"/>
            <w:textDirection w:val="btLr"/>
            <w:vAlign w:val="center"/>
          </w:tcPr>
          <w:p w:rsidR="004E3994" w:rsidRPr="002753DA" w:rsidRDefault="004E3994" w:rsidP="003D5485">
            <w:pPr>
              <w:spacing w:after="0"/>
              <w:ind w:firstLine="0"/>
              <w:jc w:val="center"/>
              <w:rPr>
                <w:b/>
                <w:bCs/>
              </w:rPr>
            </w:pPr>
            <w:r w:rsidRPr="002753DA">
              <w:rPr>
                <w:b/>
                <w:bCs/>
                <w:sz w:val="16"/>
                <w:szCs w:val="16"/>
                <w:lang w:eastAsia="en-US"/>
              </w:rPr>
              <w:t>Wymaganie obligatoryjne (TAK / NIE)</w:t>
            </w:r>
          </w:p>
        </w:tc>
        <w:tc>
          <w:tcPr>
            <w:tcW w:w="819" w:type="pct"/>
            <w:shd w:val="clear" w:color="auto" w:fill="E7E6E6"/>
            <w:textDirection w:val="btLr"/>
            <w:vAlign w:val="center"/>
          </w:tcPr>
          <w:p w:rsidR="004E3994" w:rsidRPr="002753DA" w:rsidRDefault="004E3994" w:rsidP="003D5485">
            <w:pPr>
              <w:spacing w:after="0"/>
              <w:ind w:firstLine="0"/>
              <w:jc w:val="center"/>
              <w:rPr>
                <w:b/>
                <w:bCs/>
              </w:rPr>
            </w:pPr>
            <w:r>
              <w:rPr>
                <w:b/>
                <w:bCs/>
                <w:sz w:val="16"/>
                <w:szCs w:val="16"/>
                <w:lang w:eastAsia="en-US"/>
              </w:rPr>
              <w:t>Odpowiedź Wykonawcy TAK/</w:t>
            </w:r>
            <w:proofErr w:type="gramStart"/>
            <w:r>
              <w:rPr>
                <w:b/>
                <w:bCs/>
                <w:sz w:val="16"/>
                <w:szCs w:val="16"/>
                <w:lang w:eastAsia="en-US"/>
              </w:rPr>
              <w:t>NIE  na</w:t>
            </w:r>
            <w:proofErr w:type="gramEnd"/>
            <w:r>
              <w:rPr>
                <w:b/>
                <w:bCs/>
                <w:sz w:val="16"/>
                <w:szCs w:val="16"/>
                <w:lang w:eastAsia="en-US"/>
              </w:rPr>
              <w:t xml:space="preserve"> wymaganie dostępności funkcjonalności na etapie składania oferty </w:t>
            </w:r>
          </w:p>
        </w:tc>
      </w:tr>
      <w:tr w:rsidR="004E3994" w:rsidRPr="002753DA">
        <w:trPr>
          <w:trHeight w:val="285"/>
        </w:trPr>
        <w:tc>
          <w:tcPr>
            <w:tcW w:w="3362" w:type="pct"/>
            <w:gridSpan w:val="2"/>
            <w:vAlign w:val="center"/>
          </w:tcPr>
          <w:p w:rsidR="004E3994" w:rsidRPr="002753DA" w:rsidRDefault="004E3994" w:rsidP="00CF6518">
            <w:pPr>
              <w:spacing w:after="0"/>
              <w:ind w:firstLine="0"/>
              <w:jc w:val="left"/>
              <w:rPr>
                <w:b/>
                <w:bCs/>
              </w:rPr>
            </w:pPr>
            <w:r w:rsidRPr="002753DA">
              <w:rPr>
                <w:b/>
                <w:bCs/>
              </w:rPr>
              <w:t>Konfiguracja systemu:</w:t>
            </w:r>
          </w:p>
        </w:tc>
        <w:tc>
          <w:tcPr>
            <w:tcW w:w="819" w:type="pct"/>
            <w:tcBorders>
              <w:tl2br w:val="single" w:sz="4" w:space="0" w:color="auto"/>
              <w:tr2bl w:val="single" w:sz="4" w:space="0" w:color="auto"/>
            </w:tcBorders>
            <w:vAlign w:val="center"/>
          </w:tcPr>
          <w:p w:rsidR="004E3994" w:rsidRPr="002753DA" w:rsidRDefault="004E3994" w:rsidP="003D5485">
            <w:pPr>
              <w:spacing w:after="0"/>
              <w:ind w:firstLine="0"/>
              <w:jc w:val="center"/>
            </w:pP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r>
      <w:tr w:rsidR="004E3994" w:rsidRPr="002753DA">
        <w:trPr>
          <w:trHeight w:val="57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CF6518">
            <w:pPr>
              <w:spacing w:after="0"/>
              <w:ind w:firstLine="0"/>
              <w:jc w:val="left"/>
            </w:pPr>
            <w:r w:rsidRPr="002753DA">
              <w:t>- zarządzanie słownikiem jednostek struktury organizacyjnej Zamawiającego na poziomie całego systemu</w:t>
            </w:r>
          </w:p>
        </w:tc>
        <w:tc>
          <w:tcPr>
            <w:tcW w:w="819" w:type="pct"/>
            <w:vAlign w:val="center"/>
          </w:tcPr>
          <w:p w:rsidR="004E3994" w:rsidRPr="002753DA" w:rsidRDefault="004E3994" w:rsidP="003D5485">
            <w:pPr>
              <w:spacing w:after="0"/>
              <w:ind w:firstLine="0"/>
              <w:jc w:val="center"/>
            </w:pPr>
            <w:r w:rsidRPr="002753DA">
              <w:t>TAK</w:t>
            </w:r>
          </w:p>
        </w:tc>
        <w:tc>
          <w:tcPr>
            <w:tcW w:w="819" w:type="pct"/>
            <w:vAlign w:val="center"/>
          </w:tcPr>
          <w:p w:rsidR="004E3994" w:rsidRPr="002753DA" w:rsidRDefault="004E3994" w:rsidP="003D5485">
            <w:pPr>
              <w:spacing w:after="0"/>
              <w:ind w:firstLine="0"/>
              <w:jc w:val="center"/>
            </w:pPr>
            <w:r w:rsidRPr="002753DA">
              <w:t>TAK</w:t>
            </w:r>
          </w:p>
        </w:tc>
      </w:tr>
      <w:tr w:rsidR="004E3994" w:rsidRPr="002753DA">
        <w:trPr>
          <w:trHeight w:val="85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tworzenie i modyfikacja listy jednostek organizacyjnych (recepcje, gabinety, pracownie, oddziały, izby przyjęć, bloki operacyjne itp.),</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57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powiązanie struktury jednostek organizacyjnych ze strukturą kosztów. </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362" w:type="pct"/>
            <w:gridSpan w:val="2"/>
            <w:vAlign w:val="center"/>
          </w:tcPr>
          <w:p w:rsidR="004E3994" w:rsidRPr="002753DA" w:rsidRDefault="004E3994" w:rsidP="000A2C02">
            <w:pPr>
              <w:spacing w:after="0"/>
              <w:ind w:firstLine="0"/>
              <w:jc w:val="left"/>
              <w:rPr>
                <w:b/>
                <w:bCs/>
              </w:rPr>
            </w:pPr>
            <w:r w:rsidRPr="002753DA">
              <w:rPr>
                <w:b/>
                <w:bCs/>
              </w:rPr>
              <w:t>Zarządzanie słownikami standardowymi (ogólnopolskimi):</w:t>
            </w: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r>
      <w:tr w:rsidR="004E3994" w:rsidRPr="002753DA">
        <w:trPr>
          <w:trHeight w:val="57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Międzynarodowa Klasyfikacja Procedur Medycznych ICD9 CM – druga polska edycja,</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Klasyfikacja chorób wg ICD – rewizja 10,</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Słownik Kodów Terytorialnych GUS,</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Słownik Zawodów.</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570"/>
        </w:trPr>
        <w:tc>
          <w:tcPr>
            <w:tcW w:w="3362" w:type="pct"/>
            <w:gridSpan w:val="2"/>
            <w:vAlign w:val="center"/>
          </w:tcPr>
          <w:p w:rsidR="004E3994" w:rsidRPr="002753DA" w:rsidRDefault="004E3994" w:rsidP="000A2C02">
            <w:pPr>
              <w:spacing w:after="0"/>
              <w:ind w:firstLine="0"/>
              <w:jc w:val="left"/>
              <w:rPr>
                <w:b/>
                <w:bCs/>
              </w:rPr>
            </w:pPr>
            <w:r w:rsidRPr="002753DA">
              <w:rPr>
                <w:b/>
                <w:bCs/>
              </w:rPr>
              <w:t xml:space="preserve">Tworzenie, przegląd, edycja słowników własnych Zamawiającego: </w:t>
            </w: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personelu,</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leków.</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362" w:type="pct"/>
            <w:gridSpan w:val="2"/>
            <w:vAlign w:val="center"/>
          </w:tcPr>
          <w:p w:rsidR="004E3994" w:rsidRPr="002753DA" w:rsidRDefault="004E3994" w:rsidP="000A2C02">
            <w:pPr>
              <w:spacing w:after="0"/>
              <w:ind w:firstLine="0"/>
              <w:jc w:val="left"/>
              <w:rPr>
                <w:b/>
                <w:bCs/>
              </w:rPr>
            </w:pPr>
            <w:r w:rsidRPr="002753DA">
              <w:rPr>
                <w:b/>
                <w:bCs/>
              </w:rPr>
              <w:t>Zarządzanie strukturą użytkowników i ich uprawnieniami:</w:t>
            </w: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definiowanie listy użytkowników systemu, </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określenie uprawnień użytkowników, </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57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CF6518">
            <w:pPr>
              <w:spacing w:after="0"/>
              <w:ind w:firstLine="0"/>
              <w:jc w:val="left"/>
            </w:pPr>
            <w:r w:rsidRPr="002753DA">
              <w:t xml:space="preserve"> - możliwość połączenia listy użytkowników ze słownikiem personelu,</w:t>
            </w:r>
          </w:p>
        </w:tc>
        <w:tc>
          <w:tcPr>
            <w:tcW w:w="819" w:type="pct"/>
            <w:vAlign w:val="center"/>
          </w:tcPr>
          <w:p w:rsidR="004E3994" w:rsidRPr="002753DA" w:rsidRDefault="004E3994" w:rsidP="003D5485">
            <w:pPr>
              <w:spacing w:after="0"/>
              <w:ind w:firstLine="0"/>
              <w:jc w:val="center"/>
            </w:pPr>
            <w:r w:rsidRPr="002753DA">
              <w:t>TAK</w:t>
            </w:r>
          </w:p>
        </w:tc>
        <w:tc>
          <w:tcPr>
            <w:tcW w:w="819" w:type="pct"/>
            <w:vAlign w:val="center"/>
          </w:tcPr>
          <w:p w:rsidR="004E3994" w:rsidRPr="002753DA" w:rsidRDefault="004E3994" w:rsidP="003D5485">
            <w:pPr>
              <w:spacing w:after="0"/>
              <w:ind w:firstLine="0"/>
              <w:jc w:val="center"/>
            </w:pPr>
            <w:r w:rsidRPr="002753DA">
              <w:t>TAK</w:t>
            </w:r>
          </w:p>
        </w:tc>
      </w:tr>
      <w:tr w:rsidR="004E3994" w:rsidRPr="002753DA">
        <w:trPr>
          <w:trHeight w:val="57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Definiowanie widoków słowników (zakresu danych wyświetlanych) dla jednostki organizacyjnej, dla użytkownika,</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57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Zarządzanie parametrami na poziomie systemu, jednostki organizacyjnej, stacji roboczej, użytkownika,</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362" w:type="pct"/>
            <w:gridSpan w:val="2"/>
            <w:vAlign w:val="center"/>
          </w:tcPr>
          <w:p w:rsidR="004E3994" w:rsidRPr="002753DA" w:rsidRDefault="004E3994" w:rsidP="000A2C02">
            <w:pPr>
              <w:spacing w:after="0"/>
              <w:ind w:firstLine="0"/>
              <w:jc w:val="left"/>
              <w:rPr>
                <w:b/>
                <w:bCs/>
              </w:rPr>
            </w:pPr>
            <w:r w:rsidRPr="002753DA">
              <w:rPr>
                <w:b/>
                <w:bCs/>
              </w:rPr>
              <w:t xml:space="preserve">Definiowanie struktury dokumentów: </w:t>
            </w: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ksiąg wykorzystywanych w przychodni, szpitalu, pracowniach,</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57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szablonów wydruków (pism),</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57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Definiowanie elementów leczenia i złożonych szablonów zleceń wykorzystywanych przez jednostki zlecające,</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570"/>
        </w:trPr>
        <w:tc>
          <w:tcPr>
            <w:tcW w:w="1" w:type="pct"/>
            <w:gridSpan w:val="2"/>
            <w:vAlign w:val="center"/>
          </w:tcPr>
          <w:p w:rsidR="004E3994" w:rsidRPr="002753DA" w:rsidRDefault="004E3994" w:rsidP="000A2C02">
            <w:pPr>
              <w:spacing w:after="0"/>
              <w:ind w:firstLine="0"/>
              <w:jc w:val="left"/>
              <w:rPr>
                <w:b/>
                <w:bCs/>
              </w:rPr>
            </w:pPr>
            <w:r w:rsidRPr="002753DA">
              <w:rPr>
                <w:b/>
                <w:bCs/>
              </w:rPr>
              <w:t>Zarządzanie międzymodułowym systemem komunikacyjnym umożliwiający pobranie lub wysłanie komunikatów do:</w:t>
            </w: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c>
          <w:tcPr>
            <w:tcW w:w="819" w:type="pct"/>
            <w:tcBorders>
              <w:tl2br w:val="single" w:sz="4" w:space="0" w:color="auto"/>
              <w:tr2bl w:val="single" w:sz="4" w:space="0" w:color="auto"/>
            </w:tcBorders>
            <w:vAlign w:val="center"/>
          </w:tcPr>
          <w:p w:rsidR="004E3994" w:rsidRPr="002753DA" w:rsidRDefault="004E3994" w:rsidP="000A2C02">
            <w:pPr>
              <w:spacing w:after="0"/>
              <w:ind w:firstLine="0"/>
              <w:jc w:val="center"/>
            </w:pP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innych użytkowników,</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1191"/>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innych stacji roboczych (na podstawie nazwy użytkownika lub stacji roboczej, adresu IP)</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362" w:type="pct"/>
            <w:gridSpan w:val="2"/>
            <w:vAlign w:val="center"/>
          </w:tcPr>
          <w:p w:rsidR="004E3994" w:rsidRPr="002753DA" w:rsidRDefault="004E3994" w:rsidP="00CF6518">
            <w:pPr>
              <w:spacing w:after="0"/>
              <w:ind w:firstLine="0"/>
              <w:jc w:val="left"/>
              <w:rPr>
                <w:b/>
                <w:bCs/>
              </w:rPr>
            </w:pPr>
            <w:r w:rsidRPr="002753DA">
              <w:rPr>
                <w:b/>
                <w:bCs/>
              </w:rPr>
              <w:t>Pozostałe funkcje administratorskie:</w:t>
            </w:r>
          </w:p>
        </w:tc>
        <w:tc>
          <w:tcPr>
            <w:tcW w:w="819" w:type="pct"/>
            <w:tcBorders>
              <w:tl2br w:val="single" w:sz="4" w:space="0" w:color="000000"/>
              <w:tr2bl w:val="single" w:sz="4" w:space="0" w:color="000000"/>
            </w:tcBorders>
            <w:vAlign w:val="center"/>
          </w:tcPr>
          <w:p w:rsidR="004E3994" w:rsidRPr="002753DA" w:rsidRDefault="004E3994" w:rsidP="003D5485">
            <w:pPr>
              <w:spacing w:after="0"/>
              <w:ind w:firstLine="0"/>
              <w:jc w:val="center"/>
            </w:pPr>
          </w:p>
        </w:tc>
        <w:tc>
          <w:tcPr>
            <w:tcW w:w="819" w:type="pct"/>
            <w:tcBorders>
              <w:tl2br w:val="single" w:sz="4" w:space="0" w:color="000000"/>
              <w:tr2bl w:val="single" w:sz="4" w:space="0" w:color="000000"/>
            </w:tcBorders>
            <w:vAlign w:val="center"/>
          </w:tcPr>
          <w:p w:rsidR="004E3994" w:rsidRPr="002753DA" w:rsidRDefault="004E3994" w:rsidP="003D5485">
            <w:pPr>
              <w:spacing w:after="0"/>
              <w:ind w:firstLine="0"/>
              <w:jc w:val="center"/>
            </w:pP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przegląd dziennika operacji (logi),</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285"/>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funkcje optymalizacji bazy danych (realizowanych na poziomie systemu baz danych)</w:t>
            </w:r>
          </w:p>
          <w:p w:rsidR="004E3994" w:rsidRPr="002753DA" w:rsidRDefault="004E3994" w:rsidP="000A2C02">
            <w:pPr>
              <w:spacing w:after="0"/>
              <w:ind w:firstLine="0"/>
              <w:jc w:val="left"/>
            </w:pP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57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 - możliwość wyszukiwania i łączenia podwójnie wprowadzonych danych pacjentów, lekarzy, instytucji.</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r w:rsidR="004E3994" w:rsidRPr="002753DA">
        <w:trPr>
          <w:trHeight w:val="1200"/>
        </w:trPr>
        <w:tc>
          <w:tcPr>
            <w:tcW w:w="308" w:type="pct"/>
            <w:vAlign w:val="center"/>
          </w:tcPr>
          <w:p w:rsidR="004E3994" w:rsidRPr="002753DA" w:rsidRDefault="004E3994" w:rsidP="00DA7071">
            <w:pPr>
              <w:numPr>
                <w:ilvl w:val="0"/>
                <w:numId w:val="42"/>
              </w:numPr>
              <w:spacing w:after="0"/>
              <w:ind w:left="284" w:hanging="284"/>
              <w:jc w:val="center"/>
            </w:pPr>
          </w:p>
        </w:tc>
        <w:tc>
          <w:tcPr>
            <w:tcW w:w="3054" w:type="pct"/>
            <w:vAlign w:val="center"/>
          </w:tcPr>
          <w:p w:rsidR="004E3994" w:rsidRPr="002753DA" w:rsidRDefault="004E3994" w:rsidP="000A2C02">
            <w:pPr>
              <w:spacing w:after="0"/>
              <w:ind w:firstLine="0"/>
              <w:jc w:val="left"/>
            </w:pPr>
            <w:r w:rsidRPr="002753DA">
              <w:t xml:space="preserve">System musi zachowywać dane pacjenta „scalonego” mechanizmem scalania pacjentów. </w:t>
            </w:r>
            <w:proofErr w:type="gramStart"/>
            <w:r w:rsidRPr="002753DA">
              <w:t>Pacjent którego</w:t>
            </w:r>
            <w:proofErr w:type="gramEnd"/>
            <w:r w:rsidRPr="002753DA">
              <w:t xml:space="preserve"> dane zostały scalone z danymi innego pacjenta nie może być usunięty z systemu. Dane pacjenta powinny być dostępne do wyszukiwania w szczególności wyszukiwania wg identyfikatora pacjenta.</w:t>
            </w:r>
          </w:p>
        </w:tc>
        <w:tc>
          <w:tcPr>
            <w:tcW w:w="819" w:type="pct"/>
            <w:vAlign w:val="center"/>
          </w:tcPr>
          <w:p w:rsidR="004E3994" w:rsidRPr="002753DA" w:rsidRDefault="004E3994" w:rsidP="000A2C02">
            <w:pPr>
              <w:spacing w:after="0"/>
              <w:ind w:firstLine="0"/>
              <w:jc w:val="center"/>
            </w:pPr>
            <w:r w:rsidRPr="002753DA">
              <w:t>TAK</w:t>
            </w:r>
          </w:p>
        </w:tc>
        <w:tc>
          <w:tcPr>
            <w:tcW w:w="819" w:type="pct"/>
            <w:vAlign w:val="center"/>
          </w:tcPr>
          <w:p w:rsidR="004E3994" w:rsidRPr="002753DA" w:rsidRDefault="004E3994" w:rsidP="000A2C02">
            <w:pPr>
              <w:spacing w:after="0"/>
              <w:ind w:firstLine="0"/>
              <w:jc w:val="center"/>
            </w:pPr>
            <w:r>
              <w:t>........</w:t>
            </w:r>
          </w:p>
        </w:tc>
      </w:tr>
    </w:tbl>
    <w:p w:rsidR="004E3994" w:rsidRPr="002753DA" w:rsidRDefault="004E3994" w:rsidP="006C354D">
      <w:pPr>
        <w:ind w:firstLine="0"/>
      </w:pPr>
    </w:p>
    <w:p w:rsidR="004E3994" w:rsidRPr="002753DA" w:rsidRDefault="004E3994">
      <w:pPr>
        <w:suppressAutoHyphens w:val="0"/>
        <w:spacing w:after="0" w:line="240" w:lineRule="auto"/>
        <w:ind w:firstLine="0"/>
        <w:jc w:val="left"/>
      </w:pPr>
      <w:r w:rsidRPr="002753DA">
        <w:br w:type="page"/>
      </w:r>
    </w:p>
    <w:p w:rsidR="004E3994" w:rsidRPr="002753DA" w:rsidRDefault="004E3994" w:rsidP="006C354D">
      <w:pPr>
        <w:ind w:firstLine="0"/>
      </w:pPr>
    </w:p>
    <w:p w:rsidR="004E3994" w:rsidRPr="002753DA" w:rsidRDefault="004E3994" w:rsidP="00DA7071">
      <w:pPr>
        <w:pStyle w:val="Nagwek2"/>
        <w:numPr>
          <w:ilvl w:val="0"/>
          <w:numId w:val="4"/>
        </w:numPr>
      </w:pPr>
      <w:bookmarkStart w:id="43" w:name="_Toc531254851"/>
      <w:r w:rsidRPr="002753DA">
        <w:t>Wymagania dla modułu Laboratorium (Analityka/Mikrobiologia)</w:t>
      </w:r>
      <w:bookmarkEnd w:id="43"/>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5349"/>
        <w:gridCol w:w="1658"/>
        <w:gridCol w:w="1495"/>
      </w:tblGrid>
      <w:tr w:rsidR="004E3994" w:rsidRPr="002753DA">
        <w:trPr>
          <w:trHeight w:val="2351"/>
        </w:trPr>
        <w:tc>
          <w:tcPr>
            <w:tcW w:w="422" w:type="pct"/>
            <w:shd w:val="clear" w:color="auto" w:fill="E7E6E6"/>
            <w:vAlign w:val="center"/>
          </w:tcPr>
          <w:p w:rsidR="004E3994" w:rsidRPr="002753DA" w:rsidRDefault="004E3994" w:rsidP="00B168DC">
            <w:pPr>
              <w:pStyle w:val="Tabela1a"/>
              <w:spacing w:before="0" w:after="0" w:line="276" w:lineRule="auto"/>
              <w:ind w:left="386" w:hanging="284"/>
              <w:jc w:val="center"/>
              <w:rPr>
                <w:rFonts w:cs="Arial"/>
                <w:b/>
                <w:bCs/>
                <w:sz w:val="20"/>
                <w:szCs w:val="20"/>
                <w:lang w:eastAsia="en-US"/>
              </w:rPr>
            </w:pPr>
            <w:r w:rsidRPr="002753DA">
              <w:rPr>
                <w:rFonts w:cs="Arial"/>
                <w:b/>
                <w:bCs/>
                <w:sz w:val="20"/>
                <w:szCs w:val="20"/>
                <w:lang w:eastAsia="en-US"/>
              </w:rPr>
              <w:t>Lp.</w:t>
            </w:r>
          </w:p>
        </w:tc>
        <w:tc>
          <w:tcPr>
            <w:tcW w:w="2880" w:type="pct"/>
            <w:shd w:val="clear" w:color="auto" w:fill="E7E6E6"/>
            <w:vAlign w:val="center"/>
          </w:tcPr>
          <w:p w:rsidR="004E3994" w:rsidRPr="002753DA" w:rsidRDefault="004E3994" w:rsidP="00B168DC">
            <w:pPr>
              <w:pStyle w:val="Tabela1"/>
              <w:spacing w:before="0" w:after="0" w:line="276" w:lineRule="auto"/>
              <w:ind w:right="50"/>
              <w:jc w:val="center"/>
              <w:rPr>
                <w:rFonts w:cs="Arial"/>
                <w:b/>
                <w:bCs/>
                <w:sz w:val="20"/>
                <w:szCs w:val="20"/>
                <w:lang w:eastAsia="en-US"/>
              </w:rPr>
            </w:pPr>
            <w:r w:rsidRPr="002753DA">
              <w:rPr>
                <w:rFonts w:cs="Arial"/>
                <w:b/>
                <w:bCs/>
                <w:sz w:val="20"/>
                <w:szCs w:val="20"/>
                <w:lang w:eastAsia="en-US"/>
              </w:rPr>
              <w:t>Wymaganie</w:t>
            </w:r>
          </w:p>
        </w:tc>
        <w:tc>
          <w:tcPr>
            <w:tcW w:w="893" w:type="pct"/>
            <w:shd w:val="clear" w:color="auto" w:fill="E7E6E6"/>
            <w:textDirection w:val="btLr"/>
            <w:vAlign w:val="center"/>
          </w:tcPr>
          <w:p w:rsidR="004E3994" w:rsidRPr="002753DA" w:rsidRDefault="004E3994" w:rsidP="00B168DC">
            <w:pPr>
              <w:pStyle w:val="Tabela1"/>
              <w:spacing w:before="0" w:after="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805" w:type="pct"/>
            <w:shd w:val="clear" w:color="auto" w:fill="E7E6E6"/>
            <w:textDirection w:val="btLr"/>
            <w:vAlign w:val="center"/>
          </w:tcPr>
          <w:p w:rsidR="004E3994" w:rsidRPr="002753DA" w:rsidRDefault="004E3994" w:rsidP="00B168DC">
            <w:pPr>
              <w:pStyle w:val="Tabela1"/>
              <w:spacing w:before="0" w:after="0" w:line="276" w:lineRule="auto"/>
              <w:jc w:val="center"/>
              <w:rPr>
                <w:rFonts w:cs="Arial"/>
                <w:b/>
                <w:bCs/>
                <w:sz w:val="20"/>
                <w:szCs w:val="20"/>
                <w:lang w:eastAsia="en-US"/>
              </w:rPr>
            </w:pPr>
            <w:r>
              <w:rPr>
                <w:rFonts w:cs="Arial"/>
                <w:b/>
                <w:bCs/>
                <w:sz w:val="16"/>
                <w:szCs w:val="16"/>
                <w:lang w:eastAsia="en-US"/>
              </w:rPr>
              <w:t xml:space="preserve"> 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overflowPunct w:val="0"/>
              <w:spacing w:after="0"/>
              <w:ind w:left="113" w:firstLine="0"/>
              <w:jc w:val="left"/>
              <w:rPr>
                <w:lang w:eastAsia="en-US"/>
              </w:rPr>
            </w:pPr>
            <w:r w:rsidRPr="002753DA">
              <w:rPr>
                <w:lang w:eastAsia="en-US"/>
              </w:rPr>
              <w:t xml:space="preserve">Laboratorium </w:t>
            </w:r>
            <w:proofErr w:type="gramStart"/>
            <w:r w:rsidRPr="002753DA">
              <w:rPr>
                <w:lang w:eastAsia="en-US"/>
              </w:rPr>
              <w:t>działa  w</w:t>
            </w:r>
            <w:proofErr w:type="gramEnd"/>
            <w:r w:rsidRPr="002753DA">
              <w:rPr>
                <w:lang w:eastAsia="en-US"/>
              </w:rPr>
              <w:t xml:space="preserve"> architekturze trójwarstwowej lub klient-serwer.</w:t>
            </w:r>
          </w:p>
        </w:tc>
        <w:tc>
          <w:tcPr>
            <w:tcW w:w="893" w:type="pct"/>
            <w:vAlign w:val="center"/>
          </w:tcPr>
          <w:p w:rsidR="004E3994" w:rsidRPr="002753DA" w:rsidRDefault="004E3994" w:rsidP="000A2C02">
            <w:pPr>
              <w:overflowPunct w:val="0"/>
              <w:spacing w:after="0"/>
              <w:jc w:val="center"/>
              <w:rPr>
                <w:lang w:eastAsia="en-US"/>
              </w:rPr>
            </w:pPr>
            <w:r w:rsidRPr="002753DA">
              <w:rPr>
                <w:lang w:eastAsia="en-US"/>
              </w:rPr>
              <w:t>TAK</w:t>
            </w:r>
          </w:p>
        </w:tc>
        <w:tc>
          <w:tcPr>
            <w:tcW w:w="805" w:type="pct"/>
            <w:vAlign w:val="center"/>
          </w:tcPr>
          <w:p w:rsidR="004E3994" w:rsidRPr="002753DA" w:rsidRDefault="004E3994" w:rsidP="000A2C02">
            <w:pPr>
              <w:overflowPunct w:val="0"/>
              <w:spacing w:after="0"/>
              <w:jc w:val="center"/>
              <w:rPr>
                <w:lang w:eastAsia="en-US"/>
              </w:rP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Zarządzanie zleceniami na badania laboratoryjne i bazą danych pacjentów:</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wyszukiwanie pacjentów w bazie wg różnych kryteriów,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rejestracja i modyfikacja danych pacjentów,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przeglądanie historii leczenia pacjentów szpitalnych z uwzględnieniem pobytów pobytu w jednostkach </w:t>
            </w:r>
            <w:proofErr w:type="gramStart"/>
            <w:r w:rsidRPr="002753DA">
              <w:t>szpitalnych,  stwierdzonych</w:t>
            </w:r>
            <w:proofErr w:type="gramEnd"/>
            <w:r w:rsidRPr="002753DA">
              <w:t xml:space="preserve"> </w:t>
            </w:r>
            <w:proofErr w:type="spellStart"/>
            <w:r w:rsidRPr="002753DA">
              <w:t>rozpoznań</w:t>
            </w:r>
            <w:proofErr w:type="spellEnd"/>
            <w:r w:rsidRPr="002753DA">
              <w:t xml:space="preserve"> chorobowych i zastosowanych antybiotyków.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Rejestracja zlecenia:</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manualne,</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z czytnika OMR.</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Kontrola kompletności danych zlecenia,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Nadzór nad stanem wykonania poszczególnych zleceń,</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przypisania do zlecenia załączników w postaci plików w formacie PDF</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Generacja listy materiałów do pobrania przez laboratorium,</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Obsługa zleceń badań wieloparametrowych np. morfologia i badań panelowych (standardowe zestawy badań).</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502"/>
        </w:trPr>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Rejestracja przyjęcia materiału do laboratorium,</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Identyfikacja zlecenia na podstawie kodu kreskowego przyjmowanego materiału,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Integracja z Punktem Pobrań w zakresie przyjmowania danych o pobraniu materiału (data, godzina, osoba pobierająca, uwagi),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CF6518">
            <w:pPr>
              <w:spacing w:after="0"/>
              <w:ind w:left="113" w:firstLine="0"/>
              <w:jc w:val="left"/>
            </w:pPr>
            <w:r w:rsidRPr="002753DA">
              <w:t xml:space="preserve">Rejestracja daty i godziny pobrania materiału oraz osoby pobierającej dla zleceń rejestrowanych w </w:t>
            </w:r>
            <w:r w:rsidRPr="002753DA">
              <w:lastRenderedPageBreak/>
              <w:t>laboratorium,</w:t>
            </w:r>
          </w:p>
        </w:tc>
        <w:tc>
          <w:tcPr>
            <w:tcW w:w="893" w:type="pct"/>
            <w:vAlign w:val="center"/>
          </w:tcPr>
          <w:p w:rsidR="004E3994" w:rsidRPr="002753DA" w:rsidRDefault="004E3994" w:rsidP="00CF6518">
            <w:pPr>
              <w:spacing w:after="0"/>
              <w:jc w:val="center"/>
            </w:pPr>
            <w:r w:rsidRPr="002753DA">
              <w:lastRenderedPageBreak/>
              <w:t>TAK</w:t>
            </w:r>
          </w:p>
        </w:tc>
        <w:tc>
          <w:tcPr>
            <w:tcW w:w="805" w:type="pct"/>
            <w:vAlign w:val="center"/>
          </w:tcPr>
          <w:p w:rsidR="004E3994" w:rsidRPr="002753DA" w:rsidRDefault="004E3994" w:rsidP="000A2C02">
            <w:pPr>
              <w:spacing w:after="0"/>
              <w:jc w:val="center"/>
            </w:pPr>
            <w:r w:rsidRPr="002753DA">
              <w:t>TAK</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Wspomaganie rozdziału materiału do poszczególnych pracowni – rozdział na statywy poszczególnych pracowni,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rejestracji przyjęcia materiału wg zleceń lub wg rodzaju przyjmowanego materiału,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dodrukowania etykiet kodów kreskowych dla powielanych materiałów,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Przekazanie do zleceniodawcy informacji o przyjęciu materiału do laboratorium,</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System reaguje i zlicza przypadki przekroczenia czasu transportu próbek, w których trzeba wykonać badania z określonymi maksymalnymi czasami transportu. </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nadawania ręcznie lub automatycznie niezależnej numeracji próbek (dla nadawania automatycznego wg zdefiniowanych sekwencji).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Sygnalizacja w widocznym miejscu pojawienie się badań </w:t>
            </w:r>
            <w:proofErr w:type="spellStart"/>
            <w:r w:rsidRPr="002753DA">
              <w:t>dozleconych</w:t>
            </w:r>
            <w:proofErr w:type="spellEnd"/>
            <w:r w:rsidRPr="002753DA">
              <w:t xml:space="preserve"> do materiału już wcześniej przyjętego w laboratorium,</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 xml:space="preserve">Ewidencja błędów </w:t>
            </w:r>
            <w:proofErr w:type="spellStart"/>
            <w:r w:rsidRPr="002753DA">
              <w:rPr>
                <w:b/>
                <w:bCs/>
              </w:rPr>
              <w:t>przedlaboratoryjnych</w:t>
            </w:r>
            <w:proofErr w:type="spellEnd"/>
            <w:r w:rsidRPr="002753DA">
              <w:rPr>
                <w:b/>
                <w:bCs/>
              </w:rPr>
              <w:t>:</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definicja nowych rodzajów błędów wraz z możliwością wskazania czy to jest błąd pobrania, czy wykonany w laboratorium,</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rejestracja błędów podczas przyjęcia materiału lub rejestracji zlecenia,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zarejestrowany błąd </w:t>
            </w:r>
            <w:proofErr w:type="spellStart"/>
            <w:r w:rsidRPr="002753DA">
              <w:t>przedlaboratoryjny</w:t>
            </w:r>
            <w:proofErr w:type="spellEnd"/>
            <w:r w:rsidRPr="002753DA">
              <w:t xml:space="preserve"> zawiera rodzaj błędu, podmiot popełniający, próbka lub </w:t>
            </w:r>
            <w:proofErr w:type="gramStart"/>
            <w:r w:rsidRPr="002753DA">
              <w:t>zlecenie którego</w:t>
            </w:r>
            <w:proofErr w:type="gramEnd"/>
            <w:r w:rsidRPr="002753DA">
              <w:t xml:space="preserve"> dotyczy, krótką uwagę oraz kto i kiedy zarejestrował błąd,</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statystyka błędów </w:t>
            </w:r>
            <w:proofErr w:type="spellStart"/>
            <w:r w:rsidRPr="002753DA">
              <w:t>przedlaboratoryjnych</w:t>
            </w:r>
            <w:proofErr w:type="spellEnd"/>
            <w:r w:rsidRPr="002753DA">
              <w:t>,</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możliwy jest wpis </w:t>
            </w:r>
            <w:proofErr w:type="gramStart"/>
            <w:r w:rsidRPr="002753DA">
              <w:t>informacji kogo</w:t>
            </w:r>
            <w:proofErr w:type="gramEnd"/>
            <w:r w:rsidRPr="002753DA">
              <w:t xml:space="preserve"> i kiedy powiadomiono o popełnionym błędzie</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Obsługa stanowiska pomiarowego:</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Obsługa stanowisk manualnych, stanowisk z analizatorami jednokierunkowymi, dwukierunkowymi, odpytującymi, stanowisk serologicznych i bakteriologicznych.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Identyfikacja i wyszukiwanie zlecenia i próbki na podstawie kodu kreskowego,</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oznaczenia pozycji próbki na statywach pracowni i wyszukiwanie próbek na statywach,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 statywach prezentowanych na ekranie system kolorami rozróżnia próbki, w których wykonano wszystkie badania, od pozostałych.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Kontrola kompletności wykonania badań w próbce </w:t>
            </w:r>
            <w:r w:rsidRPr="002753DA">
              <w:lastRenderedPageBreak/>
              <w:t>podczas odstawiania próbki do statywu,</w:t>
            </w:r>
          </w:p>
        </w:tc>
        <w:tc>
          <w:tcPr>
            <w:tcW w:w="893" w:type="pct"/>
            <w:vAlign w:val="center"/>
          </w:tcPr>
          <w:p w:rsidR="004E3994" w:rsidRPr="002753DA" w:rsidRDefault="004E3994" w:rsidP="000A2C02">
            <w:pPr>
              <w:spacing w:after="0"/>
              <w:jc w:val="center"/>
            </w:pPr>
            <w:r w:rsidRPr="002753DA">
              <w:lastRenderedPageBreak/>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Przegląd listy zleceń wg badań do realizacji na danym stanowisku,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Wyświetlanie </w:t>
            </w:r>
            <w:proofErr w:type="gramStart"/>
            <w:r w:rsidRPr="002753DA">
              <w:t>czasu jaki</w:t>
            </w:r>
            <w:proofErr w:type="gramEnd"/>
            <w:r w:rsidRPr="002753DA">
              <w:t xml:space="preserve"> oczekuje próbka na rozpoczęcie badania, sygnalizacja kolorem próbek oczekujących już zbyt długo (czas ustawiany parametrem na stanowisku),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Obsługa stanowisk zapasowych lub równoległych bez konieczności przenoszenia zleceń z jednych stanowisk na drugie, wybór stanowiska równoległego zależy tylko od tego gdzie zostanie wstawiona próbka,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Pobranie zleceń (odświeżanie informacji)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Utworzenie list roboczych, z możliwością wydruku list roboczych dla stanowisk manualnych,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Wysłanie listy roboczej do analizatorów dwukierunkowych,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Automatyczne odpowiadanie na zapytania analizatorów odpytujących,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wstrzymania przesłania do analizatora pewnych rodzajów badań i późniejsze ich uwolnienie (testy odroczone),</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Przyjęcie i akceptacja wyników z aparatu,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Automatyczna blokada przyjęcia z aparatu wyników z przekroczoną kontrolą delta-</w:t>
            </w:r>
            <w:proofErr w:type="spellStart"/>
            <w:r w:rsidRPr="002753DA">
              <w:t>check</w:t>
            </w:r>
            <w:proofErr w:type="spellEnd"/>
            <w:r w:rsidRPr="002753DA">
              <w:t xml:space="preserve"> lub wartością krytyczną, z późniejszą możliwością odblokowania,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Wpis ręczny lub korekta wyników z możliwością dopisania komentarzy,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Obsługa powtórek,</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Automatyczny dobór wartości referencyjnych dla badania w zależności od kryteriów, takich jak:</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t>
            </w:r>
            <w:proofErr w:type="gramStart"/>
            <w:r w:rsidRPr="002753DA">
              <w:t>wiek,</w:t>
            </w:r>
            <w:proofErr w:type="gramEnd"/>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płeć,</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zażywane leki,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postawiona diagnoza,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tydzień ciąży,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cykl menstruacyjny.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Kontrola delta </w:t>
            </w:r>
            <w:proofErr w:type="spellStart"/>
            <w:r w:rsidRPr="002753DA">
              <w:t>check</w:t>
            </w:r>
            <w:proofErr w:type="spellEnd"/>
            <w:r w:rsidRPr="002753DA">
              <w:t>,</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medycznej weryfikacji wyników (autoryzacja) bezpośrednio na stanowisku,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Badania bez wyniku muszą być autoryzowane albo anulowane, w przeciwnym wypadku zlecenie jest </w:t>
            </w:r>
            <w:proofErr w:type="gramStart"/>
            <w:r w:rsidRPr="002753DA">
              <w:t>uznane jako</w:t>
            </w:r>
            <w:proofErr w:type="gramEnd"/>
            <w:r w:rsidRPr="002753DA">
              <w:t xml:space="preserve"> niezakończone,</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rejestracji powiadomień o wartościach krytycznych wyniku pacjenta, system generuje na kilku poziomach szczegółowości statystykę powiadomień o wartościach krytycznych,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Możliwość ręcznej blokady wyniku, aby nie dopuścić do przypadkowego przyjęcia wyników z aparatu lub autoryzacji, system </w:t>
            </w:r>
            <w:proofErr w:type="gramStart"/>
            <w:r w:rsidRPr="002753DA">
              <w:t>rejestruje kto</w:t>
            </w:r>
            <w:proofErr w:type="gramEnd"/>
            <w:r w:rsidRPr="002753DA">
              <w:t xml:space="preserve"> i o której godzinie wynik zablokował,</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Z poziomu wyniku badania istnieje szybki dostęp do </w:t>
            </w:r>
            <w:proofErr w:type="gramStart"/>
            <w:r w:rsidRPr="002753DA">
              <w:t>kontroli jakości</w:t>
            </w:r>
            <w:proofErr w:type="gramEnd"/>
            <w:r w:rsidRPr="002753DA">
              <w:t xml:space="preserve"> metody badania poprzez kartę </w:t>
            </w:r>
            <w:proofErr w:type="spellStart"/>
            <w:r w:rsidRPr="002753DA">
              <w:t>Levey-Jenningsa</w:t>
            </w:r>
            <w:proofErr w:type="spellEnd"/>
            <w:r w:rsidRPr="002753DA">
              <w:t>,</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Wydruki wyników stanowiska,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Rejestr czynności obsługi aparatu,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Rejestr odczynników.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Zarządzanie wynikami: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Medyczna weryfikacja wyników,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700"/>
        </w:trPr>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32E30">
            <w:pPr>
              <w:spacing w:after="0"/>
              <w:ind w:left="113" w:firstLine="0"/>
              <w:jc w:val="left"/>
            </w:pPr>
            <w:r w:rsidRPr="002753DA">
              <w:t xml:space="preserve">Wydruk autoryzowanych i </w:t>
            </w:r>
            <w:proofErr w:type="gramStart"/>
            <w:r w:rsidRPr="002753DA">
              <w:t>nie wydrukowanych</w:t>
            </w:r>
            <w:proofErr w:type="gramEnd"/>
            <w:r w:rsidRPr="002753DA">
              <w:t xml:space="preserve"> wyników,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rsidRPr="002753DA">
              <w:t>TAK</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zablokowania publikacji wyniku,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Stan wykonania wyników z podziałem na grupy,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Przeglądanie i odpis wyników archiwalnych pacjenta,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Przenoszenie wyników do archiwum,</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Przenoszenie wyników do archiwum tylko z wybranych stanowisk,</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wykorzystania słownika tekstów standardowych do opisów wyników badań,</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zdefiniowania reguł wyliczających wynik badania z zestawu innych badań oraz zasad automatycznego opisu wyniku poprzez dołączanie zdefiniowanych wcześniej komentarzy,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organizacji wyników w odrębne kolejki wyników i kolejki weryfikacji w celu ułatwienia zarządzania potokiem danych i sterowaniem uprawnieniami,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Raporty statystyczne z możliwością prezentacji graficznej:</w:t>
            </w:r>
          </w:p>
        </w:tc>
        <w:tc>
          <w:tcPr>
            <w:tcW w:w="893" w:type="pct"/>
            <w:vAlign w:val="center"/>
          </w:tcPr>
          <w:p w:rsidR="004E3994" w:rsidRPr="002753DA" w:rsidRDefault="004E3994" w:rsidP="000A2C02">
            <w:pPr>
              <w:spacing w:after="0"/>
              <w:jc w:val="center"/>
            </w:pPr>
            <w:r w:rsidRPr="002753DA">
              <w:t>TAK</w:t>
            </w:r>
          </w:p>
        </w:tc>
        <w:tc>
          <w:tcPr>
            <w:tcW w:w="805" w:type="pct"/>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Statystyka obciążenia stanowisk i aparatów pomiarowych,</w:t>
            </w:r>
          </w:p>
        </w:tc>
        <w:tc>
          <w:tcPr>
            <w:tcW w:w="893" w:type="pct"/>
            <w:vAlign w:val="center"/>
          </w:tcPr>
          <w:p w:rsidR="004E3994" w:rsidRPr="002753DA" w:rsidRDefault="004E3994" w:rsidP="000A2C02">
            <w:pPr>
              <w:spacing w:after="0"/>
              <w:jc w:val="center"/>
            </w:pPr>
            <w:r w:rsidRPr="002753DA">
              <w:t>TAK</w:t>
            </w:r>
          </w:p>
        </w:tc>
        <w:tc>
          <w:tcPr>
            <w:tcW w:w="805" w:type="pct"/>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Sumaryczne zestawienia wszystkich wykonanych badań na aparatach,</w:t>
            </w:r>
          </w:p>
        </w:tc>
        <w:tc>
          <w:tcPr>
            <w:tcW w:w="893" w:type="pct"/>
            <w:vAlign w:val="center"/>
          </w:tcPr>
          <w:p w:rsidR="004E3994" w:rsidRPr="002753DA" w:rsidRDefault="004E3994" w:rsidP="000A2C02">
            <w:pPr>
              <w:spacing w:after="0"/>
              <w:jc w:val="center"/>
            </w:pPr>
            <w:r w:rsidRPr="002753DA">
              <w:t>TAK</w:t>
            </w:r>
          </w:p>
        </w:tc>
        <w:tc>
          <w:tcPr>
            <w:tcW w:w="805" w:type="pct"/>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Zestawienia wykonanych badań przez pracownie laboratoryjne, na kilku poziomach szczegółowości,</w:t>
            </w:r>
          </w:p>
        </w:tc>
        <w:tc>
          <w:tcPr>
            <w:tcW w:w="893" w:type="pct"/>
            <w:vAlign w:val="center"/>
          </w:tcPr>
          <w:p w:rsidR="004E3994" w:rsidRPr="002753DA" w:rsidRDefault="004E3994" w:rsidP="000A2C02">
            <w:pPr>
              <w:spacing w:after="0"/>
              <w:jc w:val="center"/>
            </w:pPr>
            <w:r w:rsidRPr="002753DA">
              <w:t>TAK</w:t>
            </w:r>
          </w:p>
        </w:tc>
        <w:tc>
          <w:tcPr>
            <w:tcW w:w="805" w:type="pct"/>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CF6518">
            <w:pPr>
              <w:spacing w:after="0"/>
              <w:ind w:left="113" w:firstLine="0"/>
              <w:jc w:val="left"/>
            </w:pPr>
            <w:r w:rsidRPr="002753DA">
              <w:t>Zestawienia wykonanych badań dla poszczególnych zleceniodawców, na kilku poziomach szczegółowości,</w:t>
            </w:r>
          </w:p>
        </w:tc>
        <w:tc>
          <w:tcPr>
            <w:tcW w:w="893" w:type="pct"/>
            <w:vAlign w:val="center"/>
          </w:tcPr>
          <w:p w:rsidR="004E3994" w:rsidRPr="002753DA" w:rsidRDefault="004E3994" w:rsidP="00CF6518">
            <w:pPr>
              <w:spacing w:after="0"/>
              <w:jc w:val="center"/>
            </w:pPr>
            <w:r w:rsidRPr="002753DA">
              <w:t>TAK</w:t>
            </w:r>
          </w:p>
        </w:tc>
        <w:tc>
          <w:tcPr>
            <w:tcW w:w="805" w:type="pct"/>
            <w:vAlign w:val="center"/>
          </w:tcPr>
          <w:p w:rsidR="004E3994" w:rsidRPr="002753DA" w:rsidRDefault="004E3994" w:rsidP="000A2C02">
            <w:pPr>
              <w:spacing w:after="0"/>
              <w:jc w:val="center"/>
            </w:pPr>
            <w:r w:rsidRPr="002753DA">
              <w:t>TAK</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Statystyczna analiza wyników jednego badania, ze szczególnym uwzględnieniem średniej dziennej wyników i odchylenia standardowego, możliwość ograniczanie zakresu wartości wyników do analizy,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Zestawienie badań: wg lekarzy zlecających, wg </w:t>
            </w:r>
            <w:r w:rsidRPr="002753DA">
              <w:lastRenderedPageBreak/>
              <w:t>pacjentów,</w:t>
            </w:r>
          </w:p>
        </w:tc>
        <w:tc>
          <w:tcPr>
            <w:tcW w:w="893" w:type="pct"/>
            <w:vAlign w:val="center"/>
          </w:tcPr>
          <w:p w:rsidR="004E3994" w:rsidRPr="002753DA" w:rsidRDefault="004E3994" w:rsidP="000A2C02">
            <w:pPr>
              <w:spacing w:after="0"/>
              <w:jc w:val="center"/>
            </w:pPr>
            <w:r w:rsidRPr="002753DA">
              <w:lastRenderedPageBreak/>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Statystyka wykonania badań na ośrodki powstawania kosztów (OPK),</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Raport z dyżuru,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Statystyka wartości krytycznych wyników,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Statystyka wykrytych zakażeń</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Statystyka oszacowująca zużycie etykiet z kodem paskowym i probówek</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Statystyka czasów przygotowania i wykonania badań; czas transportu i czas </w:t>
            </w:r>
            <w:proofErr w:type="spellStart"/>
            <w:r w:rsidRPr="002753DA">
              <w:t>przedanalityczny</w:t>
            </w:r>
            <w:proofErr w:type="spellEnd"/>
            <w:r w:rsidRPr="002753DA">
              <w:t>,</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Prowadzenie Księgi Laboratoryjnej i Ksiąg Pracowni,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Integracja z innymi modułami systemu medycznego:</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Współpraca z pozostałymi podsystemami medycznymi w zakresie wzajemnego udostępniania danych zlecenia i danych o jego wykonaniu,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współpracy z modułem Punkt Pobrań w szpitalu lub w przychodni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Eksport danych statystycznych oraz ilościowych o wykonanych świadczeniach do pliku tekstowego z możliwością wczytania do modułów Rachunku Kosztów Leczenia.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CF6518">
            <w:pPr>
              <w:spacing w:after="0"/>
              <w:ind w:left="113" w:firstLine="0"/>
              <w:jc w:val="left"/>
              <w:rPr>
                <w:b/>
                <w:bCs/>
              </w:rPr>
            </w:pPr>
            <w:r w:rsidRPr="002753DA">
              <w:rPr>
                <w:b/>
                <w:bCs/>
              </w:rPr>
              <w:t>W zakresie specyfiki stanowisk Pracowni mikrobiologii:</w:t>
            </w:r>
          </w:p>
        </w:tc>
        <w:tc>
          <w:tcPr>
            <w:tcW w:w="893" w:type="pct"/>
            <w:tcBorders>
              <w:tl2br w:val="single" w:sz="4" w:space="0" w:color="000000"/>
              <w:tr2bl w:val="single" w:sz="4" w:space="0" w:color="000000"/>
            </w:tcBorders>
            <w:vAlign w:val="center"/>
          </w:tcPr>
          <w:p w:rsidR="004E3994" w:rsidRPr="002753DA" w:rsidRDefault="004E3994" w:rsidP="00CF6518">
            <w:pPr>
              <w:spacing w:after="0"/>
              <w:jc w:val="center"/>
            </w:pPr>
          </w:p>
        </w:tc>
        <w:tc>
          <w:tcPr>
            <w:tcW w:w="805" w:type="pct"/>
            <w:tcBorders>
              <w:tl2br w:val="single" w:sz="4" w:space="0" w:color="000000"/>
              <w:tr2bl w:val="single" w:sz="4" w:space="0" w:color="000000"/>
            </w:tcBorders>
          </w:tcPr>
          <w:p w:rsidR="004E3994" w:rsidRPr="002753DA" w:rsidRDefault="004E3994" w:rsidP="00CF6518">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CF6518">
            <w:pPr>
              <w:spacing w:after="0"/>
              <w:ind w:left="113" w:firstLine="0"/>
              <w:jc w:val="left"/>
            </w:pPr>
            <w:r w:rsidRPr="002753DA">
              <w:t xml:space="preserve"> - podział systematyczny według </w:t>
            </w:r>
            <w:proofErr w:type="spellStart"/>
            <w:r w:rsidRPr="002753DA">
              <w:t>Bergey’a</w:t>
            </w:r>
            <w:proofErr w:type="spellEnd"/>
            <w:r w:rsidRPr="002753DA">
              <w:t xml:space="preserve"> dla wyhodowanych drobnoustrojów,</w:t>
            </w:r>
          </w:p>
        </w:tc>
        <w:tc>
          <w:tcPr>
            <w:tcW w:w="893" w:type="pct"/>
            <w:vAlign w:val="center"/>
          </w:tcPr>
          <w:p w:rsidR="004E3994" w:rsidRPr="002753DA" w:rsidRDefault="004E3994" w:rsidP="00CF6518">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tworzenie standardowych zestawów antybiogramów z możliwością uzupełniania na etapie realizacji badania,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wprowadzanie </w:t>
            </w:r>
            <w:proofErr w:type="spellStart"/>
            <w:r w:rsidRPr="002753DA">
              <w:t>bionumerów</w:t>
            </w:r>
            <w:proofErr w:type="spellEnd"/>
            <w:r w:rsidRPr="002753DA">
              <w:t xml:space="preserve"> z pasków testów identyfikacyjnych wg słownika testów,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możliwość podłączenia medycznych aparatów mikrobiologicznych,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wprowadzanie danych wg słowników mechanizmów oporności,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oznaczanie drobnoustrojów alarmowych,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ewidencja poszczególnych etapów realizacji badania mikrobiologicznego,</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ewidencja podłoży hodowlanych i butelek z krwią na posiew,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możliwość prowadzenie statystyk mikrobiologicznych: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analiza epidemiologiczna: częstotliwość występowania drobnoustrojów wg klasyfikacji </w:t>
            </w:r>
            <w:proofErr w:type="spellStart"/>
            <w:r w:rsidRPr="002753DA">
              <w:t>Bergey’a</w:t>
            </w:r>
            <w:proofErr w:type="spellEnd"/>
            <w:r w:rsidRPr="002753DA">
              <w:t xml:space="preserve"> i wg zleceniodawców,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lekooporność drobnoustrojów wg antybiotyków, wg drobnoustrojów dla wybranych zleceniodawców, badań, antybiogramów, itp.,</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analiza mechanizmów oporności wg zleceniodawców i </w:t>
            </w:r>
            <w:r w:rsidRPr="002753DA">
              <w:lastRenderedPageBreak/>
              <w:t>drobnoustrojów,</w:t>
            </w:r>
          </w:p>
        </w:tc>
        <w:tc>
          <w:tcPr>
            <w:tcW w:w="893" w:type="pct"/>
            <w:vAlign w:val="center"/>
          </w:tcPr>
          <w:p w:rsidR="004E3994" w:rsidRPr="002753DA" w:rsidRDefault="004E3994" w:rsidP="000A2C02">
            <w:pPr>
              <w:spacing w:after="0"/>
              <w:jc w:val="center"/>
            </w:pPr>
            <w:r w:rsidRPr="002753DA">
              <w:lastRenderedPageBreak/>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statystyki zużycia podłoży hodowlanych i testów identyfikacyjnych,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proofErr w:type="gramStart"/>
            <w:r w:rsidRPr="002753DA">
              <w:t>możliwość</w:t>
            </w:r>
            <w:proofErr w:type="gramEnd"/>
            <w:r w:rsidRPr="002753DA">
              <w:t xml:space="preserve"> interpretacji wrażliwości na antybiotyki na podstawie danych opublikowanych przez EUCAST,</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Możliwość prowadzenia </w:t>
            </w:r>
            <w:proofErr w:type="gramStart"/>
            <w:r w:rsidRPr="002753DA">
              <w:t>kontroli jakości</w:t>
            </w:r>
            <w:proofErr w:type="gramEnd"/>
            <w:r w:rsidRPr="002753DA">
              <w:t>,</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 xml:space="preserve">Konfiguracja parametrów </w:t>
            </w:r>
            <w:proofErr w:type="gramStart"/>
            <w:r w:rsidRPr="002753DA">
              <w:rPr>
                <w:b/>
                <w:bCs/>
              </w:rPr>
              <w:t>kontroli jakości</w:t>
            </w:r>
            <w:proofErr w:type="gramEnd"/>
            <w:r w:rsidRPr="002753DA">
              <w:rPr>
                <w:b/>
                <w:bCs/>
              </w:rPr>
              <w:t>:</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definicja materiałów </w:t>
            </w:r>
            <w:proofErr w:type="gramStart"/>
            <w:r w:rsidRPr="002753DA">
              <w:t>kontrolnych,</w:t>
            </w:r>
            <w:proofErr w:type="gramEnd"/>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definicja metod pomiarowych z możliwością zebrania ich w panele,</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definicja aparatów, na których odbywają się pomiary,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definicja komentarzy i metod naprawczych do uzyskanych wyników kontroli,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definicja wartości statystycznych dla kontrolowanych metod pomiarowych,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włączanie reguł kontrolnych </w:t>
            </w:r>
            <w:proofErr w:type="spellStart"/>
            <w:r w:rsidRPr="002753DA">
              <w:t>Westgarda</w:t>
            </w:r>
            <w:proofErr w:type="spellEnd"/>
            <w:r w:rsidRPr="002753DA">
              <w:t xml:space="preserve"> (1_2s, 1_2.5s, 1_3s, 1_3.5s, 2_2s, 2z3_2s, R_4s, 3_1s, 4_1s, 10x(9x</w:t>
            </w:r>
            <w:proofErr w:type="gramStart"/>
            <w:r w:rsidRPr="002753DA">
              <w:t>,8x</w:t>
            </w:r>
            <w:proofErr w:type="gramEnd"/>
            <w:r w:rsidRPr="002753DA">
              <w:t xml:space="preserve">), 7T : </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w:t>
            </w:r>
            <w:proofErr w:type="gramStart"/>
            <w:r w:rsidRPr="002753DA">
              <w:t>- jako</w:t>
            </w:r>
            <w:proofErr w:type="gramEnd"/>
            <w:r w:rsidRPr="002753DA">
              <w:t xml:space="preserve"> ostrzeżenia,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sygnalizacja znajdowania się metody pomiarowej poza kontrolą.</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analiza i dobór reguł kontroli na podstawie bieżących danych kontroli i wybranych kart OPS,</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wydruk kart OPS.</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Przygotowanie metody kontroli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Rejestracja pomiarów wstępnych w celu określenia ram statystycznych metody pomiarowej:</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pomiary w materiale trwałym (Lot),</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pomiary w materiale nietrwałym (materiale biologicznym – dublety),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Wyliczanie wartości średniej (X) i odchylenia standardowego (SD) zarówno dla pomiarów wstępnych, jak i wartości skumulowanych w trakcie trwania kontroli.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Rejestracja wyników pomiarów kontrolnych:</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wyniki pomiarów w materiale trwałym,</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wyniki pomiarów w materiale nietrwałym,</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wczytywanie wyników pomiarów kontrolnych bezpośrednio z obszaru aparatu.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Zebranie wyników kontroli w postaci kart kontrolnych i analiza wyników:</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karta </w:t>
            </w:r>
            <w:proofErr w:type="spellStart"/>
            <w:r w:rsidRPr="002753DA">
              <w:t>Levey-Jenningsa</w:t>
            </w:r>
            <w:proofErr w:type="spellEnd"/>
            <w:r w:rsidRPr="002753DA">
              <w:t xml:space="preserve"> z analizą reguł </w:t>
            </w:r>
            <w:proofErr w:type="spellStart"/>
            <w:r w:rsidRPr="002753DA">
              <w:t>Westgarda</w:t>
            </w:r>
            <w:proofErr w:type="spellEnd"/>
            <w:r w:rsidRPr="002753DA">
              <w:t>,</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karta kontroli odtwarzalności,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karta kontroli powtarzalności,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karta kontroli dokładności,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wydruki kart kontrolnych.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wyniki jakościowe</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proofErr w:type="gramStart"/>
            <w:r w:rsidRPr="002753DA">
              <w:t>Ocena jakości</w:t>
            </w:r>
            <w:proofErr w:type="gramEnd"/>
            <w:r w:rsidRPr="002753DA">
              <w:t xml:space="preserve"> metody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Eksport wyników </w:t>
            </w:r>
            <w:proofErr w:type="gramStart"/>
            <w:r w:rsidRPr="002753DA">
              <w:t>kontroli jakości</w:t>
            </w:r>
            <w:proofErr w:type="gramEnd"/>
            <w:r w:rsidRPr="002753DA">
              <w:t xml:space="preserve"> do systemów TIQCON, BIORAD, STANDLAB,</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1" w:type="pct"/>
            <w:gridSpan w:val="2"/>
            <w:vAlign w:val="center"/>
          </w:tcPr>
          <w:p w:rsidR="004E3994" w:rsidRPr="002753DA" w:rsidRDefault="004E3994" w:rsidP="000A2C02">
            <w:pPr>
              <w:spacing w:after="0"/>
              <w:ind w:left="113" w:firstLine="0"/>
              <w:jc w:val="left"/>
              <w:rPr>
                <w:b/>
                <w:bCs/>
              </w:rPr>
            </w:pPr>
            <w:r w:rsidRPr="002753DA">
              <w:rPr>
                <w:b/>
                <w:bCs/>
              </w:rPr>
              <w:t xml:space="preserve">„Równoległe stanowiska pomiarowe”: </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proofErr w:type="gramStart"/>
            <w:r w:rsidRPr="002753DA">
              <w:t>a</w:t>
            </w:r>
            <w:proofErr w:type="gramEnd"/>
            <w:r w:rsidRPr="002753DA">
              <w:t>) Możliwość obserwacji i działania na wielu różnych stanowiskach pomiarowych na ekranie jednocześnie. Bez potrzeby wyłączania jednego by przejść do obsługi drugiego. Operator przełącza się między stanowiskami.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proofErr w:type="gramStart"/>
            <w:r w:rsidRPr="002753DA">
              <w:t>b</w:t>
            </w:r>
            <w:proofErr w:type="gramEnd"/>
            <w:r w:rsidRPr="002753DA">
              <w:t>) Nie ma potrzeby zamykania obsługi stanowisk pomiarowych, aby wykonywać równolegle inne czynności jak rejestracja zlecenia, przyjęcia materiału, wypuszczenie wydruku, itp.</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„Panelowa budowa stanowiska pomiarowego”</w:t>
            </w:r>
            <w:r w:rsidRPr="002753DA">
              <w:br/>
              <w:t xml:space="preserve"> Każde stanowisko pomiarowe może pokazywać jednocześnie dwa różne panele. Panele to specjalnie zaprojektowane filtry, tak dobrane, żeby łatwo zorientować użytkownika w etapach wykonania badań.</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1" w:type="pct"/>
            <w:gridSpan w:val="2"/>
            <w:vAlign w:val="center"/>
          </w:tcPr>
          <w:p w:rsidR="004E3994" w:rsidRPr="002753DA" w:rsidRDefault="004E3994" w:rsidP="000A2C02">
            <w:pPr>
              <w:spacing w:after="0"/>
              <w:ind w:left="113" w:firstLine="0"/>
              <w:jc w:val="left"/>
              <w:rPr>
                <w:b/>
                <w:bCs/>
              </w:rPr>
            </w:pPr>
            <w:r w:rsidRPr="002753DA">
              <w:rPr>
                <w:b/>
                <w:bCs/>
              </w:rPr>
              <w:t>Pracownia serologii:</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Przyjmowanie zleceń i wykonanie badań: grupa krwi (ABO, Rh), grupa krwi noworodka (ABO, Rh, BTA), przeciwciała odpornościowe, BTA, kwalifikacja do podania immunoglobuliny anty-D, konflikt ABO, próby zgodności krwi.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Prowadzenie ksiąg badań: grup krwi, prób zgodności, przeciwciał, profilaktyki konfliktu, </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Współpraca z czytnikami kodów paskowych w zakresie identyfikacji: pacjenta, zlecenia, próbki materiału, numeru donacji.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Współpraca z bankiem krwi, import przydzielonych donacji z banku krwi, podczas importu automatyczne </w:t>
            </w:r>
            <w:proofErr w:type="spellStart"/>
            <w:r w:rsidRPr="002753DA">
              <w:t>dozlecanie</w:t>
            </w:r>
            <w:proofErr w:type="spellEnd"/>
            <w:r w:rsidRPr="002753DA">
              <w:t xml:space="preserve"> brakujących prób zgodności,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Współpraca z aparatami serologicznymi, wysyłanie zleceń do aparatu, przyjmowanie wyników z aparatu po akceptacji,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Wpis ręczny lub korekta wyników z możliwością dopisania komentarzy, komentarze wpisywane wolnym tekstem lub ze słowników,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Walidacja wpisu grupy krwi i czynnika Rh na podstawie zapisów w danych pacjenta i w porównaniu z wynikiem poprzednim,</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Prezentacja wyniku grupy krwi, Rh, przeciwciał i fenotypu zapisanych w danych pacjenta, prezentacja poprzedniego wyniku grupy krwi i czynnika Rh z podaniem przedziału czasowego,</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przeniesienia wyniku grupy krwi, Rh, przeciwciał i fenotypu do danych pacjenta, w bazie laboratoryjnej i szpitalnej,</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Autoryzacja wyników badań,</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891"/>
        </w:trPr>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Wydruk wyników: podgląd przed wydrukiem, pojedyncze wyniki, wydruki seryjne, wydruk odpisów wyników z archiwum, </w:t>
            </w:r>
          </w:p>
          <w:p w:rsidR="004E3994" w:rsidRPr="002753DA" w:rsidRDefault="004E3994" w:rsidP="000A2C02">
            <w:pPr>
              <w:spacing w:after="0"/>
              <w:ind w:left="113" w:firstLine="0"/>
              <w:jc w:val="left"/>
              <w:rPr>
                <w:b/>
                <w:bCs/>
              </w:rPr>
            </w:pP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rsidRPr="002753DA">
              <w:t>TAK</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Wydruk wyników prób zgodności: możliwość wydruku tylko zgodnych prób, możliwość wydruku tylko niedrukowanych prób zgodności,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stosowania rozbudowanych, konfigurowalnych przez administratora słowników wyników,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Integracja analizatorów laboratoryjnych z laboratorium. W ramach zamówienia Wykonawca podłączy analizatory laboratoryjne do SIM</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2050"/>
              <w:gridCol w:w="1174"/>
              <w:gridCol w:w="1375"/>
            </w:tblGrid>
            <w:tr w:rsidR="004E3994" w:rsidRPr="002753DA">
              <w:tc>
                <w:tcPr>
                  <w:tcW w:w="636" w:type="dxa"/>
                  <w:tcBorders>
                    <w:top w:val="single" w:sz="4" w:space="0" w:color="auto"/>
                    <w:left w:val="single" w:sz="4" w:space="0" w:color="auto"/>
                    <w:bottom w:val="single" w:sz="4" w:space="0" w:color="auto"/>
                    <w:right w:val="single" w:sz="4" w:space="0" w:color="auto"/>
                  </w:tcBorders>
                  <w:shd w:val="clear" w:color="auto" w:fill="F2F2F2"/>
                  <w:vAlign w:val="center"/>
                </w:tcPr>
                <w:p w:rsidR="004E3994" w:rsidRPr="002753DA" w:rsidRDefault="004E3994" w:rsidP="00D623B5">
                  <w:pPr>
                    <w:spacing w:after="0"/>
                    <w:ind w:firstLine="0"/>
                    <w:jc w:val="center"/>
                    <w:rPr>
                      <w:b/>
                      <w:bCs/>
                      <w:sz w:val="18"/>
                      <w:szCs w:val="18"/>
                    </w:rPr>
                  </w:pPr>
                  <w:r w:rsidRPr="002753DA">
                    <w:rPr>
                      <w:b/>
                      <w:bCs/>
                      <w:sz w:val="18"/>
                      <w:szCs w:val="18"/>
                    </w:rPr>
                    <w:t>Lp.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rsidR="004E3994" w:rsidRPr="002753DA" w:rsidRDefault="004E3994" w:rsidP="00D623B5">
                  <w:pPr>
                    <w:spacing w:after="0"/>
                    <w:ind w:firstLine="0"/>
                    <w:jc w:val="center"/>
                    <w:rPr>
                      <w:b/>
                      <w:bCs/>
                      <w:sz w:val="18"/>
                      <w:szCs w:val="18"/>
                    </w:rPr>
                  </w:pPr>
                  <w:r w:rsidRPr="002753DA">
                    <w:rPr>
                      <w:b/>
                      <w:bCs/>
                      <w:sz w:val="18"/>
                      <w:szCs w:val="18"/>
                    </w:rPr>
                    <w:t>Rodzaj</w:t>
                  </w:r>
                </w:p>
              </w:tc>
              <w:tc>
                <w:tcPr>
                  <w:tcW w:w="1695" w:type="dxa"/>
                  <w:tcBorders>
                    <w:top w:val="single" w:sz="4" w:space="0" w:color="auto"/>
                    <w:left w:val="single" w:sz="4" w:space="0" w:color="auto"/>
                    <w:bottom w:val="single" w:sz="4" w:space="0" w:color="auto"/>
                    <w:right w:val="single" w:sz="4" w:space="0" w:color="auto"/>
                  </w:tcBorders>
                  <w:shd w:val="clear" w:color="auto" w:fill="F2F2F2"/>
                  <w:vAlign w:val="center"/>
                </w:tcPr>
                <w:p w:rsidR="004E3994" w:rsidRPr="002753DA" w:rsidRDefault="004E3994" w:rsidP="00D623B5">
                  <w:pPr>
                    <w:spacing w:after="0"/>
                    <w:ind w:firstLine="0"/>
                    <w:jc w:val="center"/>
                    <w:rPr>
                      <w:b/>
                      <w:bCs/>
                      <w:sz w:val="18"/>
                      <w:szCs w:val="18"/>
                    </w:rPr>
                  </w:pPr>
                  <w:r w:rsidRPr="002753DA">
                    <w:rPr>
                      <w:b/>
                      <w:bCs/>
                      <w:sz w:val="18"/>
                      <w:szCs w:val="18"/>
                    </w:rPr>
                    <w:t>Symbol maszyny</w:t>
                  </w:r>
                </w:p>
              </w:tc>
              <w:tc>
                <w:tcPr>
                  <w:tcW w:w="1501" w:type="dxa"/>
                  <w:tcBorders>
                    <w:top w:val="single" w:sz="4" w:space="0" w:color="auto"/>
                    <w:left w:val="single" w:sz="4" w:space="0" w:color="auto"/>
                    <w:bottom w:val="single" w:sz="4" w:space="0" w:color="auto"/>
                    <w:right w:val="single" w:sz="4" w:space="0" w:color="auto"/>
                  </w:tcBorders>
                  <w:shd w:val="clear" w:color="auto" w:fill="F2F2F2"/>
                  <w:vAlign w:val="center"/>
                </w:tcPr>
                <w:p w:rsidR="004E3994" w:rsidRPr="002753DA" w:rsidRDefault="004E3994" w:rsidP="00D623B5">
                  <w:pPr>
                    <w:spacing w:after="0"/>
                    <w:ind w:firstLine="0"/>
                    <w:jc w:val="center"/>
                    <w:rPr>
                      <w:b/>
                      <w:bCs/>
                      <w:sz w:val="18"/>
                      <w:szCs w:val="18"/>
                    </w:rPr>
                  </w:pPr>
                  <w:r w:rsidRPr="002753DA">
                    <w:rPr>
                      <w:b/>
                      <w:bCs/>
                      <w:sz w:val="18"/>
                      <w:szCs w:val="18"/>
                    </w:rPr>
                    <w:t>Producent</w:t>
                  </w:r>
                </w:p>
              </w:tc>
            </w:tr>
            <w:tr w:rsidR="004E3994" w:rsidRPr="002753DA">
              <w:tc>
                <w:tcPr>
                  <w:tcW w:w="63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center"/>
                    <w:rPr>
                      <w:sz w:val="18"/>
                      <w:szCs w:val="18"/>
                    </w:rPr>
                  </w:pPr>
                  <w:r w:rsidRPr="002753DA">
                    <w:rPr>
                      <w:sz w:val="18"/>
                      <w:szCs w:val="18"/>
                    </w:rPr>
                    <w:t>1</w:t>
                  </w:r>
                </w:p>
              </w:tc>
              <w:tc>
                <w:tcPr>
                  <w:tcW w:w="212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 xml:space="preserve">ANALIZATOR BIOCHEM COBAS  </w:t>
                  </w:r>
                </w:p>
              </w:tc>
              <w:tc>
                <w:tcPr>
                  <w:tcW w:w="1695"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proofErr w:type="gramStart"/>
                  <w:r w:rsidRPr="002753DA">
                    <w:rPr>
                      <w:sz w:val="18"/>
                      <w:szCs w:val="18"/>
                    </w:rPr>
                    <w:t>INTEGRA  PLUS</w:t>
                  </w:r>
                  <w:proofErr w:type="gramEnd"/>
                  <w:r w:rsidRPr="002753DA">
                    <w:rPr>
                      <w:sz w:val="18"/>
                      <w:szCs w:val="18"/>
                    </w:rPr>
                    <w:t xml:space="preserve"> 400</w:t>
                  </w:r>
                </w:p>
              </w:tc>
              <w:tc>
                <w:tcPr>
                  <w:tcW w:w="150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ROCHE DIAGNOSTIC</w:t>
                  </w:r>
                </w:p>
              </w:tc>
            </w:tr>
            <w:tr w:rsidR="004E3994" w:rsidRPr="002753DA">
              <w:tc>
                <w:tcPr>
                  <w:tcW w:w="63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center"/>
                    <w:rPr>
                      <w:sz w:val="18"/>
                      <w:szCs w:val="18"/>
                    </w:rPr>
                  </w:pPr>
                  <w:r w:rsidRPr="002753DA">
                    <w:rPr>
                      <w:sz w:val="18"/>
                      <w:szCs w:val="18"/>
                    </w:rPr>
                    <w:t>2</w:t>
                  </w:r>
                </w:p>
              </w:tc>
              <w:tc>
                <w:tcPr>
                  <w:tcW w:w="212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ANALIZATOR IMUNOCHEMICZNY</w:t>
                  </w:r>
                </w:p>
              </w:tc>
              <w:tc>
                <w:tcPr>
                  <w:tcW w:w="1695"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VIDAS</w:t>
                  </w:r>
                </w:p>
              </w:tc>
              <w:tc>
                <w:tcPr>
                  <w:tcW w:w="150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BIO MERINEUX</w:t>
                  </w:r>
                </w:p>
              </w:tc>
            </w:tr>
            <w:tr w:rsidR="004E3994" w:rsidRPr="002753DA">
              <w:tc>
                <w:tcPr>
                  <w:tcW w:w="63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center"/>
                    <w:rPr>
                      <w:sz w:val="18"/>
                      <w:szCs w:val="18"/>
                    </w:rPr>
                  </w:pPr>
                  <w:r w:rsidRPr="002753DA">
                    <w:rPr>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ANALIZATOR KOAGULOLOGICZNY</w:t>
                  </w:r>
                </w:p>
              </w:tc>
              <w:tc>
                <w:tcPr>
                  <w:tcW w:w="1695"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COBAS t411</w:t>
                  </w:r>
                </w:p>
              </w:tc>
              <w:tc>
                <w:tcPr>
                  <w:tcW w:w="150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ROCHE DIAGNOSTIC</w:t>
                  </w:r>
                </w:p>
              </w:tc>
            </w:tr>
            <w:tr w:rsidR="004E3994" w:rsidRPr="002753DA">
              <w:tc>
                <w:tcPr>
                  <w:tcW w:w="63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center"/>
                    <w:rPr>
                      <w:sz w:val="18"/>
                      <w:szCs w:val="18"/>
                    </w:rPr>
                  </w:pPr>
                  <w:r w:rsidRPr="002753DA">
                    <w:rPr>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ANALIZATOR HEMATOLOGICZNY</w:t>
                  </w:r>
                </w:p>
              </w:tc>
              <w:tc>
                <w:tcPr>
                  <w:tcW w:w="1695"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SYSMEX XS-1000i</w:t>
                  </w:r>
                </w:p>
              </w:tc>
              <w:tc>
                <w:tcPr>
                  <w:tcW w:w="150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SYSMEX</w:t>
                  </w:r>
                </w:p>
              </w:tc>
            </w:tr>
            <w:tr w:rsidR="004E3994" w:rsidRPr="002753DA">
              <w:tc>
                <w:tcPr>
                  <w:tcW w:w="63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center"/>
                    <w:rPr>
                      <w:sz w:val="18"/>
                      <w:szCs w:val="18"/>
                    </w:rPr>
                  </w:pPr>
                  <w:r w:rsidRPr="002753DA">
                    <w:rPr>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ANALIZATOR HEMATOLOGICZNY</w:t>
                  </w:r>
                </w:p>
              </w:tc>
              <w:tc>
                <w:tcPr>
                  <w:tcW w:w="1695"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SYSMEX K-4500</w:t>
                  </w:r>
                </w:p>
              </w:tc>
              <w:tc>
                <w:tcPr>
                  <w:tcW w:w="150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SYSMEX</w:t>
                  </w:r>
                </w:p>
              </w:tc>
            </w:tr>
            <w:tr w:rsidR="004E3994" w:rsidRPr="002753DA">
              <w:tc>
                <w:tcPr>
                  <w:tcW w:w="63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center"/>
                    <w:rPr>
                      <w:sz w:val="18"/>
                      <w:szCs w:val="18"/>
                    </w:rPr>
                  </w:pPr>
                  <w:r w:rsidRPr="002753DA">
                    <w:rPr>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ANALIZATOR GAZÓW I ELEKTROLITÓW</w:t>
                  </w:r>
                </w:p>
              </w:tc>
              <w:tc>
                <w:tcPr>
                  <w:tcW w:w="1695"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COBAS B221</w:t>
                  </w:r>
                </w:p>
              </w:tc>
              <w:tc>
                <w:tcPr>
                  <w:tcW w:w="150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ROCHE DIAGNOSTIC</w:t>
                  </w:r>
                </w:p>
              </w:tc>
            </w:tr>
            <w:tr w:rsidR="004E3994" w:rsidRPr="002753DA">
              <w:tc>
                <w:tcPr>
                  <w:tcW w:w="63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center"/>
                    <w:rPr>
                      <w:sz w:val="18"/>
                      <w:szCs w:val="18"/>
                    </w:rPr>
                  </w:pPr>
                  <w:r w:rsidRPr="002753DA">
                    <w:rPr>
                      <w:sz w:val="18"/>
                      <w:szCs w:val="18"/>
                    </w:rPr>
                    <w:t>7</w:t>
                  </w:r>
                </w:p>
              </w:tc>
              <w:tc>
                <w:tcPr>
                  <w:tcW w:w="212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ANALIZATOR IMUNOCHEMICZNY</w:t>
                  </w:r>
                </w:p>
              </w:tc>
              <w:tc>
                <w:tcPr>
                  <w:tcW w:w="1695"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COBAS E411</w:t>
                  </w:r>
                </w:p>
              </w:tc>
              <w:tc>
                <w:tcPr>
                  <w:tcW w:w="150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ROCHE DIAGNOSTIC</w:t>
                  </w:r>
                </w:p>
              </w:tc>
            </w:tr>
            <w:tr w:rsidR="004E3994" w:rsidRPr="002753DA">
              <w:tc>
                <w:tcPr>
                  <w:tcW w:w="63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center"/>
                    <w:rPr>
                      <w:sz w:val="18"/>
                      <w:szCs w:val="18"/>
                    </w:rPr>
                  </w:pPr>
                  <w:r w:rsidRPr="002753DA">
                    <w:rPr>
                      <w:sz w:val="18"/>
                      <w:szCs w:val="18"/>
                    </w:rPr>
                    <w:t>8</w:t>
                  </w:r>
                </w:p>
              </w:tc>
              <w:tc>
                <w:tcPr>
                  <w:tcW w:w="212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CZYTNIK PASKÓW DO BADANIA MOCZU</w:t>
                  </w:r>
                </w:p>
              </w:tc>
              <w:tc>
                <w:tcPr>
                  <w:tcW w:w="1695"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COBAS K411</w:t>
                  </w:r>
                </w:p>
              </w:tc>
              <w:tc>
                <w:tcPr>
                  <w:tcW w:w="150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ROCHE DIAGNOSTIC</w:t>
                  </w:r>
                </w:p>
              </w:tc>
            </w:tr>
            <w:tr w:rsidR="004E3994" w:rsidRPr="002753DA">
              <w:tc>
                <w:tcPr>
                  <w:tcW w:w="63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center"/>
                    <w:rPr>
                      <w:sz w:val="18"/>
                      <w:szCs w:val="18"/>
                    </w:rPr>
                  </w:pPr>
                  <w:r w:rsidRPr="002753DA">
                    <w:rPr>
                      <w:sz w:val="18"/>
                      <w:szCs w:val="18"/>
                    </w:rPr>
                    <w:t>9</w:t>
                  </w:r>
                </w:p>
              </w:tc>
              <w:tc>
                <w:tcPr>
                  <w:tcW w:w="2126"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ANALIZATOR I INKUBATOR</w:t>
                  </w:r>
                </w:p>
              </w:tc>
              <w:tc>
                <w:tcPr>
                  <w:tcW w:w="1695"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BACTEC 9050</w:t>
                  </w:r>
                </w:p>
              </w:tc>
              <w:tc>
                <w:tcPr>
                  <w:tcW w:w="150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623B5">
                  <w:pPr>
                    <w:spacing w:after="0"/>
                    <w:ind w:firstLine="0"/>
                    <w:jc w:val="left"/>
                    <w:rPr>
                      <w:sz w:val="18"/>
                      <w:szCs w:val="18"/>
                    </w:rPr>
                  </w:pPr>
                  <w:r w:rsidRPr="002753DA">
                    <w:rPr>
                      <w:sz w:val="18"/>
                      <w:szCs w:val="18"/>
                    </w:rPr>
                    <w:t>BECTON DICKINSON</w:t>
                  </w:r>
                </w:p>
              </w:tc>
            </w:tr>
          </w:tbl>
          <w:p w:rsidR="004E3994" w:rsidRPr="002753DA" w:rsidRDefault="004E3994" w:rsidP="000A2C02">
            <w:pPr>
              <w:spacing w:after="0"/>
              <w:ind w:left="113" w:firstLine="0"/>
              <w:jc w:val="left"/>
            </w:pP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3"/>
              </w:numPr>
              <w:suppressAutoHyphens w:val="0"/>
              <w:spacing w:after="0"/>
              <w:ind w:left="386" w:hanging="284"/>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Dobór cen dla wykonywanych badań w zależności od zleceniodawców (płatników), </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bl>
    <w:p w:rsidR="004E3994" w:rsidRPr="002753DA" w:rsidRDefault="004E3994" w:rsidP="006C354D">
      <w:pPr>
        <w:ind w:firstLine="0"/>
      </w:pPr>
    </w:p>
    <w:p w:rsidR="004E3994" w:rsidRPr="002753DA" w:rsidRDefault="004E3994" w:rsidP="006C354D">
      <w:pPr>
        <w:ind w:firstLine="0"/>
      </w:pPr>
    </w:p>
    <w:p w:rsidR="004E3994" w:rsidRPr="002753DA" w:rsidRDefault="004E3994" w:rsidP="006C354D">
      <w:pPr>
        <w:ind w:firstLine="0"/>
      </w:pPr>
      <w:r w:rsidRPr="002753DA">
        <w:br w:type="page"/>
      </w:r>
    </w:p>
    <w:p w:rsidR="004E3994" w:rsidRPr="002753DA" w:rsidRDefault="004E3994" w:rsidP="00DA7071">
      <w:pPr>
        <w:pStyle w:val="Nagwek2"/>
        <w:numPr>
          <w:ilvl w:val="0"/>
          <w:numId w:val="4"/>
        </w:numPr>
      </w:pPr>
      <w:bookmarkStart w:id="44" w:name="_Toc531254852"/>
      <w:r w:rsidRPr="002753DA">
        <w:t>Wymagania dla modułu Bank Krwi</w:t>
      </w:r>
      <w:bookmarkEnd w:id="44"/>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5349"/>
        <w:gridCol w:w="1658"/>
        <w:gridCol w:w="1495"/>
      </w:tblGrid>
      <w:tr w:rsidR="004E3994" w:rsidRPr="002753DA">
        <w:trPr>
          <w:trHeight w:val="2412"/>
        </w:trPr>
        <w:tc>
          <w:tcPr>
            <w:tcW w:w="422" w:type="pct"/>
            <w:shd w:val="clear" w:color="auto" w:fill="E7E6E6"/>
            <w:vAlign w:val="center"/>
          </w:tcPr>
          <w:p w:rsidR="004E3994" w:rsidRPr="002753DA" w:rsidRDefault="004E3994" w:rsidP="00B168DC">
            <w:pPr>
              <w:pStyle w:val="Tabela1a"/>
              <w:spacing w:before="0" w:after="0" w:line="276" w:lineRule="auto"/>
              <w:ind w:left="386" w:hanging="284"/>
              <w:jc w:val="center"/>
              <w:rPr>
                <w:rFonts w:cs="Arial"/>
                <w:b/>
                <w:bCs/>
                <w:sz w:val="20"/>
                <w:szCs w:val="20"/>
                <w:lang w:eastAsia="en-US"/>
              </w:rPr>
            </w:pPr>
            <w:r w:rsidRPr="002753DA">
              <w:rPr>
                <w:rFonts w:cs="Arial"/>
                <w:b/>
                <w:bCs/>
                <w:sz w:val="20"/>
                <w:szCs w:val="20"/>
                <w:lang w:eastAsia="en-US"/>
              </w:rPr>
              <w:t>Lp.</w:t>
            </w:r>
          </w:p>
        </w:tc>
        <w:tc>
          <w:tcPr>
            <w:tcW w:w="2880" w:type="pct"/>
            <w:shd w:val="clear" w:color="auto" w:fill="E7E6E6"/>
            <w:vAlign w:val="center"/>
          </w:tcPr>
          <w:p w:rsidR="004E3994" w:rsidRPr="002753DA" w:rsidRDefault="004E3994" w:rsidP="00B168DC">
            <w:pPr>
              <w:pStyle w:val="Tabela1"/>
              <w:spacing w:before="0" w:after="0" w:line="276" w:lineRule="auto"/>
              <w:ind w:right="50"/>
              <w:jc w:val="center"/>
              <w:rPr>
                <w:rFonts w:cs="Arial"/>
                <w:b/>
                <w:bCs/>
                <w:sz w:val="20"/>
                <w:szCs w:val="20"/>
                <w:lang w:eastAsia="en-US"/>
              </w:rPr>
            </w:pPr>
            <w:r w:rsidRPr="002753DA">
              <w:rPr>
                <w:rFonts w:cs="Arial"/>
                <w:b/>
                <w:bCs/>
                <w:sz w:val="20"/>
                <w:szCs w:val="20"/>
                <w:lang w:eastAsia="en-US"/>
              </w:rPr>
              <w:t>Wymaganie</w:t>
            </w:r>
          </w:p>
        </w:tc>
        <w:tc>
          <w:tcPr>
            <w:tcW w:w="893" w:type="pct"/>
            <w:shd w:val="clear" w:color="auto" w:fill="E7E6E6"/>
            <w:textDirection w:val="btLr"/>
            <w:vAlign w:val="center"/>
          </w:tcPr>
          <w:p w:rsidR="004E3994" w:rsidRPr="002753DA" w:rsidRDefault="004E3994" w:rsidP="00846560">
            <w:pPr>
              <w:pStyle w:val="Tabela1"/>
              <w:spacing w:before="0" w:after="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805" w:type="pct"/>
            <w:shd w:val="clear" w:color="auto" w:fill="E7E6E6"/>
            <w:textDirection w:val="btLr"/>
            <w:vAlign w:val="center"/>
          </w:tcPr>
          <w:p w:rsidR="004E3994" w:rsidRPr="002753DA" w:rsidRDefault="004E3994" w:rsidP="00846560">
            <w:pPr>
              <w:pStyle w:val="Tabela1"/>
              <w:spacing w:before="0" w:after="0" w:line="276" w:lineRule="auto"/>
              <w:jc w:val="center"/>
              <w:rPr>
                <w:rFonts w:cs="Arial"/>
                <w:b/>
                <w:bCs/>
                <w:sz w:val="20"/>
                <w:szCs w:val="20"/>
                <w:lang w:eastAsia="en-US"/>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Możliwość definiowania słownika magazynów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Możliwość przeglądu i edycji słownika odbiorców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Możliwość definiowania słownika preparatów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definiowanie słownika rodzaju preparatu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Możliwość definiowanie słownika jednostek miar</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Możliwość definiowania słownika rodzaju dokumentów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Możliwość definiowania słownika kontrahentów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Możliwość definiowania cenników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Sporządzanie zamówień do stacji krwiodawstwa,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1" w:type="pct"/>
            <w:gridSpan w:val="2"/>
            <w:vAlign w:val="center"/>
          </w:tcPr>
          <w:p w:rsidR="004E3994" w:rsidRPr="002753DA" w:rsidRDefault="004E3994" w:rsidP="000A2C02">
            <w:pPr>
              <w:spacing w:after="0"/>
              <w:ind w:left="113" w:firstLine="0"/>
              <w:jc w:val="left"/>
              <w:rPr>
                <w:b/>
                <w:bCs/>
              </w:rPr>
            </w:pPr>
            <w:r w:rsidRPr="002753DA">
              <w:rPr>
                <w:b/>
                <w:bCs/>
              </w:rPr>
              <w:t>Obsługa dokumentów magazynowych:</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Bilans otwarcia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Przychód</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Rozchód</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Kasacja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Zwrot do dostawcy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85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przyjęcia krwi lub preparatu krwiopochodnego na magazyn z wykorzystaniem czytnika kodów kreskowych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Przegląd stanów magazynowych </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570"/>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Obsługa zamówień indywidualnych na krew lub preparat krwiopochodny z jednostek zamawiających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Obsługa </w:t>
            </w:r>
            <w:proofErr w:type="spellStart"/>
            <w:r w:rsidRPr="002753DA">
              <w:t>citowych</w:t>
            </w:r>
            <w:proofErr w:type="spellEnd"/>
            <w:r w:rsidRPr="002753DA">
              <w:t xml:space="preserve"> zamówień z jednostek zamawiających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570"/>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dopisania pozycji do zamówienia do stacji krwiodawstwa w trakcie realizacji zamówienia indywidualnego</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570"/>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CF6518">
            <w:pPr>
              <w:spacing w:after="0"/>
              <w:ind w:left="113" w:firstLine="0"/>
              <w:jc w:val="left"/>
            </w:pPr>
            <w:r w:rsidRPr="002753DA">
              <w:t>Możliwość rezerwacji krwi lub preparatu krwiopochodnego dla zamówienia indywidualnego</w:t>
            </w:r>
          </w:p>
        </w:tc>
        <w:tc>
          <w:tcPr>
            <w:tcW w:w="893" w:type="pct"/>
            <w:vAlign w:val="center"/>
          </w:tcPr>
          <w:p w:rsidR="004E3994" w:rsidRPr="002753DA" w:rsidRDefault="004E3994" w:rsidP="00846560">
            <w:pPr>
              <w:spacing w:after="0"/>
              <w:jc w:val="center"/>
            </w:pPr>
            <w:r w:rsidRPr="002753DA">
              <w:t>TAK</w:t>
            </w:r>
          </w:p>
        </w:tc>
        <w:tc>
          <w:tcPr>
            <w:tcW w:w="805" w:type="pct"/>
            <w:vAlign w:val="center"/>
          </w:tcPr>
          <w:p w:rsidR="004E3994" w:rsidRPr="002753DA" w:rsidRDefault="004E3994" w:rsidP="00846560">
            <w:pPr>
              <w:spacing w:after="0"/>
              <w:jc w:val="center"/>
            </w:pPr>
            <w:r w:rsidRPr="002753DA">
              <w:t>TAK</w:t>
            </w:r>
          </w:p>
        </w:tc>
      </w:tr>
      <w:tr w:rsidR="004E3994" w:rsidRPr="002753DA">
        <w:trPr>
          <w:trHeight w:val="285"/>
        </w:trPr>
        <w:tc>
          <w:tcPr>
            <w:tcW w:w="3302" w:type="pct"/>
            <w:gridSpan w:val="2"/>
            <w:vAlign w:val="center"/>
          </w:tcPr>
          <w:p w:rsidR="004E3994" w:rsidRPr="002753DA" w:rsidRDefault="004E3994" w:rsidP="00CF6518">
            <w:pPr>
              <w:spacing w:after="0"/>
              <w:ind w:left="113" w:firstLine="0"/>
              <w:jc w:val="left"/>
              <w:rPr>
                <w:b/>
                <w:bCs/>
              </w:rPr>
            </w:pPr>
            <w:r w:rsidRPr="002753DA">
              <w:rPr>
                <w:b/>
                <w:bCs/>
              </w:rPr>
              <w:t>Raporty i zestawienia:</w:t>
            </w:r>
          </w:p>
        </w:tc>
        <w:tc>
          <w:tcPr>
            <w:tcW w:w="893" w:type="pct"/>
            <w:tcBorders>
              <w:tl2br w:val="single" w:sz="4" w:space="0" w:color="000000"/>
              <w:tr2bl w:val="single" w:sz="4" w:space="0" w:color="000000"/>
            </w:tcBorders>
            <w:vAlign w:val="center"/>
          </w:tcPr>
          <w:p w:rsidR="004E3994" w:rsidRPr="002753DA" w:rsidRDefault="004E3994" w:rsidP="00846560">
            <w:pPr>
              <w:spacing w:after="0"/>
              <w:jc w:val="center"/>
            </w:pPr>
          </w:p>
        </w:tc>
        <w:tc>
          <w:tcPr>
            <w:tcW w:w="805" w:type="pct"/>
            <w:tcBorders>
              <w:tl2br w:val="single" w:sz="4" w:space="0" w:color="000000"/>
              <w:tr2bl w:val="single" w:sz="4" w:space="0" w:color="000000"/>
            </w:tcBorders>
            <w:vAlign w:val="center"/>
          </w:tcPr>
          <w:p w:rsidR="004E3994" w:rsidRPr="002753DA" w:rsidRDefault="004E3994" w:rsidP="00846560">
            <w:pPr>
              <w:spacing w:after="0"/>
              <w:jc w:val="center"/>
            </w:pP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CF6518">
            <w:pPr>
              <w:spacing w:after="0"/>
              <w:ind w:left="113" w:firstLine="0"/>
              <w:jc w:val="left"/>
            </w:pPr>
            <w:r w:rsidRPr="002753DA">
              <w:t xml:space="preserve"> - dla zużycia preparatów</w:t>
            </w:r>
          </w:p>
        </w:tc>
        <w:tc>
          <w:tcPr>
            <w:tcW w:w="893" w:type="pct"/>
            <w:vAlign w:val="center"/>
          </w:tcPr>
          <w:p w:rsidR="004E3994" w:rsidRPr="002753DA" w:rsidRDefault="004E3994" w:rsidP="00846560">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dla obrotów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dla stanów magazynowych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Księga przychodów i rozchodów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Przegląd wyników badań serologicznych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1" w:type="pct"/>
            <w:gridSpan w:val="2"/>
            <w:vAlign w:val="center"/>
          </w:tcPr>
          <w:p w:rsidR="004E3994" w:rsidRPr="002753DA" w:rsidRDefault="004E3994" w:rsidP="000A2C02">
            <w:pPr>
              <w:spacing w:after="0"/>
              <w:ind w:left="113" w:firstLine="0"/>
              <w:jc w:val="left"/>
              <w:rPr>
                <w:b/>
                <w:bCs/>
              </w:rPr>
            </w:pPr>
            <w:r w:rsidRPr="002753DA">
              <w:rPr>
                <w:b/>
                <w:bCs/>
              </w:rPr>
              <w:t>Współpraca z oddziałem w zakresie:</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zamówień indywidualnych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przetoczeń</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rPr>
          <w:trHeight w:val="285"/>
        </w:trPr>
        <w:tc>
          <w:tcPr>
            <w:tcW w:w="422" w:type="pct"/>
            <w:vAlign w:val="center"/>
          </w:tcPr>
          <w:p w:rsidR="004E3994" w:rsidRPr="00EB27BD" w:rsidRDefault="004E3994" w:rsidP="00DA7071">
            <w:pPr>
              <w:pStyle w:val="ListParagraphZnak"/>
              <w:numPr>
                <w:ilvl w:val="0"/>
                <w:numId w:val="44"/>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Przegląd i wydruk księgi transfuzji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bl>
    <w:p w:rsidR="004E3994" w:rsidRPr="002753DA" w:rsidRDefault="004E3994" w:rsidP="006C354D">
      <w:pPr>
        <w:ind w:firstLine="0"/>
      </w:pPr>
    </w:p>
    <w:p w:rsidR="004E3994" w:rsidRPr="002753DA" w:rsidRDefault="004E3994" w:rsidP="00DA7071">
      <w:pPr>
        <w:pStyle w:val="Nagwek2"/>
        <w:numPr>
          <w:ilvl w:val="0"/>
          <w:numId w:val="4"/>
        </w:numPr>
      </w:pPr>
      <w:bookmarkStart w:id="45" w:name="_Toc531254853"/>
      <w:r w:rsidRPr="002753DA">
        <w:t>Wymagania dla modułu Punkt Pobrań</w:t>
      </w:r>
      <w:bookmarkEnd w:id="45"/>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5349"/>
        <w:gridCol w:w="1658"/>
        <w:gridCol w:w="1495"/>
      </w:tblGrid>
      <w:tr w:rsidR="004E3994" w:rsidRPr="002753DA">
        <w:trPr>
          <w:trHeight w:val="2305"/>
        </w:trPr>
        <w:tc>
          <w:tcPr>
            <w:tcW w:w="422" w:type="pct"/>
            <w:shd w:val="clear" w:color="auto" w:fill="E7E6E6"/>
            <w:vAlign w:val="center"/>
          </w:tcPr>
          <w:p w:rsidR="004E3994" w:rsidRPr="002753DA" w:rsidRDefault="004E3994" w:rsidP="00B168DC">
            <w:pPr>
              <w:pStyle w:val="Tabela1a"/>
              <w:spacing w:before="0" w:after="0" w:line="276" w:lineRule="auto"/>
              <w:ind w:left="386" w:hanging="284"/>
              <w:jc w:val="center"/>
              <w:rPr>
                <w:rFonts w:cs="Arial"/>
                <w:b/>
                <w:bCs/>
                <w:sz w:val="20"/>
                <w:szCs w:val="20"/>
                <w:lang w:eastAsia="en-US"/>
              </w:rPr>
            </w:pPr>
            <w:r w:rsidRPr="002753DA">
              <w:rPr>
                <w:rFonts w:cs="Arial"/>
                <w:b/>
                <w:bCs/>
                <w:sz w:val="20"/>
                <w:szCs w:val="20"/>
                <w:lang w:eastAsia="en-US"/>
              </w:rPr>
              <w:t>Lp.</w:t>
            </w:r>
          </w:p>
        </w:tc>
        <w:tc>
          <w:tcPr>
            <w:tcW w:w="2880" w:type="pct"/>
            <w:shd w:val="clear" w:color="auto" w:fill="E7E6E6"/>
            <w:vAlign w:val="center"/>
          </w:tcPr>
          <w:p w:rsidR="004E3994" w:rsidRPr="002753DA" w:rsidRDefault="004E3994" w:rsidP="00B168DC">
            <w:pPr>
              <w:pStyle w:val="Tabela1"/>
              <w:spacing w:before="0" w:after="0" w:line="276" w:lineRule="auto"/>
              <w:ind w:right="50"/>
              <w:jc w:val="center"/>
              <w:rPr>
                <w:rFonts w:cs="Arial"/>
                <w:b/>
                <w:bCs/>
                <w:sz w:val="20"/>
                <w:szCs w:val="20"/>
                <w:lang w:eastAsia="en-US"/>
              </w:rPr>
            </w:pPr>
            <w:r w:rsidRPr="002753DA">
              <w:rPr>
                <w:rFonts w:cs="Arial"/>
                <w:b/>
                <w:bCs/>
                <w:sz w:val="20"/>
                <w:szCs w:val="20"/>
                <w:lang w:eastAsia="en-US"/>
              </w:rPr>
              <w:t>Wymaganie</w:t>
            </w:r>
          </w:p>
        </w:tc>
        <w:tc>
          <w:tcPr>
            <w:tcW w:w="893" w:type="pct"/>
            <w:shd w:val="clear" w:color="auto" w:fill="E7E6E6"/>
            <w:textDirection w:val="btLr"/>
            <w:vAlign w:val="center"/>
          </w:tcPr>
          <w:p w:rsidR="004E3994" w:rsidRPr="002753DA" w:rsidRDefault="004E3994" w:rsidP="003A26BE">
            <w:pPr>
              <w:pStyle w:val="Tabela1"/>
              <w:spacing w:before="0" w:after="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805" w:type="pct"/>
            <w:shd w:val="clear" w:color="auto" w:fill="E7E6E6"/>
            <w:textDirection w:val="btLr"/>
            <w:vAlign w:val="center"/>
          </w:tcPr>
          <w:p w:rsidR="004E3994" w:rsidRPr="002753DA" w:rsidRDefault="004E3994" w:rsidP="003A26BE">
            <w:pPr>
              <w:pStyle w:val="Tabela1"/>
              <w:spacing w:before="0" w:after="0" w:line="276" w:lineRule="auto"/>
              <w:jc w:val="center"/>
              <w:rPr>
                <w:rFonts w:cs="Arial"/>
                <w:b/>
                <w:bCs/>
                <w:sz w:val="20"/>
                <w:szCs w:val="20"/>
                <w:lang w:eastAsia="en-US"/>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Zarządzanie zleceniami na badania laboratoryjne:</w:t>
            </w:r>
          </w:p>
        </w:tc>
        <w:tc>
          <w:tcPr>
            <w:tcW w:w="893" w:type="pct"/>
            <w:tcBorders>
              <w:tl2br w:val="single" w:sz="4" w:space="0" w:color="auto"/>
              <w:tr2bl w:val="single" w:sz="4" w:space="0" w:color="auto"/>
            </w:tcBorders>
            <w:vAlign w:val="center"/>
          </w:tcPr>
          <w:p w:rsidR="004E3994" w:rsidRPr="002753DA" w:rsidRDefault="004E3994" w:rsidP="000A2C02">
            <w:pPr>
              <w:spacing w:after="0"/>
              <w:ind w:left="113" w:firstLine="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ind w:left="113" w:firstLine="0"/>
              <w:jc w:val="center"/>
            </w:pP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przyjmowanie zleceń badań laboratoryjnych z podsystemu Ruch chorych i Przychodnia z możliwością określenia domyślnego punktu pobrań dla zleceniodawcy,</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wprowadzanie zleceń zewnętrznych,</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CF6518">
            <w:pPr>
              <w:spacing w:after="0"/>
              <w:ind w:left="113" w:firstLine="0"/>
              <w:jc w:val="left"/>
            </w:pPr>
            <w:r w:rsidRPr="002753DA">
              <w:t xml:space="preserve"> - możliwość wyszukiwania zleceń wg imienia i nazwiska, daty zlecenia oraz planowanej daty wykonania,</w:t>
            </w:r>
          </w:p>
        </w:tc>
        <w:tc>
          <w:tcPr>
            <w:tcW w:w="893" w:type="pct"/>
            <w:vAlign w:val="center"/>
          </w:tcPr>
          <w:p w:rsidR="004E3994" w:rsidRPr="002753DA" w:rsidRDefault="004E3994" w:rsidP="003A26BE">
            <w:pPr>
              <w:spacing w:after="0"/>
              <w:ind w:left="113" w:firstLine="0"/>
              <w:jc w:val="center"/>
            </w:pPr>
            <w:r w:rsidRPr="002753DA">
              <w:t>TAK</w:t>
            </w:r>
          </w:p>
        </w:tc>
        <w:tc>
          <w:tcPr>
            <w:tcW w:w="805" w:type="pct"/>
            <w:vAlign w:val="center"/>
          </w:tcPr>
          <w:p w:rsidR="004E3994" w:rsidRPr="002753DA" w:rsidRDefault="004E3994" w:rsidP="003A26BE">
            <w:pPr>
              <w:spacing w:after="0"/>
              <w:ind w:left="113" w:firstLine="0"/>
              <w:jc w:val="center"/>
            </w:pPr>
            <w:r w:rsidRPr="002753DA">
              <w:t>TAK</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dostęp do zleceń archiwalnych pacjenta,</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wyróżnianie zleceń CITO,</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Automatyczne dobieranie materiałów niezbędnych do realizacji zlecenia.</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Obsługa punktu przyjęcia i rozdzielni materiału:</w:t>
            </w:r>
          </w:p>
        </w:tc>
        <w:tc>
          <w:tcPr>
            <w:tcW w:w="893" w:type="pct"/>
            <w:tcBorders>
              <w:tl2br w:val="single" w:sz="4" w:space="0" w:color="auto"/>
              <w:tr2bl w:val="single" w:sz="4" w:space="0" w:color="auto"/>
            </w:tcBorders>
            <w:vAlign w:val="center"/>
          </w:tcPr>
          <w:p w:rsidR="004E3994" w:rsidRPr="002753DA" w:rsidRDefault="004E3994" w:rsidP="000A2C02">
            <w:pPr>
              <w:spacing w:after="0"/>
              <w:ind w:left="113" w:firstLine="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ind w:left="113" w:firstLine="0"/>
              <w:jc w:val="center"/>
            </w:pP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Wspomaganie rozdziału materiałów wg jednostek wykonujących (badania realizowane we własnych lub obcych laboratoriach),</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Rejestracja wysłania materiałów do laboratoriów,</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Oznakowanie pobieranych materiałów kodem kreskowym.</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3302" w:type="pct"/>
            <w:gridSpan w:val="2"/>
            <w:vAlign w:val="center"/>
          </w:tcPr>
          <w:p w:rsidR="004E3994" w:rsidRPr="002753DA" w:rsidRDefault="004E3994" w:rsidP="000A2C02">
            <w:pPr>
              <w:spacing w:after="0"/>
              <w:ind w:left="113" w:firstLine="0"/>
              <w:jc w:val="left"/>
              <w:rPr>
                <w:b/>
                <w:bCs/>
              </w:rPr>
            </w:pPr>
            <w:r w:rsidRPr="002753DA">
              <w:rPr>
                <w:b/>
                <w:bCs/>
              </w:rPr>
              <w:t>Rejestracja w systemie pobranych materiałów:</w:t>
            </w:r>
          </w:p>
        </w:tc>
        <w:tc>
          <w:tcPr>
            <w:tcW w:w="893" w:type="pct"/>
            <w:tcBorders>
              <w:tl2br w:val="single" w:sz="4" w:space="0" w:color="auto"/>
              <w:tr2bl w:val="single" w:sz="4" w:space="0" w:color="auto"/>
            </w:tcBorders>
            <w:vAlign w:val="center"/>
          </w:tcPr>
          <w:p w:rsidR="004E3994" w:rsidRPr="002753DA" w:rsidRDefault="004E3994" w:rsidP="000A2C02">
            <w:pPr>
              <w:spacing w:after="0"/>
              <w:ind w:left="113" w:firstLine="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ind w:left="113" w:firstLine="0"/>
              <w:jc w:val="center"/>
            </w:pP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automatyczne odnotowanie daty i godziny pobrania,</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odnotowanie osoby pobierającej materiał,</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odnotowanie dodatkowych uwag do pobrania,</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dla wybranych badań (np. oznaczenie grupy krwi) </w:t>
            </w:r>
            <w:r w:rsidRPr="002753DA">
              <w:lastRenderedPageBreak/>
              <w:t>konieczność potwierdzenia danych pobrania (data i godzina, osoba, uwagi).</w:t>
            </w:r>
          </w:p>
        </w:tc>
        <w:tc>
          <w:tcPr>
            <w:tcW w:w="893" w:type="pct"/>
            <w:vAlign w:val="center"/>
          </w:tcPr>
          <w:p w:rsidR="004E3994" w:rsidRPr="002753DA" w:rsidRDefault="004E3994" w:rsidP="000A2C02">
            <w:pPr>
              <w:spacing w:after="0"/>
              <w:ind w:left="113" w:firstLine="0"/>
              <w:jc w:val="center"/>
            </w:pPr>
            <w:r w:rsidRPr="002753DA">
              <w:lastRenderedPageBreak/>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Obsługa i wydruk Księgi Pobrań</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r w:rsidR="004E3994" w:rsidRPr="002753DA">
        <w:tc>
          <w:tcPr>
            <w:tcW w:w="1" w:type="pct"/>
            <w:gridSpan w:val="2"/>
            <w:vAlign w:val="center"/>
          </w:tcPr>
          <w:p w:rsidR="004E3994" w:rsidRPr="002753DA" w:rsidRDefault="004E3994" w:rsidP="000A2C02">
            <w:pPr>
              <w:spacing w:after="0"/>
              <w:ind w:left="113" w:firstLine="0"/>
              <w:jc w:val="left"/>
              <w:rPr>
                <w:b/>
                <w:bCs/>
              </w:rPr>
            </w:pPr>
            <w:r w:rsidRPr="002753DA">
              <w:rPr>
                <w:b/>
                <w:bCs/>
              </w:rPr>
              <w:t>Integracja z innymi modułami systemu medycznego:</w:t>
            </w:r>
          </w:p>
        </w:tc>
        <w:tc>
          <w:tcPr>
            <w:tcW w:w="893" w:type="pct"/>
            <w:tcBorders>
              <w:tl2br w:val="single" w:sz="4" w:space="0" w:color="auto"/>
              <w:tr2bl w:val="single" w:sz="4" w:space="0" w:color="auto"/>
            </w:tcBorders>
            <w:vAlign w:val="center"/>
          </w:tcPr>
          <w:p w:rsidR="004E3994" w:rsidRPr="002753DA" w:rsidRDefault="004E3994" w:rsidP="000A2C02">
            <w:pPr>
              <w:spacing w:after="0"/>
              <w:ind w:left="113" w:firstLine="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ind w:left="113" w:firstLine="0"/>
              <w:jc w:val="center"/>
            </w:pPr>
          </w:p>
        </w:tc>
      </w:tr>
      <w:tr w:rsidR="004E3994" w:rsidRPr="002753DA">
        <w:tc>
          <w:tcPr>
            <w:tcW w:w="422" w:type="pct"/>
            <w:vAlign w:val="center"/>
          </w:tcPr>
          <w:p w:rsidR="004E3994" w:rsidRPr="00EB27BD" w:rsidRDefault="004E3994" w:rsidP="00DA7071">
            <w:pPr>
              <w:pStyle w:val="ListParagraphZnak"/>
              <w:numPr>
                <w:ilvl w:val="0"/>
                <w:numId w:val="45"/>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przekazywanie elektronicznego potwierdzenia pobrania materiału do zleceniodawców podsystemu Ruch chorych i Przychodnia oraz do modułu Laboratorium.</w:t>
            </w:r>
          </w:p>
        </w:tc>
        <w:tc>
          <w:tcPr>
            <w:tcW w:w="893" w:type="pct"/>
            <w:vAlign w:val="center"/>
          </w:tcPr>
          <w:p w:rsidR="004E3994" w:rsidRPr="002753DA" w:rsidRDefault="004E3994" w:rsidP="000A2C02">
            <w:pPr>
              <w:spacing w:after="0"/>
              <w:ind w:left="113" w:firstLine="0"/>
              <w:jc w:val="center"/>
            </w:pPr>
            <w:r w:rsidRPr="002753DA">
              <w:t>TAK</w:t>
            </w:r>
          </w:p>
        </w:tc>
        <w:tc>
          <w:tcPr>
            <w:tcW w:w="805" w:type="pct"/>
            <w:vAlign w:val="center"/>
          </w:tcPr>
          <w:p w:rsidR="004E3994" w:rsidRPr="002753DA" w:rsidRDefault="004E3994" w:rsidP="000A2C02">
            <w:pPr>
              <w:spacing w:after="0"/>
              <w:ind w:left="113" w:firstLine="0"/>
              <w:jc w:val="center"/>
            </w:pPr>
            <w:r>
              <w:t>........</w:t>
            </w:r>
          </w:p>
        </w:tc>
      </w:tr>
    </w:tbl>
    <w:p w:rsidR="004E3994" w:rsidRPr="002753DA" w:rsidRDefault="004E3994" w:rsidP="009A5A25">
      <w:pPr>
        <w:ind w:firstLine="0"/>
      </w:pPr>
    </w:p>
    <w:p w:rsidR="004E3994" w:rsidRPr="002753DA" w:rsidRDefault="004E3994" w:rsidP="00DA7071">
      <w:pPr>
        <w:pStyle w:val="Nagwek2"/>
        <w:numPr>
          <w:ilvl w:val="0"/>
          <w:numId w:val="4"/>
        </w:numPr>
      </w:pPr>
      <w:bookmarkStart w:id="46" w:name="_Toc531254854"/>
      <w:r w:rsidRPr="002753DA">
        <w:t>Wymagania dla modułu Pracownia Diagnostyczna</w:t>
      </w:r>
      <w:bookmarkEnd w:id="46"/>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4"/>
        <w:gridCol w:w="5349"/>
        <w:gridCol w:w="1658"/>
        <w:gridCol w:w="1495"/>
      </w:tblGrid>
      <w:tr w:rsidR="004E3994" w:rsidRPr="002753DA">
        <w:trPr>
          <w:trHeight w:val="2265"/>
        </w:trPr>
        <w:tc>
          <w:tcPr>
            <w:tcW w:w="422" w:type="pct"/>
            <w:shd w:val="clear" w:color="auto" w:fill="E7E6E6"/>
            <w:vAlign w:val="center"/>
          </w:tcPr>
          <w:p w:rsidR="004E3994" w:rsidRPr="002753DA" w:rsidRDefault="004E3994" w:rsidP="00B168DC">
            <w:pPr>
              <w:pStyle w:val="Tabela1a"/>
              <w:spacing w:before="0" w:after="0" w:line="276" w:lineRule="auto"/>
              <w:ind w:left="386" w:hanging="284"/>
              <w:jc w:val="center"/>
              <w:rPr>
                <w:rFonts w:cs="Arial"/>
                <w:b/>
                <w:bCs/>
                <w:sz w:val="20"/>
                <w:szCs w:val="20"/>
                <w:lang w:eastAsia="en-US"/>
              </w:rPr>
            </w:pPr>
            <w:r w:rsidRPr="002753DA">
              <w:rPr>
                <w:rFonts w:cs="Arial"/>
                <w:b/>
                <w:bCs/>
                <w:sz w:val="20"/>
                <w:szCs w:val="20"/>
                <w:lang w:eastAsia="en-US"/>
              </w:rPr>
              <w:t>Lp.</w:t>
            </w:r>
          </w:p>
        </w:tc>
        <w:tc>
          <w:tcPr>
            <w:tcW w:w="2880" w:type="pct"/>
            <w:shd w:val="clear" w:color="auto" w:fill="E7E6E6"/>
            <w:vAlign w:val="center"/>
          </w:tcPr>
          <w:p w:rsidR="004E3994" w:rsidRPr="002753DA" w:rsidRDefault="004E3994" w:rsidP="00B168DC">
            <w:pPr>
              <w:pStyle w:val="Tabela1"/>
              <w:spacing w:before="0" w:after="0" w:line="276" w:lineRule="auto"/>
              <w:ind w:right="50"/>
              <w:jc w:val="center"/>
              <w:rPr>
                <w:rFonts w:cs="Arial"/>
                <w:b/>
                <w:bCs/>
                <w:sz w:val="20"/>
                <w:szCs w:val="20"/>
                <w:lang w:eastAsia="en-US"/>
              </w:rPr>
            </w:pPr>
            <w:r w:rsidRPr="002753DA">
              <w:rPr>
                <w:rFonts w:cs="Arial"/>
                <w:b/>
                <w:bCs/>
                <w:sz w:val="20"/>
                <w:szCs w:val="20"/>
                <w:lang w:eastAsia="en-US"/>
              </w:rPr>
              <w:t>Wymaganie</w:t>
            </w:r>
          </w:p>
        </w:tc>
        <w:tc>
          <w:tcPr>
            <w:tcW w:w="893" w:type="pct"/>
            <w:shd w:val="clear" w:color="auto" w:fill="E7E6E6"/>
            <w:textDirection w:val="btLr"/>
            <w:vAlign w:val="center"/>
          </w:tcPr>
          <w:p w:rsidR="004E3994" w:rsidRPr="002753DA" w:rsidRDefault="004E3994" w:rsidP="003A26BE">
            <w:pPr>
              <w:pStyle w:val="Tabela1"/>
              <w:spacing w:before="0" w:after="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805" w:type="pct"/>
            <w:shd w:val="clear" w:color="auto" w:fill="E7E6E6"/>
            <w:textDirection w:val="btLr"/>
            <w:vAlign w:val="center"/>
          </w:tcPr>
          <w:p w:rsidR="004E3994" w:rsidRPr="002753DA" w:rsidRDefault="004E3994" w:rsidP="003A26BE">
            <w:pPr>
              <w:pStyle w:val="Tabela1"/>
              <w:spacing w:before="0" w:after="0" w:line="276" w:lineRule="auto"/>
              <w:jc w:val="center"/>
              <w:rPr>
                <w:rFonts w:cs="Arial"/>
                <w:b/>
                <w:bCs/>
                <w:sz w:val="20"/>
                <w:szCs w:val="20"/>
                <w:lang w:eastAsia="en-US"/>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CF6518">
            <w:pPr>
              <w:spacing w:after="0"/>
              <w:ind w:left="113" w:firstLine="0"/>
              <w:jc w:val="left"/>
            </w:pPr>
            <w:r w:rsidRPr="002753DA">
              <w:t>Dostęp do listy pacjentów zarejestrowanych do pracowni</w:t>
            </w:r>
          </w:p>
        </w:tc>
        <w:tc>
          <w:tcPr>
            <w:tcW w:w="893" w:type="pct"/>
            <w:vAlign w:val="center"/>
          </w:tcPr>
          <w:p w:rsidR="004E3994" w:rsidRPr="002753DA" w:rsidRDefault="004E3994" w:rsidP="003A26BE">
            <w:pPr>
              <w:spacing w:after="0"/>
              <w:jc w:val="center"/>
            </w:pPr>
            <w:r w:rsidRPr="002753DA">
              <w:t>TAK</w:t>
            </w:r>
          </w:p>
        </w:tc>
        <w:tc>
          <w:tcPr>
            <w:tcW w:w="805" w:type="pct"/>
            <w:vAlign w:val="center"/>
          </w:tcPr>
          <w:p w:rsidR="004E3994" w:rsidRPr="002753DA" w:rsidRDefault="004E3994" w:rsidP="003A26BE">
            <w:pPr>
              <w:spacing w:after="0"/>
              <w:jc w:val="center"/>
            </w:pPr>
            <w:r w:rsidRPr="002753DA">
              <w:t>TAK</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Na liście zleceń do wykonania powinna być wyświetlana informacja, czy badanie powinno być wykonane przy łóżku pacjenta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Rejestracja rozpoczęcia obsługi wizyty pacjenta w pracowni (przyjęcie)</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Wspomaganie obsługi pacjenta w pracowni: </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1" w:type="pct"/>
            <w:gridSpan w:val="2"/>
            <w:vAlign w:val="center"/>
          </w:tcPr>
          <w:p w:rsidR="004E3994" w:rsidRPr="002753DA" w:rsidRDefault="004E3994" w:rsidP="000A2C02">
            <w:pPr>
              <w:spacing w:after="0"/>
              <w:ind w:left="113" w:firstLine="0"/>
              <w:jc w:val="left"/>
              <w:rPr>
                <w:b/>
                <w:bCs/>
              </w:rPr>
            </w:pPr>
            <w:r w:rsidRPr="002753DA">
              <w:rPr>
                <w:b/>
                <w:bCs/>
              </w:rPr>
              <w:t>Przegląd danych pacjenta w następujących kategoriach:</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dane osobowe,</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podstawowe dane medyczne (grupa krwi, uczulenia, stale podawane leki, przebyte choroby, karta szczepień), </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Historia Choroby (dane ze wszystkich wizyt </w:t>
            </w:r>
            <w:proofErr w:type="gramStart"/>
            <w:r w:rsidRPr="002753DA">
              <w:t>pacjenta) ,</w:t>
            </w:r>
            <w:proofErr w:type="gramEnd"/>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wyniki badań,</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przegląd rezerwacji. </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zdefiniowania elementów menu (zakładek) w zależności od potrzeb i rodzaju usługi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zdefiniowania wzorów dokumentów dedykowanych dla pracowni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użytkowania zdefiniowanych wcześniej wzorców dokumentacji dedykowanej do wizyty,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1" w:type="pct"/>
            <w:gridSpan w:val="2"/>
            <w:vAlign w:val="center"/>
          </w:tcPr>
          <w:p w:rsidR="004E3994" w:rsidRPr="002753DA" w:rsidRDefault="004E3994" w:rsidP="000A2C02">
            <w:pPr>
              <w:spacing w:after="0"/>
              <w:ind w:left="113" w:firstLine="0"/>
              <w:jc w:val="left"/>
              <w:rPr>
                <w:b/>
                <w:bCs/>
              </w:rPr>
            </w:pPr>
            <w:r w:rsidRPr="002753DA">
              <w:rPr>
                <w:b/>
                <w:bCs/>
              </w:rPr>
              <w:t>Przegląd, wprowadzanie i modyfikacja danych wizyty w następujących kategoriach:</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informacje ze skierowania,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skierowania, zlecenia, </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usługi, świadczenia w ramach wizyty,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wystawione skierowania,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wykonane podczas wizyty procedury dodatkowe</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inne dokumenty (zaświadczenia, druki, na formularzach zdefiniowanych dla wizyty).</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wynik badania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możliwość przechwytywania pojedynczych klatek obrazu z kamery lub innego źródła np. aparatu </w:t>
            </w:r>
            <w:proofErr w:type="gramStart"/>
            <w:r w:rsidRPr="002753DA">
              <w:t>USG  i</w:t>
            </w:r>
            <w:proofErr w:type="gramEnd"/>
            <w:r w:rsidRPr="002753DA">
              <w:t xml:space="preserve"> dołączanie go do wyniku badania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CF6518">
            <w:pPr>
              <w:spacing w:after="0"/>
              <w:ind w:left="113" w:firstLine="0"/>
              <w:jc w:val="left"/>
            </w:pPr>
            <w:r w:rsidRPr="002753DA">
              <w:t>Możliwość stosowania słownika tekstów standardowych do opis danych wizyt</w:t>
            </w:r>
          </w:p>
        </w:tc>
        <w:tc>
          <w:tcPr>
            <w:tcW w:w="893" w:type="pct"/>
            <w:vAlign w:val="center"/>
          </w:tcPr>
          <w:p w:rsidR="004E3994" w:rsidRPr="002753DA" w:rsidRDefault="004E3994" w:rsidP="003A26BE">
            <w:pPr>
              <w:spacing w:after="0"/>
              <w:jc w:val="center"/>
            </w:pPr>
            <w:r w:rsidRPr="002753DA">
              <w:t>TAK</w:t>
            </w:r>
          </w:p>
        </w:tc>
        <w:tc>
          <w:tcPr>
            <w:tcW w:w="805" w:type="pct"/>
            <w:vAlign w:val="center"/>
          </w:tcPr>
          <w:p w:rsidR="004E3994" w:rsidRPr="002753DA" w:rsidRDefault="004E3994" w:rsidP="003A26BE">
            <w:pPr>
              <w:spacing w:after="0"/>
              <w:jc w:val="center"/>
            </w:pPr>
            <w:r w:rsidRPr="002753DA">
              <w:t>TAK</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Możliwość stosowania „pozycji preferowanych” dla użytkowników, jednostek organizacyjnych (wyróżnienie najczęściej wykorzystywanych pozycji słowników).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1" w:type="pct"/>
            <w:gridSpan w:val="2"/>
            <w:vAlign w:val="center"/>
          </w:tcPr>
          <w:p w:rsidR="004E3994" w:rsidRPr="002753DA" w:rsidRDefault="004E3994" w:rsidP="000A2C02">
            <w:pPr>
              <w:spacing w:after="0"/>
              <w:ind w:left="113" w:firstLine="0"/>
              <w:jc w:val="left"/>
              <w:rPr>
                <w:b/>
                <w:bCs/>
              </w:rPr>
            </w:pPr>
            <w:r w:rsidRPr="002753DA">
              <w:rPr>
                <w:b/>
                <w:bCs/>
              </w:rPr>
              <w:t>Obsługa zakończenia badania/wizyty:</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autoryzacja medyczna badania,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automatyczne tworzenie karty wizyty/wyniku badania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Wgląd w rozliczenia NFZ z tytułu zrealizowanych w trakcie wizyty usług</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Automatyczna generacja i przegląd Księgi Pracowni</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1" w:type="pct"/>
            <w:gridSpan w:val="2"/>
            <w:vAlign w:val="center"/>
          </w:tcPr>
          <w:p w:rsidR="004E3994" w:rsidRPr="002753DA" w:rsidRDefault="004E3994" w:rsidP="000A2C02">
            <w:pPr>
              <w:spacing w:after="0"/>
              <w:ind w:left="113" w:firstLine="0"/>
              <w:jc w:val="left"/>
              <w:rPr>
                <w:b/>
                <w:bCs/>
              </w:rPr>
            </w:pPr>
            <w:r w:rsidRPr="002753DA">
              <w:rPr>
                <w:b/>
                <w:bCs/>
              </w:rPr>
              <w:t xml:space="preserve">Obsługa wyników badań: </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wprowadzanie opisów wyników badań diagnostycznych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wprowadzanie opisów wyników badań na definiowalnych formularzach wyników dostosowanych do rodzaju wykonywanego badania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autoryzacja wyników badań diagnostycznych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wydruk wyniku wg wzoru, jakim posługuje się pracownia</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wydruk wielu egzemplarzy tego samego dokumentu</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1" w:type="pct"/>
            <w:gridSpan w:val="2"/>
            <w:vAlign w:val="center"/>
          </w:tcPr>
          <w:p w:rsidR="004E3994" w:rsidRPr="002753DA" w:rsidRDefault="004E3994" w:rsidP="000A2C02">
            <w:pPr>
              <w:spacing w:after="0"/>
              <w:ind w:left="113" w:firstLine="0"/>
              <w:jc w:val="left"/>
              <w:rPr>
                <w:b/>
                <w:bCs/>
              </w:rPr>
            </w:pPr>
            <w:r w:rsidRPr="002753DA">
              <w:rPr>
                <w:b/>
                <w:bCs/>
              </w:rPr>
              <w:t xml:space="preserve">System musi umożliwiać obsługę i wydruk dokumentacji zbiorczej tj.: </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0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Księga Badań</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 Księga Zabiegów</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Księga Oczekujących</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0A2C02">
            <w:pPr>
              <w:spacing w:after="0"/>
              <w:ind w:left="113" w:firstLine="0"/>
              <w:jc w:val="left"/>
            </w:pPr>
            <w:r w:rsidRPr="002753DA">
              <w:t xml:space="preserve"> System powinien umożliwiać powtórny wydruk dokumentu już wydrukowanego.</w:t>
            </w: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t>........</w:t>
            </w:r>
          </w:p>
        </w:tc>
      </w:tr>
      <w:tr w:rsidR="004E3994" w:rsidRPr="002753DA">
        <w:tc>
          <w:tcPr>
            <w:tcW w:w="422" w:type="pct"/>
            <w:vAlign w:val="center"/>
          </w:tcPr>
          <w:p w:rsidR="004E3994" w:rsidRPr="00EB27BD" w:rsidRDefault="004E3994" w:rsidP="00DA7071">
            <w:pPr>
              <w:pStyle w:val="ListParagraphZnak"/>
              <w:numPr>
                <w:ilvl w:val="0"/>
                <w:numId w:val="46"/>
              </w:numPr>
              <w:suppressAutoHyphens w:val="0"/>
              <w:spacing w:after="0"/>
              <w:jc w:val="center"/>
              <w:rPr>
                <w:rFonts w:ascii="Arial" w:hAnsi="Arial" w:cs="Arial"/>
                <w:sz w:val="20"/>
                <w:szCs w:val="20"/>
              </w:rPr>
            </w:pPr>
          </w:p>
        </w:tc>
        <w:tc>
          <w:tcPr>
            <w:tcW w:w="2880" w:type="pct"/>
            <w:vAlign w:val="center"/>
          </w:tcPr>
          <w:p w:rsidR="004E3994" w:rsidRPr="002753DA" w:rsidRDefault="004E3994" w:rsidP="00386132">
            <w:pPr>
              <w:spacing w:after="0"/>
              <w:ind w:left="113" w:firstLine="0"/>
              <w:jc w:val="left"/>
              <w:rPr>
                <w:sz w:val="18"/>
                <w:szCs w:val="18"/>
              </w:rPr>
            </w:pPr>
            <w:r w:rsidRPr="002753DA">
              <w:rPr>
                <w:sz w:val="18"/>
                <w:szCs w:val="18"/>
              </w:rPr>
              <w:t>System posiada wspólny dla wszystkich użytkowników moduł rejestracji pacjentów obsługujący jednocześnie wiele pracowni diagnostycznych (TK, RTG, USG, Endoskopii).</w:t>
            </w:r>
          </w:p>
          <w:p w:rsidR="004E3994" w:rsidRPr="002753DA" w:rsidRDefault="004E3994" w:rsidP="00130764">
            <w:pPr>
              <w:spacing w:after="0"/>
              <w:jc w:val="left"/>
            </w:pPr>
          </w:p>
        </w:tc>
        <w:tc>
          <w:tcPr>
            <w:tcW w:w="893" w:type="pct"/>
            <w:vAlign w:val="center"/>
          </w:tcPr>
          <w:p w:rsidR="004E3994" w:rsidRPr="002753DA" w:rsidRDefault="004E3994" w:rsidP="000A2C02">
            <w:pPr>
              <w:spacing w:after="0"/>
              <w:jc w:val="center"/>
            </w:pPr>
            <w:r w:rsidRPr="002753DA">
              <w:t>TAK</w:t>
            </w:r>
          </w:p>
        </w:tc>
        <w:tc>
          <w:tcPr>
            <w:tcW w:w="805" w:type="pct"/>
            <w:vAlign w:val="center"/>
          </w:tcPr>
          <w:p w:rsidR="004E3994" w:rsidRPr="002753DA" w:rsidRDefault="004E3994" w:rsidP="000A2C02">
            <w:pPr>
              <w:spacing w:after="0"/>
              <w:jc w:val="center"/>
            </w:pPr>
            <w:r w:rsidRPr="002753DA">
              <w:t>TAK</w:t>
            </w:r>
          </w:p>
        </w:tc>
      </w:tr>
    </w:tbl>
    <w:p w:rsidR="004E3994" w:rsidRPr="002753DA" w:rsidRDefault="004E3994" w:rsidP="009A5A25">
      <w:pPr>
        <w:ind w:firstLine="0"/>
      </w:pPr>
    </w:p>
    <w:p w:rsidR="004E3994" w:rsidRPr="002753DA" w:rsidRDefault="004E3994" w:rsidP="009A5A25">
      <w:pPr>
        <w:ind w:firstLine="0"/>
      </w:pPr>
    </w:p>
    <w:p w:rsidR="004E3994" w:rsidRPr="002753DA" w:rsidRDefault="004E3994" w:rsidP="009A5A25">
      <w:pPr>
        <w:ind w:firstLine="0"/>
      </w:pPr>
    </w:p>
    <w:p w:rsidR="004E3994" w:rsidRPr="002753DA" w:rsidRDefault="004E3994" w:rsidP="009A5A25">
      <w:pPr>
        <w:ind w:firstLine="0"/>
      </w:pPr>
    </w:p>
    <w:p w:rsidR="004E3994" w:rsidRPr="002753DA" w:rsidRDefault="004E3994" w:rsidP="00DA7071">
      <w:pPr>
        <w:pStyle w:val="Nagwek2"/>
        <w:numPr>
          <w:ilvl w:val="0"/>
          <w:numId w:val="4"/>
        </w:numPr>
      </w:pPr>
      <w:bookmarkStart w:id="47" w:name="_Toc531254855"/>
      <w:r w:rsidRPr="002753DA">
        <w:t>Wymagania dla Portalu Internetowego</w:t>
      </w:r>
      <w:bookmarkEnd w:id="47"/>
    </w:p>
    <w:tbl>
      <w:tblPr>
        <w:tblW w:w="0" w:type="auto"/>
        <w:tblInd w:w="2" w:type="dxa"/>
        <w:tblCellMar>
          <w:left w:w="70" w:type="dxa"/>
          <w:right w:w="70" w:type="dxa"/>
        </w:tblCellMar>
        <w:tblLook w:val="00A0" w:firstRow="1" w:lastRow="0" w:firstColumn="1" w:lastColumn="0" w:noHBand="0" w:noVBand="0"/>
      </w:tblPr>
      <w:tblGrid>
        <w:gridCol w:w="549"/>
        <w:gridCol w:w="5407"/>
        <w:gridCol w:w="1668"/>
        <w:gridCol w:w="1371"/>
      </w:tblGrid>
      <w:tr w:rsidR="004E3994" w:rsidRPr="002753DA">
        <w:trPr>
          <w:trHeight w:val="2367"/>
        </w:trPr>
        <w:tc>
          <w:tcPr>
            <w:tcW w:w="549" w:type="dxa"/>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F16828">
            <w:pPr>
              <w:pStyle w:val="Tabela1a"/>
              <w:spacing w:before="0" w:after="0" w:line="276" w:lineRule="auto"/>
              <w:ind w:left="337" w:hanging="285"/>
              <w:jc w:val="center"/>
              <w:rPr>
                <w:rFonts w:cs="Arial"/>
                <w:b/>
                <w:bCs/>
                <w:sz w:val="20"/>
                <w:szCs w:val="20"/>
                <w:lang w:eastAsia="en-US"/>
              </w:rPr>
            </w:pPr>
            <w:r w:rsidRPr="002753DA">
              <w:rPr>
                <w:rFonts w:cs="Arial"/>
                <w:b/>
                <w:bCs/>
                <w:sz w:val="20"/>
                <w:szCs w:val="20"/>
                <w:lang w:eastAsia="en-US"/>
              </w:rPr>
              <w:t>Lp.</w:t>
            </w:r>
          </w:p>
        </w:tc>
        <w:tc>
          <w:tcPr>
            <w:tcW w:w="5407" w:type="dxa"/>
            <w:tcBorders>
              <w:top w:val="single" w:sz="4" w:space="0" w:color="auto"/>
              <w:left w:val="single" w:sz="4" w:space="0" w:color="auto"/>
              <w:bottom w:val="single" w:sz="4" w:space="0" w:color="auto"/>
              <w:right w:val="single" w:sz="4" w:space="0" w:color="auto"/>
            </w:tcBorders>
            <w:shd w:val="clear" w:color="auto" w:fill="E7E6E6"/>
            <w:vAlign w:val="center"/>
          </w:tcPr>
          <w:p w:rsidR="004E3994" w:rsidRPr="002753DA" w:rsidRDefault="004E3994" w:rsidP="00F16828">
            <w:pPr>
              <w:pStyle w:val="Tabela1"/>
              <w:spacing w:before="0" w:after="0" w:line="276" w:lineRule="auto"/>
              <w:ind w:right="50"/>
              <w:jc w:val="center"/>
              <w:rPr>
                <w:rFonts w:cs="Arial"/>
                <w:b/>
                <w:bCs/>
                <w:sz w:val="20"/>
                <w:szCs w:val="20"/>
                <w:lang w:eastAsia="en-US"/>
              </w:rPr>
            </w:pPr>
            <w:r w:rsidRPr="002753DA">
              <w:rPr>
                <w:rFonts w:cs="Arial"/>
                <w:b/>
                <w:bCs/>
                <w:sz w:val="20"/>
                <w:szCs w:val="20"/>
                <w:lang w:eastAsia="en-US"/>
              </w:rPr>
              <w:t>Wymaganie</w:t>
            </w:r>
          </w:p>
        </w:tc>
        <w:tc>
          <w:tcPr>
            <w:tcW w:w="1668"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846560">
            <w:pPr>
              <w:pStyle w:val="Tabela1"/>
              <w:spacing w:before="0" w:after="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1371" w:type="dxa"/>
            <w:tcBorders>
              <w:top w:val="single" w:sz="4" w:space="0" w:color="auto"/>
              <w:left w:val="single" w:sz="4" w:space="0" w:color="auto"/>
              <w:bottom w:val="single" w:sz="4" w:space="0" w:color="auto"/>
              <w:right w:val="single" w:sz="4" w:space="0" w:color="auto"/>
            </w:tcBorders>
            <w:shd w:val="clear" w:color="auto" w:fill="E7E6E6"/>
            <w:textDirection w:val="btLr"/>
            <w:vAlign w:val="center"/>
          </w:tcPr>
          <w:p w:rsidR="004E3994" w:rsidRPr="002753DA" w:rsidRDefault="004E3994" w:rsidP="00846560">
            <w:pPr>
              <w:pStyle w:val="Tabela1"/>
              <w:spacing w:before="0" w:after="0" w:line="276" w:lineRule="auto"/>
              <w:jc w:val="center"/>
              <w:rPr>
                <w:rFonts w:cs="Arial"/>
                <w:b/>
                <w:bCs/>
                <w:sz w:val="20"/>
                <w:szCs w:val="20"/>
                <w:lang w:eastAsia="en-US"/>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rPr>
          <w:trHeight w:val="285"/>
        </w:trPr>
        <w:tc>
          <w:tcPr>
            <w:tcW w:w="8995" w:type="dxa"/>
            <w:gridSpan w:val="4"/>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46560">
            <w:pPr>
              <w:spacing w:after="0"/>
              <w:jc w:val="center"/>
              <w:rPr>
                <w:b/>
                <w:bCs/>
              </w:rPr>
            </w:pPr>
            <w:r w:rsidRPr="002753DA">
              <w:rPr>
                <w:b/>
                <w:bCs/>
              </w:rPr>
              <w:t>Rejestracja / Powiadomienia</w:t>
            </w:r>
          </w:p>
        </w:tc>
      </w:tr>
      <w:tr w:rsidR="004E3994" w:rsidRPr="002753DA">
        <w:trPr>
          <w:trHeight w:val="285"/>
        </w:trPr>
        <w:tc>
          <w:tcPr>
            <w:tcW w:w="549" w:type="dxa"/>
            <w:tcBorders>
              <w:top w:val="single" w:sz="4" w:space="0" w:color="auto"/>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DE1A6C">
            <w:pPr>
              <w:spacing w:after="0"/>
              <w:ind w:left="113" w:firstLine="0"/>
              <w:jc w:val="left"/>
            </w:pPr>
            <w:r w:rsidRPr="002753DA">
              <w:t>Rejestracja nowego pacjenta – użytkownika systemu</w:t>
            </w:r>
          </w:p>
        </w:tc>
        <w:tc>
          <w:tcPr>
            <w:tcW w:w="1668"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46560">
            <w:pPr>
              <w:spacing w:after="0"/>
              <w:jc w:val="center"/>
            </w:pPr>
            <w:r w:rsidRPr="002753DA">
              <w:t>TAK</w:t>
            </w:r>
          </w:p>
        </w:tc>
        <w:tc>
          <w:tcPr>
            <w:tcW w:w="1371" w:type="dxa"/>
            <w:tcBorders>
              <w:top w:val="single" w:sz="4" w:space="0" w:color="auto"/>
              <w:left w:val="single" w:sz="4" w:space="0" w:color="auto"/>
              <w:bottom w:val="single" w:sz="4" w:space="0" w:color="auto"/>
              <w:right w:val="single" w:sz="4" w:space="0" w:color="auto"/>
            </w:tcBorders>
            <w:vAlign w:val="center"/>
          </w:tcPr>
          <w:p w:rsidR="004E3994" w:rsidRPr="002753DA" w:rsidRDefault="004E3994" w:rsidP="00846560">
            <w:pPr>
              <w:spacing w:after="0"/>
              <w:jc w:val="center"/>
            </w:pPr>
            <w:r w:rsidRPr="002753DA">
              <w:t>TAK</w:t>
            </w:r>
          </w:p>
        </w:tc>
      </w:tr>
      <w:tr w:rsidR="004E3994" w:rsidRPr="002753DA">
        <w:trPr>
          <w:trHeight w:val="570"/>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Potwierdzenie rejestracji pacjenta poprzez wprowadzenie kodu udostępnionego przez SMS.</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570"/>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Potwierdzenie rejestracji pacjenta poprzez wprowadzenie kodu udostępnionego przez e-Mail.</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1140"/>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samodzielnej autoryzacji (określenie danych dostępowych – login/hasło) użytkownika – pacjenta po poprawnym potwierdzeniu rejestracji; możliwość wyłączenia trybu samodzielnej autoryzacji pacjentów.</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142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ograniczenia samodzielnej autoryzacji użytkowników – pacjentów do osób zarejestrowanych w zintegrowanym systemie HIS (na podstawie zgodności numeru PESEL i nazwiska); możliwość wyłączenia trybu autoryzacji pacjentów w oparciu o rejestr zintegrowanego systemu HIS.</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570"/>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Logowanie pacjenta/użytkownika – autentykacja użytkownika systemu.</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Aktualizacja profilu pacjenta/użytkownika; możliwość aktualizacji danych kontaktowych: adresu e-mail, nr-telefonu; adresu zamieszkania.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549"/>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zablokowania zmiany danych osobowych pacjenta (imię, nazwisko, PESEL) w profilu pacjenta.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142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określenia parametrów powiadomień o zbliżającym się terminie udzielenia usługi (interwał czasu przed planowanym terminem, tryb powiadamiania) zdefiniowanych w systemie.</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391"/>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zmiany hasła pacjenta – użytkownika.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D35D8D">
            <w:pPr>
              <w:spacing w:after="0"/>
              <w:ind w:left="113" w:firstLine="0"/>
              <w:jc w:val="left"/>
            </w:pPr>
            <w:r w:rsidRPr="002753DA">
              <w:t>Możliwość ustawienia nowego hasła, po poprawnej weryfikacji adresu e-mail lub numeru telefonu poprzez wprowadzenie przesłanego kodu potwierdzenia.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142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DE1A6C">
            <w:pPr>
              <w:spacing w:after="0"/>
              <w:ind w:left="113" w:firstLine="0"/>
              <w:jc w:val="left"/>
            </w:pPr>
            <w:r w:rsidRPr="002753DA">
              <w:t>Rezerwacja terminu udzielenia usługi – wskazanie daty i czasu planowanej realizacji wizyty, miejsca realizacji (element struktury organizacyjnej) i personelu realizującego (opcjonalnie; w zależności od statusu wyboru personelu zdefiniowanego dla usługi).</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jc w:val="center"/>
            </w:pPr>
            <w:r w:rsidRPr="002753DA">
              <w:t>TAK</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Możliwość/konieczność rejestracji danych skierowania w czasie rezerwacji terminu udzielenia dla usług o odpowiednim statusie wymagalności danych skierowania.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192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Default="004E3994" w:rsidP="000A2C02">
            <w:pPr>
              <w:spacing w:after="0"/>
              <w:ind w:left="113" w:firstLine="0"/>
              <w:jc w:val="left"/>
            </w:pPr>
          </w:p>
          <w:p w:rsidR="004E3994" w:rsidRPr="00D3369C" w:rsidRDefault="004E3994" w:rsidP="00EA6153">
            <w:pPr>
              <w:spacing w:after="0"/>
              <w:ind w:left="113" w:firstLine="0"/>
              <w:jc w:val="left"/>
              <w:rPr>
                <w:strike/>
              </w:rPr>
            </w:pPr>
            <w:r w:rsidRPr="00D3369C">
              <w:rPr>
                <w:strike/>
              </w:rPr>
              <w:t xml:space="preserve">Grupowanie usług do rezerwacji wg zdefiniowanych rodzajów usług </w:t>
            </w:r>
            <w:proofErr w:type="spellStart"/>
            <w:r w:rsidRPr="00D3369C">
              <w:rPr>
                <w:strike/>
              </w:rPr>
              <w:t>np</w:t>
            </w:r>
            <w:proofErr w:type="spellEnd"/>
            <w:r w:rsidRPr="00D3369C">
              <w:rPr>
                <w:strike/>
              </w:rPr>
              <w:t xml:space="preserve">: </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 xml:space="preserve">1. Logowanie do systemu </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 xml:space="preserve">1.1. Wprowadzenie nazwy użytkownika i hasła </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1.1.1 Niepoprawne dane logowania</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t>1.2. Zalogowanie</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 xml:space="preserve">2. Ekran startowy </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t>2.1. Nieprzeczytane wiadomości</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t>2.2. Najbliższe rezerwacje</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t>2.3. Rezerwacje do potwierdzenia</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t xml:space="preserve">2.4. Menu </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2.4.1. Profil</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2.4.2. Nowa rezerwacja</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2.4.3. Moje rezerwacje</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2.4.4. Moje wyniki</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2.4.5. Wiadomości i dziennik</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r>
            <w:r w:rsidRPr="00D3369C">
              <w:rPr>
                <w:strike/>
                <w:sz w:val="16"/>
                <w:szCs w:val="16"/>
              </w:rPr>
              <w:tab/>
              <w:t>2.4.6. Potwierdzenie rezerwacji</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 xml:space="preserve">               2.4.7. Wylogowanie</w:t>
            </w:r>
          </w:p>
          <w:p w:rsidR="004E3994" w:rsidRPr="00D3369C" w:rsidRDefault="004E3994" w:rsidP="00EA6153">
            <w:pPr>
              <w:tabs>
                <w:tab w:val="left" w:pos="284"/>
                <w:tab w:val="left" w:pos="567"/>
              </w:tabs>
              <w:spacing w:after="0" w:line="240" w:lineRule="auto"/>
              <w:rPr>
                <w:strike/>
                <w:sz w:val="16"/>
                <w:szCs w:val="16"/>
              </w:rPr>
            </w:pPr>
            <w:r w:rsidRPr="00D3369C">
              <w:rPr>
                <w:strike/>
                <w:sz w:val="16"/>
                <w:szCs w:val="16"/>
              </w:rPr>
              <w:tab/>
              <w:t>2.5. Otwarte karty</w:t>
            </w:r>
          </w:p>
          <w:p w:rsidR="004E3994" w:rsidRPr="00D3369C" w:rsidRDefault="004E3994" w:rsidP="00EA6153">
            <w:pPr>
              <w:spacing w:after="0" w:line="240" w:lineRule="auto"/>
              <w:ind w:left="113" w:firstLine="0"/>
              <w:jc w:val="left"/>
              <w:rPr>
                <w:strike/>
              </w:rPr>
            </w:pPr>
            <w:r w:rsidRPr="00D3369C">
              <w:rPr>
                <w:strike/>
                <w:sz w:val="16"/>
                <w:szCs w:val="16"/>
              </w:rPr>
              <w:tab/>
              <w:t>2.6. Sesja użytkownika</w:t>
            </w:r>
          </w:p>
          <w:p w:rsidR="004E3994" w:rsidRDefault="004E3994" w:rsidP="00EA6153">
            <w:pPr>
              <w:spacing w:after="0"/>
              <w:ind w:firstLine="0"/>
              <w:jc w:val="left"/>
            </w:pPr>
          </w:p>
          <w:p w:rsidR="004E3994" w:rsidRPr="00D3369C" w:rsidRDefault="004E3994" w:rsidP="00EA6153">
            <w:pPr>
              <w:spacing w:after="0"/>
              <w:ind w:firstLine="0"/>
              <w:jc w:val="left"/>
            </w:pPr>
            <w:r>
              <w:t xml:space="preserve">Zmiana </w:t>
            </w:r>
            <w:proofErr w:type="gramStart"/>
            <w:r>
              <w:t xml:space="preserve">na : </w:t>
            </w:r>
            <w:proofErr w:type="gramEnd"/>
            <w:r w:rsidRPr="00991A58">
              <w:rPr>
                <w:highlight w:val="yellow"/>
              </w:rPr>
              <w:t xml:space="preserve">Grupowanie usług do rezerwacji wg zdefiniowanych rodzajów usług </w:t>
            </w:r>
            <w:proofErr w:type="spellStart"/>
            <w:r w:rsidRPr="00991A58">
              <w:rPr>
                <w:highlight w:val="yellow"/>
              </w:rPr>
              <w:t>np</w:t>
            </w:r>
            <w:proofErr w:type="spellEnd"/>
            <w:r w:rsidRPr="00991A58">
              <w:rPr>
                <w:highlight w:val="yellow"/>
              </w:rPr>
              <w:t>: „Poradnia Kardiologiczna „, „Porada Ortopedyczna” …”</w:t>
            </w:r>
          </w:p>
          <w:p w:rsidR="004E3994" w:rsidRPr="002753DA" w:rsidRDefault="004E3994" w:rsidP="00EA6153">
            <w:pPr>
              <w:spacing w:after="0" w:line="240" w:lineRule="auto"/>
              <w:ind w:firstLine="0"/>
              <w:jc w:val="left"/>
            </w:pP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570"/>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Przegląd rejestru rezerwacji wizyt pacjenta z wyróżnieniem stanu usługi (planowana, zrealizowana, anulowana).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570"/>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anulowania przez pacjenta rezerwacji wizyty.</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570"/>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zmiany terminu wizyty przez pacjenta.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30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Wydruk potwierdzenia rezerwacji wizyty zawierający informacje o usłudze, miejscu realizacji oraz planowaną datę udzielenia usługi.</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wysyłania przez SMS, e-mail lub wiadomości na portalu pacjenta przypomnień o zbliżających się terminach wizyt.</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wysyłania przez SMS, e-mail lub wiadomości na portalu pacjenta powiadomień o anulowaniu rezerwacji przez pracowników jednostki ochrony zdrowia.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Możliwość wysyłania przez SMS, e-mail lub wiadomości na portalu pacjenta powiadomień o zmianie terminu realizacji usługi dokonanej przez pracowników jednostki ochrony zdrowia.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596"/>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Wysyłanie wiadomości do jednostki ochrony zdrowia;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Wysyłanie wiadomości SMS, e-mail lub wiadomości na portalu pacjenta o konieczności potwierdzenia rezerwacji terminu wizyty</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Potwierdzenie rezerwacji wizyty w określonym czasie przed realizacją dla rezerwacji wymagających takich potwierdzeń</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570"/>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Edycja wysłanych i jeszcze nieprzeczytanych przez pracowników jednostki ochrony zdrowia wiadomości.</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570"/>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Przegląd wiadomości odebranych od pacjentów; wyszukiwanie wiadomości wg tematu, daty wysłania, nadawcy; wyróżnienie wiadomości nieprzeczytanych.</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jc w:val="center"/>
            </w:pPr>
            <w:r w:rsidRPr="002753DA">
              <w:rPr>
                <w:b/>
                <w:bCs/>
              </w:rPr>
              <w:t>Wymagania architektury systemu</w:t>
            </w:r>
          </w:p>
        </w:tc>
      </w:tr>
      <w:tr w:rsidR="004E3994" w:rsidRPr="002753DA">
        <w:trPr>
          <w:trHeight w:val="651"/>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433" w:hanging="428"/>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rPr>
                <w:b/>
                <w:bCs/>
              </w:rPr>
            </w:pPr>
            <w:r w:rsidRPr="002753DA">
              <w:t xml:space="preserve">System musi posiadać budowę modułową - architektura oparta o </w:t>
            </w:r>
            <w:proofErr w:type="spellStart"/>
            <w:r w:rsidRPr="002753DA">
              <w:t>mikrousługi</w:t>
            </w:r>
            <w:proofErr w:type="spellEnd"/>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651"/>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ind w:left="433" w:hanging="428"/>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umożliwiać skalowanie horyzontalne wybranych modułów (w zależności od obciążenia).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AD2539">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AD2539">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udostępniać interfejs programowy (API) umożliwiający jego integrację z innym oprogramowaniem działającym obecnie lub w przyszłości w Szpitalu.</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xml:space="preserve">Architektura systemu powinna umożliwiać wdrożenie w wariancie wysokiej dostępności (ang. high </w:t>
            </w:r>
            <w:proofErr w:type="spellStart"/>
            <w:r w:rsidRPr="002753DA">
              <w:t>availability</w:t>
            </w:r>
            <w:proofErr w:type="spellEnd"/>
            <w:r w:rsidRPr="002753DA">
              <w:t>) poprzez równoczesne działanie ‘zapasowej’ instancji.</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DE1A6C">
            <w:pPr>
              <w:spacing w:after="0"/>
              <w:ind w:left="113" w:firstLine="0"/>
              <w:jc w:val="left"/>
            </w:pPr>
            <w:r w:rsidRPr="002753DA">
              <w:t>System udostępnia graficzny interfejs użytkownika dostosowujący się do wielkości ekranu urządzenia, na którym jest użytkowany. System może być używany w przeglądarkach smartfonów, tabletów i komputerów osobistych.</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xml:space="preserve">Musi istnieć możliwość użytkowania systemu na najnowszych wersjach popularnych przeglądarek internetowych (Google Chrome, </w:t>
            </w:r>
            <w:proofErr w:type="spellStart"/>
            <w:r w:rsidRPr="002753DA">
              <w:t>Firefox</w:t>
            </w:r>
            <w:proofErr w:type="spellEnd"/>
            <w:r w:rsidRPr="002753DA">
              <w:t>, Internet Explorer, Microsoft Edge), bez konieczności instalacji dodatkowych elementów środowiska uruchomieniowego.</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Interfejs użytkownika musi być zgodny z WCAG 2.0 (</w:t>
            </w:r>
            <w:proofErr w:type="gramStart"/>
            <w:r w:rsidRPr="002753DA">
              <w:t>ang</w:t>
            </w:r>
            <w:proofErr w:type="gramEnd"/>
            <w:r w:rsidRPr="002753DA">
              <w:t xml:space="preserve">. Web Content Accessibility </w:t>
            </w:r>
            <w:proofErr w:type="spellStart"/>
            <w:r w:rsidRPr="002753DA">
              <w:t>Guidelines</w:t>
            </w:r>
            <w:proofErr w:type="spellEnd"/>
            <w:r w:rsidRPr="002753DA">
              <w:t>).</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xml:space="preserve">System musi zapisywać logi z działania, w postaci umożliwiającej dalsze ich przetwarzanie w dedykowanych narzędziach (np. </w:t>
            </w:r>
            <w:proofErr w:type="spellStart"/>
            <w:r w:rsidRPr="002753DA">
              <w:t>Logstash</w:t>
            </w:r>
            <w:proofErr w:type="spellEnd"/>
            <w:r w:rsidRPr="002753DA">
              <w:t>).</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xml:space="preserve">System zapewnia przesyłanie danych z wykorzystaniem bezpiecznego kanału komunikacji - umożliwia szyfrowanie transmisji </w:t>
            </w:r>
            <w:proofErr w:type="gramStart"/>
            <w:r w:rsidRPr="002753DA">
              <w:t>danych co</w:t>
            </w:r>
            <w:proofErr w:type="gramEnd"/>
            <w:r w:rsidRPr="002753DA">
              <w:t xml:space="preserve"> najmniej pomiędzy komputerem pacjenta (klienta), a pierwszym komponentem systemu, na którym są one przetwarzane.</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posiadać dedykowany moduł obsługi uprawnień, pozwalający na tworzenie i przydzielanie uprawnień użytkownikom osobowym, jak i innym systemom informatycznym (np. zintegrowanym z nim aplikacjom).</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umożliwiać udostępnianie danych medycznych (w tym dokumentacji medycznej) tylko dla autoryzowanych użytkowników. Użytkownik autoryzowany to osoba, której tożsamość została potwierdzona przez pracownika szpitala.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umożliwiać samodzielne utworzenie konta w Medycznym Portalu Informacyjnym</w:t>
            </w:r>
          </w:p>
          <w:p w:rsidR="004E3994" w:rsidRPr="002753DA" w:rsidRDefault="004E3994" w:rsidP="000A2C02">
            <w:pPr>
              <w:spacing w:after="0"/>
              <w:ind w:left="113" w:firstLine="0"/>
              <w:jc w:val="left"/>
            </w:pP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Rejestracja do portalu udostępniana jest pacjentom w postaci odnośnika na stronie internetowej BCM. Po samodzielnym utworzeniu konta użytkownik posiada dostęp do portalu z określonym poziomem uprawnień.</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Rejestracja konta użytkownika, który jest lub potencjalnie będzie pacjentem jednostki,</w:t>
            </w:r>
          </w:p>
        </w:tc>
        <w:tc>
          <w:tcPr>
            <w:tcW w:w="1668" w:type="dxa"/>
            <w:tcBorders>
              <w:top w:val="nil"/>
              <w:left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4E3994" w:rsidRPr="002753DA" w:rsidRDefault="004E3994" w:rsidP="00DE1A6C">
            <w:pPr>
              <w:spacing w:after="0"/>
              <w:ind w:left="113" w:firstLine="0"/>
              <w:jc w:val="left"/>
              <w:rPr>
                <w:b/>
                <w:bCs/>
              </w:rPr>
            </w:pPr>
            <w:r w:rsidRPr="002753DA">
              <w:rPr>
                <w:b/>
                <w:bCs/>
              </w:rPr>
              <w:t>System musi umożliwiać rejestracje podstawowych danych pacjenta tj.:</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846560">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846560">
            <w:pPr>
              <w:spacing w:after="0"/>
              <w:jc w:val="center"/>
            </w:pP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imię, nazwisko,</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dane identyfikacyjne pacjenta: nr PESEL albo numer ewidencyjny lub numer dokumentu tożsamości nadane we wskazanym kraju (w przypadku rejestracji obcokrajowców),</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system musi umożliwiać rejestrację adresu e-mail użytkownika portalu, o ile weryfikowany jest taki kanał komunikacyjny,</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system musi umożliwiać rejestrację nr telefonu komórkowego użytkownika portalu, o ile weryfikowany jest taki kanał komunikacyjny,</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xml:space="preserve">- system podczas rejestracji użytkownika musi wymuszać akceptację regulaminu portalu, oraz zgody na przetwarzanie danych osobowych zgodnie z Ustawą z dnia 29 sierpnia 1997 roku o Ochronie Danych Osobowych (tekst jednolity: Dz. U. 2014, </w:t>
            </w:r>
            <w:proofErr w:type="gramStart"/>
            <w:r w:rsidRPr="002753DA">
              <w:t>poz</w:t>
            </w:r>
            <w:proofErr w:type="gramEnd"/>
            <w:r w:rsidRPr="002753DA">
              <w:t>. 1182).</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xml:space="preserve">- system umożliwia utworzenie </w:t>
            </w:r>
            <w:proofErr w:type="gramStart"/>
            <w:r w:rsidRPr="002753DA">
              <w:t>konta dla którego</w:t>
            </w:r>
            <w:proofErr w:type="gramEnd"/>
            <w:r w:rsidRPr="002753DA">
              <w:t xml:space="preserve"> system umożliwia podanie i powtórzenie hasła do konta oraz weryfikuje poprawność podanego hasła z zadaną polityką.</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rPr>
                <w:b/>
                <w:bCs/>
              </w:rPr>
            </w:pPr>
            <w:r w:rsidRPr="002753DA">
              <w:rPr>
                <w:b/>
                <w:bCs/>
              </w:rPr>
              <w:t>Rejestracja konta użytkownika reprezentującego swojego podopiecznego:</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system umożliwia rejestrację konta użytkownika poprzez podanie jego imienia, nazwiska, danych kontaktowych (w zależności od przyjętego kanału komunikacji e-mail lub SMS), nazwy użytkownika i hasła,</w:t>
            </w:r>
          </w:p>
        </w:tc>
        <w:tc>
          <w:tcPr>
            <w:tcW w:w="1668" w:type="dxa"/>
            <w:tcBorders>
              <w:top w:val="nil"/>
              <w:left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rPr>
                <w:b/>
                <w:bCs/>
              </w:rPr>
            </w:pPr>
            <w:r w:rsidRPr="002753DA">
              <w:rPr>
                <w:b/>
                <w:bCs/>
              </w:rPr>
              <w:t>System umożliwia weryfikację podanego w czasie rejestracji konta kanału komunikacyjnego:</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e-mail, poprzez przesłanie na podany adres wiadomości zawierającej odnośnik z wygenerowanym kodem potwierdzenia autentyczności adresu e-mail,</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SMS, poprzez przesłanie na podany nr telefonu wiadomości zawierającej kod potwierdzenia autentyczności podanego numeru; system udostępnia funkcję umożliwiającą wprowadzenie nr telefonu oraz przesłanego kodu.</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blokuje możliwość zalogowania się użytkownika, który nie potwierdził żadnego kanału komunikacyjnego.</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przypisuje zarejestrowanemu użytkownikowi predefiniowane uprawnienia do dostępnych funkcji, po potwierdzeniu kanału komunikacyjnego.</w:t>
            </w:r>
          </w:p>
        </w:tc>
        <w:tc>
          <w:tcPr>
            <w:tcW w:w="1668" w:type="dxa"/>
            <w:tcBorders>
              <w:top w:val="nil"/>
              <w:left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rPr>
                <w:b/>
                <w:bCs/>
              </w:rPr>
            </w:pPr>
            <w:r w:rsidRPr="002753DA">
              <w:rPr>
                <w:b/>
                <w:bCs/>
              </w:rPr>
              <w:t xml:space="preserve">System udostępnia funkcję logowania do portalu, w </w:t>
            </w:r>
            <w:proofErr w:type="gramStart"/>
            <w:r w:rsidRPr="002753DA">
              <w:rPr>
                <w:b/>
                <w:bCs/>
              </w:rPr>
              <w:t>ramach której</w:t>
            </w:r>
            <w:proofErr w:type="gramEnd"/>
            <w:r w:rsidRPr="002753DA">
              <w:rPr>
                <w:b/>
                <w:bCs/>
              </w:rPr>
              <w:t>, w zależności od przyjętej polityki bezpieczeństwa, mogą być weryfikowane następujące parametry:</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wymuszenie zmiany hasła użytkowników, którzy pierwszy raz logują się do systemu,</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wymuszenie zmiany hasła po upłynięciu określonego czasu od jego ostatniej zmiany,</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czasowe zablokowanie konta użytkownika po przekroczeniu określonej liczby nieudanych logowań.</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umożliwiać zmianę hasła użytkownika.</w:t>
            </w:r>
          </w:p>
        </w:tc>
        <w:tc>
          <w:tcPr>
            <w:tcW w:w="1668" w:type="dxa"/>
            <w:tcBorders>
              <w:top w:val="nil"/>
              <w:left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umożliwiać z poziomu systemu HIS:</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założenie konta użytkownika PORTAL,</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rejestrację pacjentów związanych z kontem PORTAL (właściciel konta lub jego podopieczni),</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autoryzację konta użytkownika (potwierdzenie faktu sprawdzenia tożsamości użytkownika PORTAL) oraz jego uprawnień do reprezentowania podopiecznych.</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ind w:left="113" w:firstLine="0"/>
              <w:jc w:val="center"/>
            </w:pPr>
            <w:r w:rsidRPr="002753DA">
              <w:rPr>
                <w:b/>
                <w:bCs/>
              </w:rPr>
              <w:t>Portal Dokumentacji</w:t>
            </w:r>
          </w:p>
        </w:tc>
      </w:tr>
      <w:tr w:rsidR="004E3994"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rPr>
                <w:b/>
                <w:bCs/>
              </w:rPr>
            </w:pPr>
            <w:r w:rsidRPr="002753DA">
              <w:rPr>
                <w:b/>
                <w:bCs/>
              </w:rPr>
              <w:t>System musi umożliwiać prezentację informacji o udzielonych świadczeniach opieki zdrowotnej oraz wpisach do list oczekujących (moje świadczenia) tj.:</w:t>
            </w:r>
          </w:p>
        </w:tc>
        <w:tc>
          <w:tcPr>
            <w:tcW w:w="1668"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c>
          <w:tcPr>
            <w:tcW w:w="1371" w:type="dxa"/>
            <w:tcBorders>
              <w:top w:val="nil"/>
              <w:left w:val="single" w:sz="4" w:space="0" w:color="auto"/>
              <w:bottom w:val="single" w:sz="4" w:space="0" w:color="auto"/>
              <w:right w:val="single" w:sz="4" w:space="0" w:color="auto"/>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system prezentuje informacje o udzielonych świadczeniach opieki zdrowotnej – pobytach na oddziałach szpitalnych, udzielonych poradach, wykonanych badaniach,</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system prezentuje informacje o wpisach pacjentów na listy oczekujących.</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umożliwiać przegląd zrealizowanych badań, zarejestrowanych w systemie HIS, których wyniki zostały udostępnione do przeglądu w e-Portalu. Możliwe jest filtrowanie badań wg dat realizacji oraz wyszukiwanie wg nazwy badania.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prezentować wyniki wybranych badań laboratoryjnych.</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ind w:left="113" w:firstLine="0"/>
              <w:jc w:val="left"/>
            </w:pPr>
            <w:r w:rsidRPr="002753DA">
              <w:t xml:space="preserve">System musi umożliwiać pobranie elektronicznych </w:t>
            </w:r>
            <w:proofErr w:type="gramStart"/>
            <w:r w:rsidRPr="002753DA">
              <w:t>dokumentów  medycznych</w:t>
            </w:r>
            <w:proofErr w:type="gramEnd"/>
            <w:r w:rsidRPr="002753DA">
              <w:t xml:space="preserve">  pacjenta, zarejestrowanych w Repozytorium EDM.</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jc w:val="center"/>
            </w:pPr>
            <w:r w:rsidRPr="002753DA">
              <w:t>TAK</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umożliwiać ograniczenie udostępnianych dokumentów do dokumentów podpisanych bezpiecznym podpisem cyfrowym.</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umożliwiać ograniczenie udostępnianych dokumentów do dokumentów wybranych typów.</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xml:space="preserve">System integruje się on-line z systemem HIS w zakresie pobierania informacji o udzielonych świadczeniach medycznych (system nie tworzy własnego, oddzielnego repozytorium danych medycznych) </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integruje się on-line z modułem rozliczeń komercyjnych w zakresie pobrania informacji o wystawionych dokumentach sprzedaży z uwzględnieniem aktualizacji statusu płatności po zrealizowaniu płatności internetowej.</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ind w:left="113" w:firstLine="0"/>
              <w:jc w:val="center"/>
            </w:pPr>
            <w:r w:rsidRPr="002753DA">
              <w:rPr>
                <w:b/>
                <w:bCs/>
              </w:rPr>
              <w:t>Portal Kontrahenta</w:t>
            </w:r>
          </w:p>
        </w:tc>
      </w:tr>
      <w:tr w:rsidR="004E3994" w:rsidRPr="002753DA">
        <w:trPr>
          <w:trHeight w:val="855"/>
        </w:trPr>
        <w:tc>
          <w:tcPr>
            <w:tcW w:w="5956" w:type="dxa"/>
            <w:gridSpan w:val="2"/>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ind w:left="113" w:firstLine="0"/>
              <w:jc w:val="left"/>
              <w:rPr>
                <w:b/>
                <w:bCs/>
              </w:rPr>
            </w:pPr>
            <w:r w:rsidRPr="002753DA">
              <w:rPr>
                <w:b/>
                <w:bCs/>
              </w:rPr>
              <w:t>System umożliwia zarządzanie rejestrem lekarzy, pracowników placówki współpracującej z Zamawiającym, w zakresie:</w:t>
            </w:r>
          </w:p>
        </w:tc>
        <w:tc>
          <w:tcPr>
            <w:tcW w:w="1668" w:type="dxa"/>
            <w:tcBorders>
              <w:top w:val="nil"/>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46560">
            <w:pPr>
              <w:spacing w:after="0"/>
              <w:jc w:val="center"/>
            </w:pPr>
          </w:p>
        </w:tc>
        <w:tc>
          <w:tcPr>
            <w:tcW w:w="1371" w:type="dxa"/>
            <w:tcBorders>
              <w:top w:val="nil"/>
              <w:left w:val="single" w:sz="4" w:space="0" w:color="auto"/>
              <w:bottom w:val="single" w:sz="4" w:space="0" w:color="auto"/>
              <w:right w:val="single" w:sz="4" w:space="0" w:color="auto"/>
              <w:tl2br w:val="single" w:sz="4" w:space="0" w:color="000000"/>
              <w:tr2bl w:val="single" w:sz="4" w:space="0" w:color="000000"/>
            </w:tcBorders>
            <w:vAlign w:val="center"/>
          </w:tcPr>
          <w:p w:rsidR="004E3994" w:rsidRPr="002753DA" w:rsidRDefault="004E3994" w:rsidP="00846560">
            <w:pPr>
              <w:spacing w:after="0"/>
              <w:jc w:val="center"/>
            </w:pP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proofErr w:type="gramStart"/>
            <w:r w:rsidRPr="002753DA">
              <w:t>rejestracji</w:t>
            </w:r>
            <w:proofErr w:type="gramEnd"/>
            <w:r w:rsidRPr="002753DA">
              <w:t xml:space="preserve"> użytkowników zatrudnionych w placówce,</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proofErr w:type="gramStart"/>
            <w:r w:rsidRPr="002753DA">
              <w:t>rejestracji</w:t>
            </w:r>
            <w:proofErr w:type="gramEnd"/>
            <w:r w:rsidRPr="002753DA">
              <w:t xml:space="preserve"> danych lekarzy zlecających,</w:t>
            </w:r>
          </w:p>
        </w:tc>
        <w:tc>
          <w:tcPr>
            <w:tcW w:w="1668" w:type="dxa"/>
            <w:tcBorders>
              <w:top w:val="nil"/>
              <w:left w:val="single" w:sz="4" w:space="0" w:color="auto"/>
              <w:bottom w:val="single" w:sz="4" w:space="0" w:color="000000"/>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000000"/>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000000"/>
            </w:tcBorders>
            <w:vAlign w:val="center"/>
          </w:tcPr>
          <w:p w:rsidR="004E3994" w:rsidRPr="002753DA" w:rsidRDefault="004E3994" w:rsidP="000A2C02">
            <w:pPr>
              <w:spacing w:after="0"/>
              <w:ind w:left="113" w:firstLine="0"/>
              <w:jc w:val="left"/>
            </w:pPr>
            <w:proofErr w:type="gramStart"/>
            <w:r w:rsidRPr="002753DA">
              <w:t>definiowania</w:t>
            </w:r>
            <w:proofErr w:type="gramEnd"/>
            <w:r w:rsidRPr="002753DA">
              <w:t xml:space="preserve"> uprawnień dla użytkowników - pracowników kontrahenta przez lokalnego administratora ze strony placówki współpracującej.</w:t>
            </w:r>
          </w:p>
        </w:tc>
        <w:tc>
          <w:tcPr>
            <w:tcW w:w="1668" w:type="dxa"/>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0A2C02">
            <w:pPr>
              <w:spacing w:after="0"/>
              <w:jc w:val="center"/>
            </w:pPr>
            <w:r w:rsidRPr="002753DA">
              <w:t>TAK</w:t>
            </w:r>
          </w:p>
        </w:tc>
        <w:tc>
          <w:tcPr>
            <w:tcW w:w="1371" w:type="dxa"/>
            <w:tcBorders>
              <w:top w:val="single" w:sz="4" w:space="0" w:color="000000"/>
              <w:left w:val="single" w:sz="4" w:space="0" w:color="000000"/>
              <w:bottom w:val="single" w:sz="4" w:space="0" w:color="000000"/>
              <w:right w:val="single" w:sz="4" w:space="0" w:color="000000"/>
            </w:tcBorders>
            <w:vAlign w:val="center"/>
          </w:tcPr>
          <w:p w:rsidR="004E3994" w:rsidRPr="002753DA" w:rsidRDefault="004E3994" w:rsidP="000A2C02">
            <w:pPr>
              <w:spacing w:after="0"/>
              <w:jc w:val="center"/>
            </w:pPr>
            <w:r>
              <w:t>........</w:t>
            </w:r>
          </w:p>
        </w:tc>
      </w:tr>
      <w:tr w:rsidR="004E3994" w:rsidRPr="002753DA">
        <w:trPr>
          <w:trHeight w:val="855"/>
        </w:trPr>
        <w:tc>
          <w:tcPr>
            <w:tcW w:w="5956" w:type="dxa"/>
            <w:gridSpan w:val="2"/>
            <w:tcBorders>
              <w:top w:val="nil"/>
              <w:left w:val="single" w:sz="4" w:space="0" w:color="auto"/>
              <w:bottom w:val="single" w:sz="4" w:space="0" w:color="auto"/>
              <w:right w:val="single" w:sz="4" w:space="0" w:color="000000"/>
            </w:tcBorders>
            <w:vAlign w:val="center"/>
          </w:tcPr>
          <w:p w:rsidR="004E3994" w:rsidRPr="002753DA" w:rsidRDefault="004E3994" w:rsidP="00846560">
            <w:pPr>
              <w:spacing w:after="0"/>
              <w:ind w:left="113" w:firstLine="0"/>
              <w:jc w:val="left"/>
              <w:rPr>
                <w:b/>
                <w:bCs/>
              </w:rPr>
            </w:pPr>
            <w:r w:rsidRPr="002753DA">
              <w:rPr>
                <w:b/>
                <w:bCs/>
              </w:rPr>
              <w:t>System umożliwia zarządzanie rejestrem pacjentów placówki współpracującej, co najmniej, w zakresie:</w:t>
            </w:r>
          </w:p>
        </w:tc>
        <w:tc>
          <w:tcPr>
            <w:tcW w:w="1668"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846560">
            <w:pPr>
              <w:spacing w:after="0"/>
              <w:jc w:val="center"/>
            </w:pPr>
          </w:p>
        </w:tc>
        <w:tc>
          <w:tcPr>
            <w:tcW w:w="1371"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846560">
            <w:pPr>
              <w:spacing w:after="0"/>
              <w:jc w:val="center"/>
            </w:pP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proofErr w:type="gramStart"/>
            <w:r w:rsidRPr="002753DA">
              <w:t>rejestracji</w:t>
            </w:r>
            <w:proofErr w:type="gramEnd"/>
            <w:r w:rsidRPr="002753DA">
              <w:t xml:space="preserve"> pacjentów,</w:t>
            </w:r>
          </w:p>
        </w:tc>
        <w:tc>
          <w:tcPr>
            <w:tcW w:w="1668" w:type="dxa"/>
            <w:tcBorders>
              <w:top w:val="single" w:sz="4" w:space="0" w:color="000000"/>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single" w:sz="4" w:space="0" w:color="000000"/>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proofErr w:type="gramStart"/>
            <w:r w:rsidRPr="002753DA">
              <w:t>importu</w:t>
            </w:r>
            <w:proofErr w:type="gramEnd"/>
            <w:r w:rsidRPr="002753DA">
              <w:t>, z pliku CSV, danych pacjentów.</w:t>
            </w:r>
          </w:p>
        </w:tc>
        <w:tc>
          <w:tcPr>
            <w:tcW w:w="1668" w:type="dxa"/>
            <w:tcBorders>
              <w:top w:val="nil"/>
              <w:left w:val="single" w:sz="4" w:space="0" w:color="auto"/>
              <w:bottom w:val="single" w:sz="4" w:space="0" w:color="000000"/>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000000"/>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956" w:type="dxa"/>
            <w:gridSpan w:val="2"/>
            <w:tcBorders>
              <w:top w:val="nil"/>
              <w:left w:val="single" w:sz="4" w:space="0" w:color="auto"/>
              <w:bottom w:val="single" w:sz="4" w:space="0" w:color="auto"/>
              <w:right w:val="single" w:sz="4" w:space="0" w:color="000000"/>
            </w:tcBorders>
            <w:vAlign w:val="center"/>
          </w:tcPr>
          <w:p w:rsidR="004E3994" w:rsidRPr="002753DA" w:rsidRDefault="004E3994" w:rsidP="00846560">
            <w:pPr>
              <w:spacing w:after="0"/>
              <w:ind w:left="113" w:firstLine="0"/>
              <w:jc w:val="left"/>
              <w:rPr>
                <w:b/>
                <w:bCs/>
              </w:rPr>
            </w:pPr>
            <w:r w:rsidRPr="002753DA">
              <w:rPr>
                <w:b/>
                <w:bCs/>
              </w:rPr>
              <w:lastRenderedPageBreak/>
              <w:t>System umożliwia przegląd usług realizowanych w jednostce Zamawiającego, udostępnianych do rejestracji dla placówki współpracującej, zgodnie z obowiązującą umową o współpracy, w zakresie:</w:t>
            </w:r>
          </w:p>
        </w:tc>
        <w:tc>
          <w:tcPr>
            <w:tcW w:w="1668"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846560">
            <w:pPr>
              <w:spacing w:after="0"/>
              <w:jc w:val="center"/>
            </w:pPr>
          </w:p>
        </w:tc>
        <w:tc>
          <w:tcPr>
            <w:tcW w:w="1371" w:type="dxa"/>
            <w:tcBorders>
              <w:top w:val="single" w:sz="4" w:space="0" w:color="000000"/>
              <w:left w:val="single" w:sz="4" w:space="0" w:color="000000"/>
              <w:bottom w:val="single" w:sz="4" w:space="0" w:color="000000"/>
              <w:right w:val="single" w:sz="4" w:space="0" w:color="000000"/>
              <w:tl2br w:val="single" w:sz="4" w:space="0" w:color="000000"/>
              <w:tr2bl w:val="single" w:sz="4" w:space="0" w:color="000000"/>
            </w:tcBorders>
            <w:vAlign w:val="center"/>
          </w:tcPr>
          <w:p w:rsidR="004E3994" w:rsidRPr="002753DA" w:rsidRDefault="004E3994" w:rsidP="00846560">
            <w:pPr>
              <w:spacing w:after="0"/>
              <w:jc w:val="center"/>
            </w:pP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proofErr w:type="gramStart"/>
            <w:r w:rsidRPr="002753DA">
              <w:t>rodzaju</w:t>
            </w:r>
            <w:proofErr w:type="gramEnd"/>
            <w:r w:rsidRPr="002753DA">
              <w:t xml:space="preserve"> świadczonych usług,</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single" w:sz="4" w:space="0" w:color="000000"/>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proofErr w:type="gramStart"/>
            <w:r w:rsidRPr="002753DA">
              <w:t>personelu</w:t>
            </w:r>
            <w:proofErr w:type="gramEnd"/>
            <w:r w:rsidRPr="002753DA">
              <w:t xml:space="preserve"> realizującego usługi,</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proofErr w:type="gramStart"/>
            <w:r w:rsidRPr="002753DA">
              <w:t>dostępnego</w:t>
            </w:r>
            <w:proofErr w:type="gramEnd"/>
            <w:r w:rsidRPr="002753DA">
              <w:t xml:space="preserve"> terminarza usług i personelu.</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umożliwia wydruk raportu prezentującego liczby zrealizowanych usług w określonym czasie.</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Wydruk raportu – zestawienia usług zrealizowanych na rzecz danego kontrahenta w określonym czasie.</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ind w:left="113" w:firstLine="0"/>
              <w:jc w:val="center"/>
            </w:pPr>
            <w:r w:rsidRPr="002753DA">
              <w:rPr>
                <w:b/>
                <w:bCs/>
              </w:rPr>
              <w:t>Portal Elektronicznej Książeczki Wywiadu</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pozwala na skrócenie procesu uzyskiwania świadczenia medycznego poprzez</w:t>
            </w:r>
          </w:p>
          <w:p w:rsidR="004E3994" w:rsidRPr="002753DA" w:rsidRDefault="004E3994" w:rsidP="000A2C02">
            <w:pPr>
              <w:spacing w:after="0"/>
              <w:ind w:left="113" w:firstLine="0"/>
              <w:jc w:val="left"/>
            </w:pPr>
            <w:proofErr w:type="gramStart"/>
            <w:r w:rsidRPr="002753DA">
              <w:t>przeprowadzenie</w:t>
            </w:r>
            <w:proofErr w:type="gramEnd"/>
            <w:r w:rsidRPr="002753DA">
              <w:t xml:space="preserve"> kwalifikacji pacjenta na podstawie dokumentów obrazujących jego stan</w:t>
            </w:r>
          </w:p>
          <w:p w:rsidR="004E3994" w:rsidRPr="002753DA" w:rsidRDefault="004E3994" w:rsidP="000A2C02">
            <w:pPr>
              <w:spacing w:after="0"/>
              <w:ind w:left="113" w:firstLine="0"/>
              <w:jc w:val="left"/>
              <w:rPr>
                <w:b/>
                <w:bCs/>
              </w:rPr>
            </w:pPr>
            <w:proofErr w:type="gramStart"/>
            <w:r w:rsidRPr="002753DA">
              <w:t>zdrowia</w:t>
            </w:r>
            <w:proofErr w:type="gramEnd"/>
            <w:r w:rsidRPr="002753DA">
              <w:t xml:space="preserve"> oraz historię choroby.</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xml:space="preserve">System weryfikuje kompletność zebranego wywiadu lekarskiego, </w:t>
            </w:r>
            <w:proofErr w:type="gramStart"/>
            <w:r w:rsidRPr="002753DA">
              <w:t>rozumianą jako</w:t>
            </w:r>
            <w:proofErr w:type="gramEnd"/>
            <w:r w:rsidRPr="002753DA">
              <w:t xml:space="preserve"> udzielenie odpowiedzi na wszystkie pytania jej wymagające.</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musi umożliwiać wysyłanie wiadomości z prośbą o uzupełnienie wywiadu lekarskiego w zadanym czasie przed planowaną datą udzielenia świadczenia.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System zapisuje wywiad lekarski w postaci dokumentu określonego typu w Repozytorium EDM</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 xml:space="preserve">System umożliwia pacjentowi modyfikację wywiadu lekarskiego, który rejestrowany </w:t>
            </w:r>
            <w:proofErr w:type="gramStart"/>
            <w:r w:rsidRPr="002753DA">
              <w:t>jest jako</w:t>
            </w:r>
            <w:proofErr w:type="gramEnd"/>
            <w:r w:rsidRPr="002753DA">
              <w:t xml:space="preserve"> kolejna wersja dokumentu w Repozytorium EDM</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8995" w:type="dxa"/>
            <w:gridSpan w:val="4"/>
            <w:tcBorders>
              <w:top w:val="nil"/>
              <w:left w:val="single" w:sz="4" w:space="0" w:color="auto"/>
              <w:bottom w:val="single" w:sz="4" w:space="0" w:color="auto"/>
              <w:right w:val="single" w:sz="4" w:space="0" w:color="auto"/>
            </w:tcBorders>
            <w:vAlign w:val="center"/>
          </w:tcPr>
          <w:p w:rsidR="004E3994" w:rsidRPr="002753DA" w:rsidRDefault="004E3994" w:rsidP="00846560">
            <w:pPr>
              <w:spacing w:after="0"/>
              <w:ind w:left="113" w:firstLine="0"/>
              <w:jc w:val="center"/>
            </w:pPr>
            <w:r w:rsidRPr="002753DA">
              <w:rPr>
                <w:b/>
                <w:bCs/>
              </w:rPr>
              <w:t>Portal Kolejki</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rPr>
                <w:b/>
                <w:bCs/>
              </w:rPr>
            </w:pPr>
            <w:r w:rsidRPr="002753DA">
              <w:t>System umożliwia przegląd zaplanowanych wizyt pacjenta</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Pacjent otrzymuje zwrotną informację o wyznaczonym terminie.</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r w:rsidR="004E3994" w:rsidRPr="002753DA">
        <w:trPr>
          <w:trHeight w:val="855"/>
        </w:trPr>
        <w:tc>
          <w:tcPr>
            <w:tcW w:w="549" w:type="dxa"/>
            <w:tcBorders>
              <w:top w:val="nil"/>
              <w:left w:val="single" w:sz="4" w:space="0" w:color="auto"/>
              <w:bottom w:val="single" w:sz="4" w:space="0" w:color="auto"/>
              <w:right w:val="single" w:sz="4" w:space="0" w:color="auto"/>
            </w:tcBorders>
            <w:vAlign w:val="center"/>
          </w:tcPr>
          <w:p w:rsidR="004E3994" w:rsidRPr="00EB27BD" w:rsidRDefault="004E3994" w:rsidP="00DA7071">
            <w:pPr>
              <w:pStyle w:val="ListParagraphZnak"/>
              <w:numPr>
                <w:ilvl w:val="0"/>
                <w:numId w:val="47"/>
              </w:numPr>
              <w:suppressAutoHyphens w:val="0"/>
              <w:spacing w:after="0" w:line="240" w:lineRule="auto"/>
              <w:ind w:left="337" w:hanging="285"/>
              <w:jc w:val="center"/>
              <w:rPr>
                <w:rFonts w:ascii="Arial" w:hAnsi="Arial" w:cs="Arial"/>
                <w:sz w:val="20"/>
                <w:szCs w:val="20"/>
              </w:rPr>
            </w:pPr>
          </w:p>
        </w:tc>
        <w:tc>
          <w:tcPr>
            <w:tcW w:w="5407"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ind w:left="113" w:firstLine="0"/>
              <w:jc w:val="left"/>
            </w:pPr>
            <w:r w:rsidRPr="002753DA">
              <w:t>Pacjent ma możliwość rezygnacji z wyznaczonego terminu za pomocą platformy internetowej może zwolnić termin - anulować swoją rejestrację</w:t>
            </w:r>
          </w:p>
        </w:tc>
        <w:tc>
          <w:tcPr>
            <w:tcW w:w="1668"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rsidRPr="002753DA">
              <w:t>TAK</w:t>
            </w:r>
          </w:p>
        </w:tc>
        <w:tc>
          <w:tcPr>
            <w:tcW w:w="1371" w:type="dxa"/>
            <w:tcBorders>
              <w:top w:val="nil"/>
              <w:left w:val="single" w:sz="4" w:space="0" w:color="auto"/>
              <w:bottom w:val="single" w:sz="4" w:space="0" w:color="auto"/>
              <w:right w:val="single" w:sz="4" w:space="0" w:color="auto"/>
            </w:tcBorders>
            <w:vAlign w:val="center"/>
          </w:tcPr>
          <w:p w:rsidR="004E3994" w:rsidRPr="002753DA" w:rsidRDefault="004E3994" w:rsidP="000A2C02">
            <w:pPr>
              <w:spacing w:after="0"/>
              <w:jc w:val="center"/>
            </w:pPr>
            <w:r>
              <w:t>........</w:t>
            </w:r>
          </w:p>
        </w:tc>
      </w:tr>
    </w:tbl>
    <w:p w:rsidR="004E3994" w:rsidRPr="002753DA" w:rsidRDefault="004E3994">
      <w:pPr>
        <w:suppressAutoHyphens w:val="0"/>
        <w:spacing w:after="0" w:line="240" w:lineRule="auto"/>
        <w:ind w:firstLine="0"/>
        <w:jc w:val="left"/>
      </w:pPr>
    </w:p>
    <w:p w:rsidR="004E3994" w:rsidRPr="002753DA" w:rsidRDefault="004E3994" w:rsidP="009A5A25">
      <w:pPr>
        <w:ind w:firstLine="0"/>
      </w:pPr>
    </w:p>
    <w:p w:rsidR="004E3994" w:rsidRPr="002753DA" w:rsidRDefault="004E3994" w:rsidP="00DA7071">
      <w:pPr>
        <w:pStyle w:val="Nagwek2"/>
        <w:numPr>
          <w:ilvl w:val="0"/>
          <w:numId w:val="4"/>
        </w:numPr>
      </w:pPr>
      <w:bookmarkStart w:id="48" w:name="_Toc531254856"/>
      <w:r w:rsidRPr="002753DA">
        <w:t>Wymagania dla modułu Zarządzania Bieżącymi Informacjami (ZBI)</w:t>
      </w:r>
      <w:bookmarkEnd w:id="48"/>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3"/>
        <w:gridCol w:w="4983"/>
        <w:gridCol w:w="208"/>
        <w:gridCol w:w="1658"/>
        <w:gridCol w:w="1644"/>
      </w:tblGrid>
      <w:tr w:rsidR="004E3994" w:rsidRPr="002753DA">
        <w:trPr>
          <w:trHeight w:val="2240"/>
        </w:trPr>
        <w:tc>
          <w:tcPr>
            <w:tcW w:w="427" w:type="pct"/>
            <w:shd w:val="clear" w:color="auto" w:fill="E7E6E6"/>
            <w:vAlign w:val="center"/>
          </w:tcPr>
          <w:p w:rsidR="004E3994" w:rsidRPr="002753DA" w:rsidRDefault="004E3994" w:rsidP="00E204C4">
            <w:pPr>
              <w:pStyle w:val="Tabela1a"/>
              <w:spacing w:before="0" w:after="0" w:line="276" w:lineRule="auto"/>
              <w:ind w:left="386" w:hanging="284"/>
              <w:jc w:val="center"/>
              <w:rPr>
                <w:rFonts w:cs="Arial"/>
                <w:b/>
                <w:bCs/>
                <w:sz w:val="20"/>
                <w:szCs w:val="20"/>
                <w:lang w:eastAsia="en-US"/>
              </w:rPr>
            </w:pPr>
            <w:r w:rsidRPr="002753DA">
              <w:rPr>
                <w:rFonts w:cs="Arial"/>
                <w:b/>
                <w:bCs/>
                <w:sz w:val="20"/>
                <w:szCs w:val="20"/>
                <w:lang w:eastAsia="en-US"/>
              </w:rPr>
              <w:t>Lp.</w:t>
            </w:r>
          </w:p>
        </w:tc>
        <w:tc>
          <w:tcPr>
            <w:tcW w:w="2795" w:type="pct"/>
            <w:gridSpan w:val="2"/>
            <w:shd w:val="clear" w:color="auto" w:fill="E7E6E6"/>
            <w:vAlign w:val="center"/>
          </w:tcPr>
          <w:p w:rsidR="004E3994" w:rsidRPr="002753DA" w:rsidRDefault="004E3994" w:rsidP="00E204C4">
            <w:pPr>
              <w:pStyle w:val="Tabela1"/>
              <w:spacing w:before="0" w:after="0" w:line="276" w:lineRule="auto"/>
              <w:ind w:right="50"/>
              <w:jc w:val="center"/>
              <w:rPr>
                <w:rFonts w:cs="Arial"/>
                <w:b/>
                <w:bCs/>
                <w:sz w:val="20"/>
                <w:szCs w:val="20"/>
                <w:lang w:eastAsia="en-US"/>
              </w:rPr>
            </w:pPr>
            <w:r w:rsidRPr="002753DA">
              <w:rPr>
                <w:rFonts w:cs="Arial"/>
                <w:b/>
                <w:bCs/>
                <w:sz w:val="20"/>
                <w:szCs w:val="20"/>
                <w:lang w:eastAsia="en-US"/>
              </w:rPr>
              <w:t>Wymaganie</w:t>
            </w:r>
          </w:p>
        </w:tc>
        <w:tc>
          <w:tcPr>
            <w:tcW w:w="893" w:type="pct"/>
            <w:shd w:val="clear" w:color="auto" w:fill="E7E6E6"/>
            <w:textDirection w:val="btLr"/>
            <w:vAlign w:val="center"/>
          </w:tcPr>
          <w:p w:rsidR="004E3994" w:rsidRPr="002753DA" w:rsidRDefault="004E3994" w:rsidP="003A26BE">
            <w:pPr>
              <w:pStyle w:val="Tabela1"/>
              <w:spacing w:before="0" w:after="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885" w:type="pct"/>
            <w:shd w:val="clear" w:color="auto" w:fill="E7E6E6"/>
            <w:textDirection w:val="btLr"/>
            <w:vAlign w:val="center"/>
          </w:tcPr>
          <w:p w:rsidR="004E3994" w:rsidRPr="002753DA" w:rsidRDefault="004E3994" w:rsidP="003A26BE">
            <w:pPr>
              <w:pStyle w:val="Tabela1"/>
              <w:spacing w:before="0" w:after="0" w:line="276" w:lineRule="auto"/>
              <w:jc w:val="center"/>
              <w:rPr>
                <w:rFonts w:cs="Arial"/>
                <w:b/>
                <w:bCs/>
                <w:sz w:val="20"/>
                <w:szCs w:val="20"/>
                <w:lang w:eastAsia="en-US"/>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c>
          <w:tcPr>
            <w:tcW w:w="5000" w:type="pct"/>
            <w:gridSpan w:val="5"/>
            <w:vAlign w:val="center"/>
          </w:tcPr>
          <w:p w:rsidR="004E3994" w:rsidRPr="002753DA" w:rsidRDefault="004E3994" w:rsidP="00846560">
            <w:pPr>
              <w:spacing w:after="0"/>
              <w:jc w:val="center"/>
              <w:rPr>
                <w:b/>
                <w:bCs/>
              </w:rPr>
            </w:pPr>
            <w:r w:rsidRPr="002753DA">
              <w:rPr>
                <w:b/>
                <w:bCs/>
              </w:rPr>
              <w:t>Architektura systemu ZBI</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rPr>
                <w:b/>
                <w:bCs/>
              </w:rPr>
            </w:pPr>
            <w:r w:rsidRPr="002753DA">
              <w:rPr>
                <w:lang w:eastAsia="en-US"/>
              </w:rPr>
              <w:t xml:space="preserve">ZBI </w:t>
            </w:r>
            <w:proofErr w:type="gramStart"/>
            <w:r w:rsidRPr="002753DA">
              <w:rPr>
                <w:lang w:eastAsia="en-US"/>
              </w:rPr>
              <w:t>działa  w</w:t>
            </w:r>
            <w:proofErr w:type="gramEnd"/>
            <w:r w:rsidRPr="002753DA">
              <w:rPr>
                <w:lang w:eastAsia="en-US"/>
              </w:rPr>
              <w:t xml:space="preserve"> architekturze dwuwarstwowej lub trójwarstwowej.</w:t>
            </w:r>
          </w:p>
        </w:tc>
        <w:tc>
          <w:tcPr>
            <w:tcW w:w="893" w:type="pct"/>
            <w:vAlign w:val="center"/>
          </w:tcPr>
          <w:p w:rsidR="004E3994" w:rsidRPr="002753DA" w:rsidRDefault="004E3994" w:rsidP="000A2C02">
            <w:pPr>
              <w:spacing w:after="0"/>
              <w:jc w:val="center"/>
            </w:pPr>
            <w:r w:rsidRPr="002753DA">
              <w:t>NIE</w:t>
            </w:r>
          </w:p>
        </w:tc>
        <w:tc>
          <w:tcPr>
            <w:tcW w:w="885" w:type="pct"/>
            <w:vAlign w:val="center"/>
          </w:tcPr>
          <w:p w:rsidR="004E3994" w:rsidRPr="002753DA" w:rsidRDefault="004E3994" w:rsidP="000A2C02">
            <w:pPr>
              <w:spacing w:after="0"/>
              <w:jc w:val="center"/>
              <w:rPr>
                <w:b/>
                <w:bCs/>
              </w:rP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rPr>
                <w:b/>
                <w:bCs/>
              </w:rPr>
            </w:pPr>
            <w:r w:rsidRPr="002753DA">
              <w:rPr>
                <w:lang w:eastAsia="en-US"/>
              </w:rPr>
              <w:t>System ZBI oraz SIM działa w oparciu o jeden motor bazy danych</w:t>
            </w:r>
          </w:p>
        </w:tc>
        <w:tc>
          <w:tcPr>
            <w:tcW w:w="893" w:type="pct"/>
            <w:vAlign w:val="center"/>
          </w:tcPr>
          <w:p w:rsidR="004E3994" w:rsidRPr="002753DA" w:rsidRDefault="004E3994" w:rsidP="000A2C02">
            <w:pPr>
              <w:spacing w:after="0"/>
              <w:jc w:val="center"/>
            </w:pPr>
            <w:r w:rsidRPr="002753DA">
              <w:t>NIE</w:t>
            </w:r>
          </w:p>
        </w:tc>
        <w:tc>
          <w:tcPr>
            <w:tcW w:w="885" w:type="pct"/>
            <w:vAlign w:val="center"/>
          </w:tcPr>
          <w:p w:rsidR="004E3994" w:rsidRPr="002753DA" w:rsidRDefault="004E3994" w:rsidP="000A2C02">
            <w:pPr>
              <w:spacing w:after="0"/>
              <w:jc w:val="center"/>
              <w:rPr>
                <w:b/>
                <w:bCs/>
              </w:rPr>
            </w:pPr>
            <w:r>
              <w:t>........</w:t>
            </w:r>
          </w:p>
        </w:tc>
      </w:tr>
      <w:tr w:rsidR="004E3994" w:rsidRPr="002753DA">
        <w:tc>
          <w:tcPr>
            <w:tcW w:w="5000" w:type="pct"/>
            <w:gridSpan w:val="5"/>
            <w:vAlign w:val="center"/>
          </w:tcPr>
          <w:p w:rsidR="004E3994" w:rsidRPr="002753DA" w:rsidRDefault="004E3994" w:rsidP="00846560">
            <w:pPr>
              <w:spacing w:after="0"/>
              <w:jc w:val="center"/>
              <w:rPr>
                <w:b/>
                <w:bCs/>
              </w:rPr>
            </w:pPr>
            <w:r w:rsidRPr="002753DA">
              <w:rPr>
                <w:b/>
                <w:bCs/>
              </w:rPr>
              <w:t>Ogólne funkcjonalność systemu ZBI</w:t>
            </w:r>
          </w:p>
        </w:tc>
      </w:tr>
      <w:tr w:rsidR="004E3994" w:rsidRPr="002753DA">
        <w:tc>
          <w:tcPr>
            <w:tcW w:w="3222" w:type="pct"/>
            <w:gridSpan w:val="3"/>
            <w:vAlign w:val="center"/>
          </w:tcPr>
          <w:p w:rsidR="004E3994" w:rsidRPr="002753DA" w:rsidRDefault="004E3994" w:rsidP="000A2C02">
            <w:pPr>
              <w:spacing w:after="0"/>
              <w:ind w:left="113" w:firstLine="0"/>
              <w:jc w:val="left"/>
              <w:rPr>
                <w:b/>
                <w:bCs/>
              </w:rPr>
            </w:pPr>
            <w:r w:rsidRPr="002753DA">
              <w:rPr>
                <w:b/>
                <w:bCs/>
              </w:rPr>
              <w:t>Możliwość przygotowywania wskaźników kosztowo-przychodowych w oparciu o predefiniowane funkcje dla:</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8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pacjentów,</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ośrodków powstawania kosztów,</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proofErr w:type="gramStart"/>
            <w:r w:rsidRPr="002753DA">
              <w:t>·          jednostek</w:t>
            </w:r>
            <w:proofErr w:type="gramEnd"/>
            <w:r w:rsidRPr="002753DA">
              <w:t xml:space="preserve"> chorobowych,</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produktów kontraktowych.</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3222" w:type="pct"/>
            <w:gridSpan w:val="3"/>
            <w:vAlign w:val="center"/>
          </w:tcPr>
          <w:p w:rsidR="004E3994" w:rsidRPr="002753DA" w:rsidRDefault="004E3994" w:rsidP="000A2C02">
            <w:pPr>
              <w:spacing w:after="0"/>
              <w:ind w:left="113" w:firstLine="0"/>
              <w:jc w:val="left"/>
              <w:rPr>
                <w:b/>
                <w:bCs/>
              </w:rPr>
            </w:pPr>
            <w:r w:rsidRPr="002753DA">
              <w:rPr>
                <w:b/>
                <w:bCs/>
              </w:rPr>
              <w:t>Możliwość zestawienia przychodów i kosztów hospitalizacji na poziomie:</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8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pojedynczego pacjenta,</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kodu JGP,</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produktu jednostkowego,</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produktu kontraktowego,</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rozpoznania głównego.</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Możliwość zestawienia statystyk kosztów pobytów z podziałem na lekarzy prowadzących.</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xml:space="preserve">Możliwość szacunkowej kalkulacji dotychczasowych </w:t>
            </w:r>
            <w:r w:rsidRPr="002753DA">
              <w:lastRenderedPageBreak/>
              <w:t>kosztów pacjenta w trakcie trwania hospitalizacji w oparciu o dane historyczne lub zdefiniowane cenniki (w przypadku braku danych historycznych).</w:t>
            </w:r>
          </w:p>
        </w:tc>
        <w:tc>
          <w:tcPr>
            <w:tcW w:w="893" w:type="pct"/>
            <w:vAlign w:val="center"/>
          </w:tcPr>
          <w:p w:rsidR="004E3994" w:rsidRPr="002753DA" w:rsidRDefault="004E3994" w:rsidP="000A2C02">
            <w:pPr>
              <w:spacing w:after="0"/>
              <w:jc w:val="center"/>
            </w:pPr>
            <w:r w:rsidRPr="002753DA">
              <w:lastRenderedPageBreak/>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Możliwość prezentacji kosztów zleceń do jednostek zewnętrznych wg przyjętych cen umownych z daną jednostką</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5000" w:type="pct"/>
            <w:gridSpan w:val="5"/>
            <w:vAlign w:val="center"/>
          </w:tcPr>
          <w:p w:rsidR="004E3994" w:rsidRPr="002753DA" w:rsidRDefault="004E3994" w:rsidP="00846560">
            <w:pPr>
              <w:spacing w:after="0"/>
              <w:ind w:left="113" w:firstLine="0"/>
              <w:jc w:val="center"/>
            </w:pPr>
            <w:r w:rsidRPr="002753DA">
              <w:rPr>
                <w:b/>
                <w:bCs/>
              </w:rPr>
              <w:t>Funkcjonalność systemu ZBI: koszty pacjenta</w:t>
            </w:r>
          </w:p>
        </w:tc>
      </w:tr>
      <w:tr w:rsidR="004E3994" w:rsidRPr="002753DA">
        <w:tc>
          <w:tcPr>
            <w:tcW w:w="3222" w:type="pct"/>
            <w:gridSpan w:val="3"/>
            <w:vAlign w:val="center"/>
          </w:tcPr>
          <w:p w:rsidR="004E3994" w:rsidRPr="002753DA" w:rsidRDefault="004E3994" w:rsidP="000A2C02">
            <w:pPr>
              <w:spacing w:after="0"/>
              <w:ind w:left="113" w:firstLine="0"/>
              <w:jc w:val="left"/>
              <w:rPr>
                <w:b/>
                <w:bCs/>
              </w:rPr>
            </w:pPr>
            <w:r w:rsidRPr="002753DA">
              <w:rPr>
                <w:b/>
                <w:bCs/>
              </w:rPr>
              <w:t>Możliwość automatycznego pobierania danych o pacjencie w zakresie zrealizowanych mu świadczeń z aplikacji medycznych dostarczanych w ramach zamówienia (Przychodnia, Ruch Chorych i Apteczka Oddziałowa):</w:t>
            </w:r>
          </w:p>
        </w:tc>
        <w:tc>
          <w:tcPr>
            <w:tcW w:w="893" w:type="pct"/>
            <w:tcBorders>
              <w:tl2br w:val="single" w:sz="4" w:space="0" w:color="auto"/>
              <w:tr2bl w:val="single" w:sz="4" w:space="0" w:color="auto"/>
            </w:tcBorders>
            <w:vAlign w:val="center"/>
          </w:tcPr>
          <w:p w:rsidR="004E3994" w:rsidRPr="002753DA" w:rsidRDefault="004E3994" w:rsidP="000A2C02">
            <w:pPr>
              <w:spacing w:after="0"/>
              <w:jc w:val="center"/>
            </w:pPr>
          </w:p>
        </w:tc>
        <w:tc>
          <w:tcPr>
            <w:tcW w:w="88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osobodni,</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procedury,</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badania,</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leki.</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CF6518">
            <w:pPr>
              <w:spacing w:after="0"/>
              <w:ind w:left="113" w:firstLine="0"/>
              <w:jc w:val="left"/>
            </w:pPr>
            <w:r w:rsidRPr="002753DA">
              <w:t>Możliwość wydruku kosztowej karty pacjenta dającej możliwość wyceny pobytu pacjenta (</w:t>
            </w:r>
            <w:proofErr w:type="gramStart"/>
            <w:r w:rsidRPr="002753DA">
              <w:t>wydruk jako</w:t>
            </w:r>
            <w:proofErr w:type="gramEnd"/>
            <w:r w:rsidRPr="002753DA">
              <w:t xml:space="preserve"> załącznik może być podstawą wystawienia faktury za pobyt pacjenta nieubezpieczonego) z wyszczególnieniem kosztów świadczeń i leków istotnych kosztowo oraz włączeniem kosztów pozostałych świadczeń do kosztów ogólnych pobytu,</w:t>
            </w:r>
          </w:p>
        </w:tc>
        <w:tc>
          <w:tcPr>
            <w:tcW w:w="893" w:type="pct"/>
            <w:vAlign w:val="center"/>
          </w:tcPr>
          <w:p w:rsidR="004E3994" w:rsidRPr="002753DA" w:rsidRDefault="004E3994" w:rsidP="003A26BE">
            <w:pPr>
              <w:spacing w:after="0"/>
              <w:jc w:val="center"/>
            </w:pPr>
            <w:r w:rsidRPr="002753DA">
              <w:t>TAK</w:t>
            </w:r>
          </w:p>
        </w:tc>
        <w:tc>
          <w:tcPr>
            <w:tcW w:w="885" w:type="pct"/>
            <w:vAlign w:val="center"/>
          </w:tcPr>
          <w:p w:rsidR="004E3994" w:rsidRPr="002753DA" w:rsidRDefault="004E3994" w:rsidP="003A26BE">
            <w:pPr>
              <w:spacing w:after="0"/>
              <w:jc w:val="center"/>
            </w:pPr>
            <w:r w:rsidRPr="002753DA">
              <w:t>TAK</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 xml:space="preserve">Możliwość wydruku kosztowej karty pacjenta -    w zakresie kosztów leków – na poziomie cen leków z konkretnej dostawy, w </w:t>
            </w:r>
            <w:proofErr w:type="gramStart"/>
            <w:r w:rsidRPr="002753DA">
              <w:t>ramach której</w:t>
            </w:r>
            <w:proofErr w:type="gramEnd"/>
            <w:r w:rsidRPr="002753DA">
              <w:t xml:space="preserve"> zrealizowano podania dla pacjenta (integracja z dostarczanymi modułami Apteka, Apteczka Oddziałowa), </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795" w:type="pct"/>
            <w:gridSpan w:val="2"/>
            <w:vAlign w:val="center"/>
          </w:tcPr>
          <w:p w:rsidR="004E3994" w:rsidRPr="002753DA" w:rsidRDefault="004E3994" w:rsidP="000A2C02">
            <w:pPr>
              <w:spacing w:after="0"/>
              <w:ind w:left="113" w:firstLine="0"/>
              <w:jc w:val="left"/>
            </w:pPr>
            <w:r w:rsidRPr="002753DA">
              <w:t>Możliwość grupowania kosztowych kart pacjentów wg zdefiniowanych kryteriów i prowadzenia analiz ekonomicznych (np. wg jednostek chorobowych, produktów rozliczeniowych).</w:t>
            </w:r>
          </w:p>
        </w:tc>
        <w:tc>
          <w:tcPr>
            <w:tcW w:w="893" w:type="pct"/>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5000" w:type="pct"/>
            <w:gridSpan w:val="5"/>
            <w:vAlign w:val="center"/>
          </w:tcPr>
          <w:p w:rsidR="004E3994" w:rsidRPr="002753DA" w:rsidRDefault="004E3994" w:rsidP="00846560">
            <w:pPr>
              <w:spacing w:after="0"/>
              <w:jc w:val="center"/>
            </w:pPr>
            <w:r w:rsidRPr="002753DA">
              <w:rPr>
                <w:b/>
                <w:bCs/>
              </w:rPr>
              <w:t>Funkcjonalność systemu ZBI: koszty normatywne</w:t>
            </w:r>
          </w:p>
        </w:tc>
      </w:tr>
      <w:tr w:rsidR="004E3994" w:rsidRPr="002753DA">
        <w:trPr>
          <w:trHeight w:val="1438"/>
        </w:trPr>
        <w:tc>
          <w:tcPr>
            <w:tcW w:w="3110" w:type="pct"/>
            <w:gridSpan w:val="2"/>
            <w:vAlign w:val="center"/>
          </w:tcPr>
          <w:p w:rsidR="004E3994" w:rsidRPr="002753DA" w:rsidRDefault="004E3994" w:rsidP="00FC35DE">
            <w:pPr>
              <w:spacing w:after="0"/>
              <w:ind w:left="113" w:firstLine="0"/>
              <w:jc w:val="left"/>
              <w:rPr>
                <w:b/>
                <w:bCs/>
              </w:rPr>
            </w:pPr>
            <w:r w:rsidRPr="002753DA">
              <w:rPr>
                <w:b/>
                <w:bCs/>
              </w:rPr>
              <w:t>Możliwość opisania normatywnych nakładów osobowych i materiałowych niezbędnych do wykonania świadczenia lub grupy JGP (</w:t>
            </w:r>
            <w:r w:rsidRPr="002753DA">
              <w:t xml:space="preserve">grupa JGP to świadczenie </w:t>
            </w:r>
            <w:proofErr w:type="gramStart"/>
            <w:r w:rsidRPr="002753DA">
              <w:t>złożone na które</w:t>
            </w:r>
            <w:proofErr w:type="gramEnd"/>
            <w:r w:rsidRPr="002753DA">
              <w:t xml:space="preserve"> składa się wiele świadczeń prostych)</w:t>
            </w:r>
          </w:p>
        </w:tc>
        <w:tc>
          <w:tcPr>
            <w:tcW w:w="1005" w:type="pct"/>
            <w:gridSpan w:val="2"/>
            <w:tcBorders>
              <w:tl2br w:val="single" w:sz="4" w:space="0" w:color="auto"/>
              <w:tr2bl w:val="single" w:sz="4" w:space="0" w:color="auto"/>
            </w:tcBorders>
            <w:vAlign w:val="center"/>
          </w:tcPr>
          <w:p w:rsidR="004E3994" w:rsidRPr="002753DA" w:rsidRDefault="004E3994" w:rsidP="000A2C02">
            <w:pPr>
              <w:spacing w:after="0"/>
              <w:jc w:val="center"/>
            </w:pPr>
          </w:p>
        </w:tc>
        <w:tc>
          <w:tcPr>
            <w:tcW w:w="88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określenie nakładów materiałowych potrzebnych do wykonania świadczenia lub grupy JGP na podstawie zdefiniowanego słownika materiałów i słownika leków z możliwością systemowej integracji w tym zakresie ze słownikami użytkowanymi przez moduły realizujące funkcjonalność w zakresie obsługi magazynu materiałów i obsługi magazynu leków,</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określenie nakładów osobowych personelu uczestniczącego w wykonaniu świadczenia,</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określenie ilości lub czasu pracy urządzenia użytego do wykonania świadczenia oraz jednostkowego kosztu pracy (dane pobierane z modułu środki trwałe i wyliczane na podstawie amortyzacji) lub wpisanie wartości kosztów w podziale na koszty rodzajowe ręcznie</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możliwość wykorzystania do opisu świadczenia – świadczeń prostych wcześniej opisanych</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FC35DE">
            <w:pPr>
              <w:spacing w:after="0"/>
              <w:ind w:left="113" w:firstLine="0"/>
              <w:jc w:val="left"/>
            </w:pPr>
            <w:r w:rsidRPr="002753DA">
              <w:t xml:space="preserve">-    możliwość wykorzystania do opisu JGP – świadczeń wcześniej opisanych, z określeniem miejsca wykonania (grupa JGP </w:t>
            </w:r>
            <w:proofErr w:type="gramStart"/>
            <w:r w:rsidRPr="002753DA">
              <w:t>to  świadczenie</w:t>
            </w:r>
            <w:proofErr w:type="gramEnd"/>
            <w:r w:rsidRPr="002753DA">
              <w:t xml:space="preserve"> złożone, na które składa się wiele świadczeń prostych)</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określenie średniej ilości osobodni w ramach JGP dla oddziału rozliczającego dane JGP lub innego oddziału</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możliwość wydruku przygotowanych opisów świadczeń,</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możliwość automatycznego stworzenia opisu świadczenia dla ośrodka na podstawie wzorca przygotowanego dla całego zakładu.</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proofErr w:type="gramStart"/>
            <w:r w:rsidRPr="002753DA">
              <w:t>możliwość</w:t>
            </w:r>
            <w:proofErr w:type="gramEnd"/>
            <w:r w:rsidRPr="002753DA">
              <w:t xml:space="preserve"> opisywania tych samych świadczeń w sposób różny dla każdego ośrodka wykonującego,</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3110" w:type="pct"/>
            <w:gridSpan w:val="2"/>
            <w:vAlign w:val="center"/>
          </w:tcPr>
          <w:p w:rsidR="004E3994" w:rsidRPr="002753DA" w:rsidRDefault="004E3994" w:rsidP="000A2C02">
            <w:pPr>
              <w:spacing w:after="0"/>
              <w:ind w:left="113" w:firstLine="0"/>
              <w:jc w:val="left"/>
              <w:rPr>
                <w:b/>
                <w:bCs/>
              </w:rPr>
            </w:pPr>
            <w:r w:rsidRPr="002753DA">
              <w:rPr>
                <w:b/>
                <w:bCs/>
              </w:rPr>
              <w:t>Możliwość aktualizacji kosztów nakładów materiałowych w trybie miesięcznym poprzez:</w:t>
            </w:r>
          </w:p>
        </w:tc>
        <w:tc>
          <w:tcPr>
            <w:tcW w:w="1005" w:type="pct"/>
            <w:gridSpan w:val="2"/>
            <w:tcBorders>
              <w:tl2br w:val="single" w:sz="4" w:space="0" w:color="auto"/>
              <w:tr2bl w:val="single" w:sz="4" w:space="0" w:color="auto"/>
            </w:tcBorders>
            <w:vAlign w:val="center"/>
          </w:tcPr>
          <w:p w:rsidR="004E3994" w:rsidRPr="002753DA" w:rsidRDefault="004E3994" w:rsidP="000A2C02">
            <w:pPr>
              <w:spacing w:after="0"/>
              <w:jc w:val="center"/>
            </w:pPr>
            <w:r w:rsidRPr="002753DA">
              <w:t>TAK</w:t>
            </w:r>
          </w:p>
        </w:tc>
        <w:tc>
          <w:tcPr>
            <w:tcW w:w="885" w:type="pct"/>
            <w:tcBorders>
              <w:tl2br w:val="single" w:sz="4" w:space="0" w:color="auto"/>
              <w:tr2bl w:val="single" w:sz="4" w:space="0" w:color="auto"/>
            </w:tcBorders>
            <w:vAlign w:val="center"/>
          </w:tcPr>
          <w:p w:rsidR="004E3994" w:rsidRPr="002753DA" w:rsidRDefault="004E3994" w:rsidP="000A2C02">
            <w:pPr>
              <w:spacing w:after="0"/>
              <w:jc w:val="center"/>
            </w:pPr>
            <w:r w:rsidRPr="002753DA">
              <w:t>NIE</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aktualizację „ręczną”,</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automatyczne przepisanie kosztów materiałów i leków z poprzedniego miesiąca,</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integrację w zakresie średnich cen dostaw materiałów i leków z modułami realizującymi funkcjonalność w zakresie obsługi magazynu materiałów i obsługi magazynu leków,</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Uaktualnienie kosztów nakładów osobowych personelu,</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Wyliczenie aktualnych sumarycznych kosztów normatywnych,</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Wydruk wyliczonych kosztów normatywnych.</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Raporty kontroli celowości wydania materiałów z magazynu materiałów do miejsc udzielania świadczeń (w ramach systemowej integracji z modułem realizującym funkcjonalność obsługi magazynu i ewidencją udzielonych świadczeń w miejscach udzielania</w:t>
            </w:r>
          </w:p>
          <w:p w:rsidR="004E3994" w:rsidRPr="002753DA" w:rsidRDefault="004E3994" w:rsidP="000A2C02">
            <w:pPr>
              <w:spacing w:after="0"/>
              <w:ind w:left="113" w:firstLine="0"/>
              <w:jc w:val="left"/>
            </w:pPr>
          </w:p>
        </w:tc>
        <w:tc>
          <w:tcPr>
            <w:tcW w:w="1005" w:type="pct"/>
            <w:gridSpan w:val="2"/>
            <w:vAlign w:val="center"/>
          </w:tcPr>
          <w:p w:rsidR="004E3994" w:rsidRPr="002753DA" w:rsidRDefault="004E3994" w:rsidP="000A2C02">
            <w:pPr>
              <w:spacing w:after="0"/>
              <w:jc w:val="center"/>
            </w:pPr>
            <w:r w:rsidRPr="002753DA">
              <w:lastRenderedPageBreak/>
              <w:t>TAK</w:t>
            </w:r>
          </w:p>
        </w:tc>
        <w:tc>
          <w:tcPr>
            <w:tcW w:w="885" w:type="pct"/>
            <w:vAlign w:val="center"/>
          </w:tcPr>
          <w:p w:rsidR="004E3994" w:rsidRPr="002753DA" w:rsidRDefault="004E3994" w:rsidP="000A2C02">
            <w:pPr>
              <w:spacing w:after="0"/>
              <w:jc w:val="center"/>
            </w:pPr>
            <w:r>
              <w:t>........</w:t>
            </w:r>
          </w:p>
        </w:tc>
      </w:tr>
      <w:tr w:rsidR="004E3994" w:rsidRPr="002753DA">
        <w:tc>
          <w:tcPr>
            <w:tcW w:w="3110" w:type="pct"/>
            <w:gridSpan w:val="2"/>
            <w:vAlign w:val="center"/>
          </w:tcPr>
          <w:p w:rsidR="004E3994" w:rsidRPr="002753DA" w:rsidRDefault="004E3994" w:rsidP="002F7F4D">
            <w:pPr>
              <w:spacing w:after="0"/>
              <w:ind w:left="113" w:firstLine="0"/>
              <w:jc w:val="left"/>
              <w:rPr>
                <w:b/>
                <w:bCs/>
              </w:rPr>
            </w:pPr>
            <w:r w:rsidRPr="002753DA">
              <w:rPr>
                <w:b/>
                <w:bCs/>
              </w:rPr>
              <w:lastRenderedPageBreak/>
              <w:t xml:space="preserve">Możliwość określenia kosztu </w:t>
            </w:r>
            <w:proofErr w:type="gramStart"/>
            <w:r w:rsidRPr="002753DA">
              <w:rPr>
                <w:b/>
                <w:bCs/>
              </w:rPr>
              <w:t>osobodnia  do</w:t>
            </w:r>
            <w:proofErr w:type="gramEnd"/>
            <w:r w:rsidRPr="002753DA">
              <w:rPr>
                <w:b/>
                <w:bCs/>
              </w:rPr>
              <w:t xml:space="preserve"> wyliczenia kosztu JGP poprzez:</w:t>
            </w:r>
            <w:r w:rsidRPr="002753DA">
              <w:rPr>
                <w:b/>
                <w:bCs/>
              </w:rPr>
              <w:br/>
            </w:r>
            <w:r w:rsidRPr="002753DA">
              <w:rPr>
                <w:b/>
                <w:bCs/>
                <w:sz w:val="16"/>
                <w:szCs w:val="16"/>
              </w:rPr>
              <w:t>(</w:t>
            </w:r>
            <w:r w:rsidRPr="002753DA">
              <w:rPr>
                <w:sz w:val="16"/>
                <w:szCs w:val="16"/>
              </w:rPr>
              <w:t xml:space="preserve"> koszt osobodnia to kalkulacja : ilość sumy kosztów pobytu i liczby osobodni w jednostce organizacyjnej) (MPK)</w:t>
            </w:r>
          </w:p>
        </w:tc>
        <w:tc>
          <w:tcPr>
            <w:tcW w:w="1005" w:type="pct"/>
            <w:gridSpan w:val="2"/>
            <w:tcBorders>
              <w:tl2br w:val="single" w:sz="4" w:space="0" w:color="auto"/>
              <w:tr2bl w:val="single" w:sz="4" w:space="0" w:color="auto"/>
            </w:tcBorders>
            <w:vAlign w:val="center"/>
          </w:tcPr>
          <w:p w:rsidR="004E3994" w:rsidRPr="002753DA" w:rsidRDefault="004E3994" w:rsidP="000A2C02">
            <w:pPr>
              <w:spacing w:after="0"/>
              <w:jc w:val="center"/>
            </w:pPr>
          </w:p>
        </w:tc>
        <w:tc>
          <w:tcPr>
            <w:tcW w:w="885" w:type="pct"/>
            <w:tcBorders>
              <w:tl2br w:val="single" w:sz="4" w:space="0" w:color="auto"/>
              <w:tr2bl w:val="single" w:sz="4" w:space="0" w:color="auto"/>
            </w:tcBorders>
            <w:vAlign w:val="center"/>
          </w:tcPr>
          <w:p w:rsidR="004E3994" w:rsidRPr="002753DA" w:rsidRDefault="004E3994" w:rsidP="000A2C02">
            <w:pPr>
              <w:spacing w:after="0"/>
              <w:jc w:val="center"/>
            </w:pP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aktualizację „ręczną”,</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0A2C02">
            <w:pPr>
              <w:spacing w:after="0"/>
              <w:ind w:left="113" w:firstLine="0"/>
              <w:jc w:val="left"/>
            </w:pPr>
            <w:r w:rsidRPr="002753DA">
              <w:t>-    automatyczne przepisanie kosztów osobodnia z poprzedniego miesiąca,</w:t>
            </w:r>
          </w:p>
        </w:tc>
        <w:tc>
          <w:tcPr>
            <w:tcW w:w="1005" w:type="pct"/>
            <w:gridSpan w:val="2"/>
            <w:vAlign w:val="center"/>
          </w:tcPr>
          <w:p w:rsidR="004E3994" w:rsidRPr="002753DA" w:rsidRDefault="004E3994" w:rsidP="000A2C02">
            <w:pPr>
              <w:spacing w:after="0"/>
              <w:jc w:val="center"/>
            </w:pPr>
            <w:r w:rsidRPr="002753DA">
              <w:t>TAK</w:t>
            </w:r>
          </w:p>
        </w:tc>
        <w:tc>
          <w:tcPr>
            <w:tcW w:w="885" w:type="pct"/>
            <w:vAlign w:val="center"/>
          </w:tcPr>
          <w:p w:rsidR="004E3994" w:rsidRPr="002753DA" w:rsidRDefault="004E3994" w:rsidP="000A2C02">
            <w:pPr>
              <w:spacing w:after="0"/>
              <w:jc w:val="center"/>
            </w:pPr>
            <w:r>
              <w:t>........</w:t>
            </w:r>
          </w:p>
        </w:tc>
      </w:tr>
      <w:tr w:rsidR="004E3994" w:rsidRPr="002753DA">
        <w:tc>
          <w:tcPr>
            <w:tcW w:w="427" w:type="pct"/>
            <w:vAlign w:val="center"/>
          </w:tcPr>
          <w:p w:rsidR="004E3994" w:rsidRPr="00EB27BD" w:rsidRDefault="004E3994" w:rsidP="00DA7071">
            <w:pPr>
              <w:pStyle w:val="ListParagraphZnak"/>
              <w:numPr>
                <w:ilvl w:val="0"/>
                <w:numId w:val="48"/>
              </w:numPr>
              <w:suppressAutoHyphens w:val="0"/>
              <w:spacing w:after="0"/>
              <w:jc w:val="center"/>
              <w:rPr>
                <w:rFonts w:ascii="Arial" w:hAnsi="Arial" w:cs="Arial"/>
                <w:sz w:val="20"/>
                <w:szCs w:val="20"/>
              </w:rPr>
            </w:pPr>
          </w:p>
        </w:tc>
        <w:tc>
          <w:tcPr>
            <w:tcW w:w="2683" w:type="pct"/>
            <w:vAlign w:val="center"/>
          </w:tcPr>
          <w:p w:rsidR="004E3994" w:rsidRPr="002753DA" w:rsidRDefault="004E3994" w:rsidP="00CF6518">
            <w:pPr>
              <w:spacing w:after="0"/>
              <w:ind w:left="113" w:firstLine="0"/>
              <w:jc w:val="left"/>
            </w:pPr>
            <w:r w:rsidRPr="002753DA">
              <w:t xml:space="preserve">-    obliczenie kosztu osobodnia z na podstawie kosztów rzeczywistych (do wyboru koszty bezpośrednie, całkowite, wytworzenia, sprzedaży) z wybranych miesięcy, z wyłączeniem wybranych kosztów </w:t>
            </w:r>
            <w:proofErr w:type="gramStart"/>
            <w:r w:rsidRPr="002753DA">
              <w:t xml:space="preserve">szczegółowych , </w:t>
            </w:r>
            <w:proofErr w:type="gramEnd"/>
            <w:r w:rsidRPr="002753DA">
              <w:t>wg określonego klucza podziału</w:t>
            </w:r>
          </w:p>
          <w:p w:rsidR="004E3994" w:rsidRPr="002753DA" w:rsidRDefault="004E3994" w:rsidP="00CF6518">
            <w:pPr>
              <w:spacing w:after="0"/>
              <w:ind w:left="113" w:firstLine="0"/>
              <w:jc w:val="left"/>
            </w:pPr>
          </w:p>
        </w:tc>
        <w:tc>
          <w:tcPr>
            <w:tcW w:w="1005" w:type="pct"/>
            <w:gridSpan w:val="2"/>
            <w:vAlign w:val="center"/>
          </w:tcPr>
          <w:p w:rsidR="004E3994" w:rsidRPr="002753DA" w:rsidRDefault="004E3994" w:rsidP="003A26BE">
            <w:pPr>
              <w:spacing w:after="0"/>
              <w:jc w:val="center"/>
            </w:pPr>
            <w:r w:rsidRPr="002753DA">
              <w:t>TAK</w:t>
            </w:r>
          </w:p>
        </w:tc>
        <w:tc>
          <w:tcPr>
            <w:tcW w:w="885" w:type="pct"/>
            <w:vAlign w:val="center"/>
          </w:tcPr>
          <w:p w:rsidR="004E3994" w:rsidRPr="002753DA" w:rsidRDefault="004E3994" w:rsidP="003A26BE">
            <w:pPr>
              <w:spacing w:after="0"/>
              <w:jc w:val="center"/>
            </w:pPr>
            <w:r>
              <w:t>........</w:t>
            </w:r>
          </w:p>
        </w:tc>
      </w:tr>
    </w:tbl>
    <w:p w:rsidR="004E3994" w:rsidRPr="002753DA" w:rsidRDefault="004E3994" w:rsidP="00EE39EB"/>
    <w:p w:rsidR="004E3994" w:rsidRPr="002753DA" w:rsidRDefault="004E3994" w:rsidP="00DA7071">
      <w:pPr>
        <w:pStyle w:val="Nagwek2"/>
        <w:numPr>
          <w:ilvl w:val="0"/>
          <w:numId w:val="4"/>
        </w:numPr>
      </w:pPr>
      <w:bookmarkStart w:id="49" w:name="_Toc531254857"/>
      <w:r w:rsidRPr="002753DA">
        <w:t>Wymagania dla modułu Zarządzania Zakładem Diagnostyki Obrazowej</w:t>
      </w:r>
      <w:bookmarkEnd w:id="49"/>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132"/>
        <w:gridCol w:w="1701"/>
        <w:gridCol w:w="1552"/>
      </w:tblGrid>
      <w:tr w:rsidR="004E3994" w:rsidRPr="002753DA">
        <w:trPr>
          <w:trHeight w:val="2229"/>
        </w:trPr>
        <w:tc>
          <w:tcPr>
            <w:tcW w:w="0" w:type="auto"/>
            <w:shd w:val="clear" w:color="auto" w:fill="E7E6E6"/>
            <w:vAlign w:val="center"/>
          </w:tcPr>
          <w:p w:rsidR="004E3994" w:rsidRPr="002753DA" w:rsidRDefault="004E3994" w:rsidP="00E204C4">
            <w:pPr>
              <w:pStyle w:val="Tabela1a"/>
              <w:spacing w:before="0" w:after="0" w:line="276" w:lineRule="auto"/>
              <w:ind w:left="142" w:hanging="40"/>
              <w:jc w:val="center"/>
              <w:rPr>
                <w:rFonts w:cs="Arial"/>
                <w:b/>
                <w:bCs/>
                <w:sz w:val="20"/>
                <w:szCs w:val="20"/>
                <w:lang w:eastAsia="en-US"/>
              </w:rPr>
            </w:pPr>
            <w:r w:rsidRPr="002753DA">
              <w:rPr>
                <w:rFonts w:cs="Arial"/>
                <w:b/>
                <w:bCs/>
                <w:sz w:val="20"/>
                <w:szCs w:val="20"/>
                <w:lang w:eastAsia="en-US"/>
              </w:rPr>
              <w:t>Lp.</w:t>
            </w:r>
          </w:p>
        </w:tc>
        <w:tc>
          <w:tcPr>
            <w:tcW w:w="5132" w:type="dxa"/>
            <w:shd w:val="clear" w:color="auto" w:fill="E7E6E6"/>
            <w:vAlign w:val="center"/>
          </w:tcPr>
          <w:p w:rsidR="004E3994" w:rsidRPr="002753DA" w:rsidRDefault="004E3994" w:rsidP="00E204C4">
            <w:pPr>
              <w:pStyle w:val="Tabela1"/>
              <w:spacing w:before="0" w:after="0" w:line="276" w:lineRule="auto"/>
              <w:ind w:right="50"/>
              <w:jc w:val="center"/>
              <w:rPr>
                <w:rFonts w:cs="Arial"/>
                <w:b/>
                <w:bCs/>
                <w:sz w:val="20"/>
                <w:szCs w:val="20"/>
                <w:lang w:eastAsia="en-US"/>
              </w:rPr>
            </w:pPr>
            <w:r w:rsidRPr="002753DA">
              <w:rPr>
                <w:rFonts w:cs="Arial"/>
                <w:b/>
                <w:bCs/>
                <w:sz w:val="20"/>
                <w:szCs w:val="20"/>
                <w:lang w:eastAsia="en-US"/>
              </w:rPr>
              <w:t>Wymaganie</w:t>
            </w:r>
          </w:p>
        </w:tc>
        <w:tc>
          <w:tcPr>
            <w:tcW w:w="1701" w:type="dxa"/>
            <w:shd w:val="clear" w:color="auto" w:fill="E7E6E6"/>
            <w:textDirection w:val="btLr"/>
            <w:vAlign w:val="center"/>
          </w:tcPr>
          <w:p w:rsidR="004E3994" w:rsidRPr="002753DA" w:rsidRDefault="004E3994" w:rsidP="00E204C4">
            <w:pPr>
              <w:pStyle w:val="Tabela1"/>
              <w:spacing w:before="0" w:after="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1552" w:type="dxa"/>
            <w:shd w:val="clear" w:color="auto" w:fill="E7E6E6"/>
            <w:textDirection w:val="btLr"/>
            <w:vAlign w:val="center"/>
          </w:tcPr>
          <w:p w:rsidR="004E3994" w:rsidRPr="002753DA" w:rsidRDefault="004E3994" w:rsidP="00E204C4">
            <w:pPr>
              <w:pStyle w:val="Tabela1"/>
              <w:spacing w:before="0" w:after="0" w:line="276" w:lineRule="auto"/>
              <w:jc w:val="center"/>
              <w:rPr>
                <w:rFonts w:cs="Arial"/>
                <w:b/>
                <w:bCs/>
                <w:sz w:val="20"/>
                <w:szCs w:val="20"/>
                <w:lang w:eastAsia="en-US"/>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b/>
                <w:bCs/>
                <w:sz w:val="20"/>
                <w:szCs w:val="20"/>
              </w:rPr>
            </w:pPr>
          </w:p>
        </w:tc>
        <w:tc>
          <w:tcPr>
            <w:tcW w:w="5132" w:type="dxa"/>
            <w:vAlign w:val="center"/>
          </w:tcPr>
          <w:p w:rsidR="004E3994" w:rsidRPr="002753DA" w:rsidRDefault="004E3994" w:rsidP="000A2C02">
            <w:pPr>
              <w:spacing w:after="0"/>
              <w:ind w:firstLine="0"/>
              <w:jc w:val="left"/>
              <w:rPr>
                <w:b/>
                <w:bCs/>
              </w:rPr>
            </w:pPr>
            <w:r w:rsidRPr="002753DA">
              <w:t>Możliwość dostępu do wszystkich przypisanych użytkownikowi funkcji z poziomu interfejsu bez konieczności wylogowania się,</w:t>
            </w:r>
          </w:p>
        </w:tc>
        <w:tc>
          <w:tcPr>
            <w:tcW w:w="1701" w:type="dxa"/>
            <w:vAlign w:val="center"/>
          </w:tcPr>
          <w:p w:rsidR="004E3994" w:rsidRPr="002753DA" w:rsidRDefault="004E3994" w:rsidP="000A2C02">
            <w:pPr>
              <w:spacing w:after="0"/>
              <w:jc w:val="center"/>
              <w:rPr>
                <w:b/>
                <w:bCs/>
              </w:rP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rPr>
                <w:b/>
                <w:bCs/>
              </w:rPr>
            </w:pPr>
            <w:r w:rsidRPr="002753DA">
              <w:t>Możliwość przeglądania aktywności użytkowników w systemie minimum w zakresie</w:t>
            </w:r>
            <w:proofErr w:type="gramStart"/>
            <w:r w:rsidRPr="002753DA">
              <w:t>:</w:t>
            </w:r>
            <w:r w:rsidRPr="002753DA">
              <w:br/>
              <w:t>- używanie</w:t>
            </w:r>
            <w:proofErr w:type="gramEnd"/>
            <w:r w:rsidRPr="002753DA">
              <w:t xml:space="preserve"> określonych funkcji w systemie,</w:t>
            </w:r>
            <w:r w:rsidRPr="002753DA">
              <w:br/>
              <w:t>- przeglądanie danych administracyjnych pacjentów,</w:t>
            </w:r>
            <w:r w:rsidRPr="002753DA">
              <w:br/>
              <w:t>- wprowadzanie zmian medycznych</w:t>
            </w:r>
          </w:p>
        </w:tc>
        <w:tc>
          <w:tcPr>
            <w:tcW w:w="1701" w:type="dxa"/>
            <w:vAlign w:val="center"/>
          </w:tcPr>
          <w:p w:rsidR="004E3994" w:rsidRPr="002753DA" w:rsidRDefault="004E3994" w:rsidP="000A2C02">
            <w:pPr>
              <w:spacing w:after="0"/>
              <w:jc w:val="center"/>
              <w:rPr>
                <w:b/>
                <w:bCs/>
              </w:rP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rPr>
                <w:b/>
                <w:bCs/>
              </w:rPr>
            </w:pPr>
            <w:r w:rsidRPr="002753DA">
              <w:t>Interfejs użytkownika i pomoc w języku polskim dla wszystkich modułów</w:t>
            </w:r>
          </w:p>
        </w:tc>
        <w:tc>
          <w:tcPr>
            <w:tcW w:w="1701" w:type="dxa"/>
            <w:vAlign w:val="center"/>
          </w:tcPr>
          <w:p w:rsidR="004E3994" w:rsidRPr="002753DA" w:rsidRDefault="004E3994" w:rsidP="000A2C02">
            <w:pPr>
              <w:spacing w:after="0"/>
              <w:jc w:val="center"/>
              <w:rPr>
                <w:b/>
                <w:bCs/>
              </w:rP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b/>
                <w:bCs/>
                <w:sz w:val="20"/>
                <w:szCs w:val="20"/>
              </w:rPr>
            </w:pPr>
          </w:p>
        </w:tc>
        <w:tc>
          <w:tcPr>
            <w:tcW w:w="5132" w:type="dxa"/>
            <w:vAlign w:val="center"/>
          </w:tcPr>
          <w:p w:rsidR="004E3994" w:rsidRPr="002753DA" w:rsidRDefault="004E3994" w:rsidP="000A2C02">
            <w:pPr>
              <w:spacing w:after="0"/>
              <w:ind w:firstLine="0"/>
              <w:jc w:val="left"/>
              <w:rPr>
                <w:b/>
                <w:bCs/>
              </w:rPr>
            </w:pPr>
            <w:r w:rsidRPr="002753DA">
              <w:t>Obsługa polskich znaków diakrytycznych</w:t>
            </w:r>
          </w:p>
        </w:tc>
        <w:tc>
          <w:tcPr>
            <w:tcW w:w="1701" w:type="dxa"/>
            <w:vAlign w:val="center"/>
          </w:tcPr>
          <w:p w:rsidR="004E3994" w:rsidRPr="002753DA" w:rsidRDefault="004E3994" w:rsidP="000A2C02">
            <w:pPr>
              <w:spacing w:after="0"/>
              <w:jc w:val="center"/>
              <w:rPr>
                <w:b/>
                <w:bCs/>
              </w:rP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rPr>
                <w:lang w:val="en-US"/>
              </w:rPr>
            </w:pPr>
            <w:proofErr w:type="spellStart"/>
            <w:r w:rsidRPr="002753DA">
              <w:rPr>
                <w:lang w:val="en-US"/>
              </w:rPr>
              <w:t>Obsługa</w:t>
            </w:r>
            <w:proofErr w:type="spellEnd"/>
            <w:r w:rsidRPr="002753DA">
              <w:rPr>
                <w:lang w:val="en-US"/>
              </w:rPr>
              <w:t xml:space="preserve"> </w:t>
            </w:r>
            <w:proofErr w:type="spellStart"/>
            <w:r w:rsidRPr="002753DA">
              <w:rPr>
                <w:lang w:val="en-US"/>
              </w:rPr>
              <w:t>protokołów</w:t>
            </w:r>
            <w:proofErr w:type="spellEnd"/>
            <w:r w:rsidRPr="002753DA">
              <w:rPr>
                <w:lang w:val="en-US"/>
              </w:rPr>
              <w:t xml:space="preserve"> DICOM C-Move, C-Find, C-Store SCU </w:t>
            </w:r>
            <w:proofErr w:type="spellStart"/>
            <w:r w:rsidRPr="002753DA">
              <w:rPr>
                <w:lang w:val="en-US"/>
              </w:rPr>
              <w:t>i</w:t>
            </w:r>
            <w:proofErr w:type="spellEnd"/>
            <w:r w:rsidRPr="002753DA">
              <w:rPr>
                <w:lang w:val="en-US"/>
              </w:rPr>
              <w:t xml:space="preserve"> SCP </w:t>
            </w:r>
            <w:proofErr w:type="spellStart"/>
            <w:r w:rsidRPr="002753DA">
              <w:rPr>
                <w:lang w:val="en-US"/>
              </w:rPr>
              <w:t>oraz</w:t>
            </w:r>
            <w:proofErr w:type="spellEnd"/>
            <w:r w:rsidRPr="002753DA">
              <w:rPr>
                <w:lang w:val="en-US"/>
              </w:rPr>
              <w:t xml:space="preserve"> DICOM Storage Commitment</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jest wykonany w architekturze klient-serwer, dane są przechowywane w modelu relacyjnym baz danych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musi być wyposażony w zabezpieczenia przed nieautoryzowanym dostępem na poziomie klienta (aplikacja) i serwera (baza danych)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musi tworzyć i utrzymywać logi systemu, rejestrujące wszystkich użytkowników systemu i wykonane przez nich najważniejsze czynności z możliwością analizy historii zmienianych wartości danych.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Automatyczne uruchomienie serwera RIS/PACS do pełnej funkcjonalności po restarcie bez udziału administratora np. po awarii zasilania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System musi być w pełni zgodny ze standardem DICOM 3.0 </w:t>
            </w:r>
            <w:proofErr w:type="gramStart"/>
            <w:r w:rsidRPr="002753DA">
              <w:t>w</w:t>
            </w:r>
            <w:proofErr w:type="gramEnd"/>
            <w:r w:rsidRPr="002753DA">
              <w:t xml:space="preserve"> zakresie komunikacji z urządzeniami medycznymi</w:t>
            </w:r>
          </w:p>
          <w:p w:rsidR="004E3994" w:rsidRPr="002753DA" w:rsidRDefault="004E3994" w:rsidP="007E02F9">
            <w:pPr>
              <w:spacing w:after="0" w:line="240" w:lineRule="auto"/>
              <w:rPr>
                <w:lang w:eastAsia="pl-PL"/>
              </w:rPr>
            </w:pPr>
            <w:r w:rsidRPr="002753DA">
              <w:rPr>
                <w:lang w:eastAsia="pl-PL"/>
              </w:rPr>
              <w:t>Urządzenia, które należy podłączyć</w:t>
            </w:r>
          </w:p>
          <w:p w:rsidR="004E3994" w:rsidRPr="002753DA" w:rsidRDefault="004E3994" w:rsidP="007E02F9">
            <w:pPr>
              <w:spacing w:after="0" w:line="240" w:lineRule="auto"/>
              <w:rPr>
                <w:lang w:eastAsia="pl-PL"/>
              </w:rPr>
            </w:pPr>
            <w:proofErr w:type="gramStart"/>
            <w:r w:rsidRPr="002753DA">
              <w:rPr>
                <w:lang w:eastAsia="pl-PL"/>
              </w:rPr>
              <w:t>do</w:t>
            </w:r>
            <w:proofErr w:type="gramEnd"/>
            <w:r w:rsidRPr="002753DA">
              <w:rPr>
                <w:lang w:eastAsia="pl-PL"/>
              </w:rPr>
              <w:t xml:space="preserve"> systemu archiwizacji poprzez DICOM:</w:t>
            </w:r>
          </w:p>
          <w:p w:rsidR="004E3994" w:rsidRPr="002753DA" w:rsidRDefault="004E3994" w:rsidP="007E02F9">
            <w:pPr>
              <w:spacing w:after="0" w:line="240" w:lineRule="auto"/>
              <w:rPr>
                <w:lang w:eastAsia="pl-PL"/>
              </w:rPr>
            </w:pPr>
            <w:r w:rsidRPr="002753DA">
              <w:rPr>
                <w:lang w:eastAsia="pl-PL"/>
              </w:rPr>
              <w:t xml:space="preserve">- aparat RTG – 2 </w:t>
            </w:r>
            <w:proofErr w:type="spellStart"/>
            <w:r w:rsidRPr="002753DA">
              <w:rPr>
                <w:lang w:eastAsia="pl-PL"/>
              </w:rPr>
              <w:t>szt</w:t>
            </w:r>
            <w:proofErr w:type="spellEnd"/>
          </w:p>
          <w:p w:rsidR="004E3994" w:rsidRPr="002753DA" w:rsidRDefault="004E3994" w:rsidP="007E02F9">
            <w:pPr>
              <w:spacing w:after="0" w:line="240" w:lineRule="auto"/>
              <w:rPr>
                <w:lang w:eastAsia="pl-PL"/>
              </w:rPr>
            </w:pPr>
            <w:r w:rsidRPr="002753DA">
              <w:rPr>
                <w:lang w:eastAsia="pl-PL"/>
              </w:rPr>
              <w:t>- aparat USG - 1 szt.</w:t>
            </w:r>
          </w:p>
          <w:p w:rsidR="004E3994" w:rsidRPr="002753DA" w:rsidRDefault="004E3994" w:rsidP="007663FA">
            <w:pPr>
              <w:spacing w:after="0" w:line="240" w:lineRule="auto"/>
              <w:jc w:val="left"/>
              <w:rPr>
                <w:lang w:eastAsia="pl-PL"/>
              </w:rPr>
            </w:pPr>
            <w:r w:rsidRPr="002753DA">
              <w:rPr>
                <w:lang w:eastAsia="pl-PL"/>
              </w:rPr>
              <w:t xml:space="preserve">Wszystkie urządzenia diagnostyczne </w:t>
            </w:r>
            <w:r w:rsidRPr="002753DA">
              <w:rPr>
                <w:lang w:eastAsia="pl-PL"/>
              </w:rPr>
              <w:br/>
              <w:t xml:space="preserve">są wyposażone w interfejs DICOM </w:t>
            </w:r>
            <w:proofErr w:type="spellStart"/>
            <w:r w:rsidRPr="002753DA">
              <w:rPr>
                <w:lang w:eastAsia="pl-PL"/>
              </w:rPr>
              <w:t>Store</w:t>
            </w:r>
            <w:proofErr w:type="spellEnd"/>
            <w:r w:rsidRPr="002753DA">
              <w:rPr>
                <w:lang w:eastAsia="pl-PL"/>
              </w:rPr>
              <w:t xml:space="preserve"> i </w:t>
            </w:r>
            <w:proofErr w:type="spellStart"/>
            <w:r w:rsidRPr="002753DA">
              <w:rPr>
                <w:lang w:eastAsia="pl-PL"/>
              </w:rPr>
              <w:t>Worklist</w:t>
            </w:r>
            <w:proofErr w:type="spellEnd"/>
            <w:r w:rsidRPr="002753DA">
              <w:rPr>
                <w:lang w:eastAsia="pl-PL"/>
              </w:rPr>
              <w:t>.</w:t>
            </w:r>
          </w:p>
          <w:p w:rsidR="004E3994" w:rsidRPr="002753DA" w:rsidRDefault="004E3994" w:rsidP="000A2C02">
            <w:pPr>
              <w:spacing w:after="0"/>
              <w:ind w:firstLine="0"/>
              <w:jc w:val="left"/>
            </w:pP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7663FA">
            <w:pPr>
              <w:autoSpaceDE w:val="0"/>
              <w:autoSpaceDN w:val="0"/>
              <w:adjustRightInd w:val="0"/>
              <w:spacing w:after="0" w:line="240" w:lineRule="auto"/>
            </w:pPr>
            <w:r w:rsidRPr="002753DA">
              <w:t>System PACS nie limituje ilo</w:t>
            </w:r>
            <w:r w:rsidRPr="002753DA">
              <w:rPr>
                <w:rFonts w:eastAsia="TimesNewRoman"/>
              </w:rPr>
              <w:t>ś</w:t>
            </w:r>
            <w:r w:rsidRPr="002753DA">
              <w:t>ci podł</w:t>
            </w:r>
            <w:r w:rsidRPr="002753DA">
              <w:rPr>
                <w:rFonts w:eastAsia="TimesNewRoman"/>
              </w:rPr>
              <w:t>ą</w:t>
            </w:r>
            <w:r w:rsidRPr="002753DA">
              <w:t>czonych urz</w:t>
            </w:r>
            <w:r w:rsidRPr="002753DA">
              <w:rPr>
                <w:rFonts w:eastAsia="TimesNewRoman"/>
              </w:rPr>
              <w:t>ą</w:t>
            </w:r>
            <w:r w:rsidRPr="002753DA">
              <w:t>dze</w:t>
            </w:r>
            <w:r w:rsidRPr="002753DA">
              <w:rPr>
                <w:rFonts w:eastAsia="TimesNewRoman"/>
              </w:rPr>
              <w:t xml:space="preserve">ń </w:t>
            </w:r>
            <w:r w:rsidRPr="002753DA">
              <w:t>diagnostycznych, a podł</w:t>
            </w:r>
            <w:r w:rsidRPr="002753DA">
              <w:rPr>
                <w:rFonts w:eastAsia="TimesNewRoman"/>
              </w:rPr>
              <w:t>ą</w:t>
            </w:r>
            <w:r w:rsidRPr="002753DA">
              <w:t>czenie kolejnego urz</w:t>
            </w:r>
            <w:r w:rsidRPr="002753DA">
              <w:rPr>
                <w:rFonts w:eastAsia="TimesNewRoman"/>
              </w:rPr>
              <w:t>ą</w:t>
            </w:r>
            <w:r w:rsidRPr="002753DA">
              <w:t>dzenia nie wi</w:t>
            </w:r>
            <w:r w:rsidRPr="002753DA">
              <w:rPr>
                <w:rFonts w:eastAsia="TimesNewRoman"/>
              </w:rPr>
              <w:t>ąż</w:t>
            </w:r>
            <w:r w:rsidRPr="002753DA">
              <w:t>e si</w:t>
            </w:r>
            <w:r w:rsidRPr="002753DA">
              <w:rPr>
                <w:rFonts w:eastAsia="TimesNewRoman"/>
              </w:rPr>
              <w:t xml:space="preserve">ę </w:t>
            </w:r>
            <w:r w:rsidRPr="002753DA">
              <w:t>z konieczno</w:t>
            </w:r>
            <w:r w:rsidRPr="002753DA">
              <w:rPr>
                <w:rFonts w:eastAsia="TimesNewRoman"/>
              </w:rPr>
              <w:t>ś</w:t>
            </w:r>
            <w:r w:rsidRPr="002753DA">
              <w:t>ci</w:t>
            </w:r>
            <w:r w:rsidRPr="002753DA">
              <w:rPr>
                <w:rFonts w:eastAsia="TimesNewRoman"/>
              </w:rPr>
              <w:t xml:space="preserve">ą </w:t>
            </w:r>
            <w:r w:rsidRPr="002753DA">
              <w:t>zakupu licencji.</w:t>
            </w:r>
          </w:p>
        </w:tc>
        <w:tc>
          <w:tcPr>
            <w:tcW w:w="1701" w:type="dxa"/>
            <w:vAlign w:val="center"/>
          </w:tcPr>
          <w:p w:rsidR="004E3994" w:rsidRPr="002753DA" w:rsidRDefault="004E3994" w:rsidP="00170037">
            <w:pPr>
              <w:spacing w:after="0"/>
              <w:jc w:val="center"/>
              <w:rPr>
                <w:lang w:eastAsia="en-US"/>
              </w:rPr>
            </w:pPr>
            <w:r w:rsidRPr="002753DA">
              <w:rPr>
                <w:lang w:eastAsia="en-US"/>
              </w:rPr>
              <w:t>TAK</w:t>
            </w:r>
          </w:p>
        </w:tc>
        <w:tc>
          <w:tcPr>
            <w:tcW w:w="1552" w:type="dxa"/>
            <w:vAlign w:val="center"/>
          </w:tcPr>
          <w:p w:rsidR="004E3994" w:rsidRPr="002753DA" w:rsidRDefault="004E3994" w:rsidP="00170037">
            <w:pPr>
              <w:spacing w:after="0"/>
              <w:jc w:val="cente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7E02F9">
            <w:pPr>
              <w:autoSpaceDE w:val="0"/>
              <w:autoSpaceDN w:val="0"/>
              <w:adjustRightInd w:val="0"/>
              <w:spacing w:after="0" w:line="240" w:lineRule="auto"/>
              <w:ind w:firstLine="34"/>
            </w:pPr>
            <w:r w:rsidRPr="002753DA">
              <w:t>Dostawa wraz z systemem PACS</w:t>
            </w:r>
          </w:p>
          <w:p w:rsidR="004E3994" w:rsidRPr="002753DA" w:rsidRDefault="004E3994" w:rsidP="007E02F9">
            <w:pPr>
              <w:autoSpaceDE w:val="0"/>
              <w:autoSpaceDN w:val="0"/>
              <w:adjustRightInd w:val="0"/>
              <w:spacing w:after="0" w:line="240" w:lineRule="auto"/>
              <w:ind w:firstLine="34"/>
            </w:pPr>
            <w:proofErr w:type="gramStart"/>
            <w:r w:rsidRPr="002753DA">
              <w:t>licencji</w:t>
            </w:r>
            <w:proofErr w:type="gramEnd"/>
            <w:r w:rsidRPr="002753DA">
              <w:t xml:space="preserve"> na oprogramowanie dla 5</w:t>
            </w:r>
          </w:p>
          <w:p w:rsidR="004E3994" w:rsidRPr="002753DA" w:rsidRDefault="004E3994" w:rsidP="007E02F9">
            <w:pPr>
              <w:autoSpaceDE w:val="0"/>
              <w:autoSpaceDN w:val="0"/>
              <w:adjustRightInd w:val="0"/>
              <w:spacing w:after="0" w:line="240" w:lineRule="auto"/>
              <w:ind w:firstLine="34"/>
            </w:pPr>
            <w:proofErr w:type="gramStart"/>
            <w:r w:rsidRPr="002753DA">
              <w:t>stacji</w:t>
            </w:r>
            <w:proofErr w:type="gramEnd"/>
            <w:r w:rsidRPr="002753DA">
              <w:t xml:space="preserve"> diagnostycznych </w:t>
            </w:r>
            <w:proofErr w:type="spellStart"/>
            <w:r w:rsidRPr="002753DA">
              <w:t>ogólnoradiologicznych</w:t>
            </w:r>
            <w:proofErr w:type="spellEnd"/>
          </w:p>
        </w:tc>
        <w:tc>
          <w:tcPr>
            <w:tcW w:w="1701" w:type="dxa"/>
            <w:vAlign w:val="center"/>
          </w:tcPr>
          <w:p w:rsidR="004E3994" w:rsidRPr="002753DA" w:rsidRDefault="004E3994" w:rsidP="000A2C02">
            <w:pPr>
              <w:spacing w:after="0"/>
              <w:jc w:val="center"/>
              <w:rPr>
                <w:lang w:eastAsia="en-US"/>
              </w:rPr>
            </w:pPr>
            <w:r w:rsidRPr="002753DA">
              <w:rPr>
                <w:lang w:eastAsia="en-US"/>
              </w:rPr>
              <w:t>TAK</w:t>
            </w:r>
          </w:p>
        </w:tc>
        <w:tc>
          <w:tcPr>
            <w:tcW w:w="1552" w:type="dxa"/>
            <w:vAlign w:val="center"/>
          </w:tcPr>
          <w:p w:rsidR="004E3994" w:rsidRPr="002753DA" w:rsidRDefault="004E3994" w:rsidP="000A2C02">
            <w:pPr>
              <w:spacing w:after="0"/>
              <w:jc w:val="cente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7E02F9">
            <w:pPr>
              <w:autoSpaceDE w:val="0"/>
              <w:autoSpaceDN w:val="0"/>
              <w:adjustRightInd w:val="0"/>
              <w:spacing w:after="0" w:line="240" w:lineRule="auto"/>
              <w:ind w:firstLine="0"/>
              <w:jc w:val="left"/>
            </w:pPr>
            <w:r w:rsidRPr="002753DA">
              <w:t>Dostawa wraz z systemem PACS systemu</w:t>
            </w:r>
            <w:r w:rsidRPr="002753DA">
              <w:br/>
              <w:t>dystrybucji obrazów dla min. 15 u</w:t>
            </w:r>
            <w:r w:rsidRPr="002753DA">
              <w:rPr>
                <w:rFonts w:eastAsia="TimesNewRoman"/>
              </w:rPr>
              <w:t>ż</w:t>
            </w:r>
            <w:r w:rsidRPr="002753DA">
              <w:t>ytkowników</w:t>
            </w:r>
          </w:p>
        </w:tc>
        <w:tc>
          <w:tcPr>
            <w:tcW w:w="1701" w:type="dxa"/>
            <w:vAlign w:val="center"/>
          </w:tcPr>
          <w:p w:rsidR="004E3994" w:rsidRPr="002753DA" w:rsidRDefault="004E3994" w:rsidP="007E02F9">
            <w:pPr>
              <w:spacing w:after="0"/>
              <w:jc w:val="center"/>
              <w:rPr>
                <w:lang w:eastAsia="en-US"/>
              </w:rPr>
            </w:pPr>
            <w:r w:rsidRPr="002753DA">
              <w:rPr>
                <w:lang w:eastAsia="en-US"/>
              </w:rPr>
              <w:t>TAK</w:t>
            </w:r>
          </w:p>
        </w:tc>
        <w:tc>
          <w:tcPr>
            <w:tcW w:w="1552" w:type="dxa"/>
            <w:vAlign w:val="center"/>
          </w:tcPr>
          <w:p w:rsidR="004E3994" w:rsidRPr="002753DA" w:rsidRDefault="004E3994" w:rsidP="007E02F9">
            <w:pPr>
              <w:spacing w:after="0"/>
              <w:jc w:val="cente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musi generować kopie bezpieczeństwa: automatycznie wg zadanego harmonogramu i na żądanie operatora bez konieczności zatrzymania systemu.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Podczas wykonywania kopii bezpieczeństwa system musi być w pełni dostępny dla użytkowników końcowych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trike/>
                <w:sz w:val="20"/>
                <w:szCs w:val="20"/>
              </w:rPr>
            </w:pPr>
          </w:p>
        </w:tc>
        <w:tc>
          <w:tcPr>
            <w:tcW w:w="5132" w:type="dxa"/>
            <w:vAlign w:val="center"/>
          </w:tcPr>
          <w:p w:rsidR="004E3994" w:rsidRPr="002753DA" w:rsidRDefault="004E3994" w:rsidP="000A2C02">
            <w:pPr>
              <w:spacing w:after="0"/>
              <w:ind w:firstLine="0"/>
              <w:jc w:val="left"/>
            </w:pPr>
            <w:r w:rsidRPr="002753DA">
              <w:t xml:space="preserve">System pozwala na przekazywanie wyników sprawozdań i analiz w postaci elektronicznej do modułów pakietu Office </w:t>
            </w:r>
            <w:proofErr w:type="gramStart"/>
            <w:r w:rsidRPr="002753DA">
              <w:t>i  pozwala</w:t>
            </w:r>
            <w:proofErr w:type="gramEnd"/>
            <w:r w:rsidRPr="002753DA">
              <w:t xml:space="preserve"> zapisać dane w formacie minimum: CSV, DOC, XML, PDF </w:t>
            </w:r>
          </w:p>
          <w:p w:rsidR="004E3994" w:rsidRPr="002753DA" w:rsidRDefault="004E3994" w:rsidP="000A2C02">
            <w:pPr>
              <w:spacing w:after="0"/>
              <w:ind w:firstLine="0"/>
              <w:jc w:val="left"/>
              <w:rPr>
                <w:b/>
                <w:bCs/>
              </w:rPr>
            </w:pP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Zmiany </w:t>
            </w:r>
            <w:proofErr w:type="gramStart"/>
            <w:r w:rsidRPr="002753DA">
              <w:t>wprowadzone  przez</w:t>
            </w:r>
            <w:proofErr w:type="gramEnd"/>
            <w:r w:rsidRPr="002753DA">
              <w:t xml:space="preserve"> użytkownika w danych pacjenta zostają zapisane wraz z informacją, kto dokonał zmiany </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w pełni zintegrowany i oparty o jeden rekord pacjenta, raz wprowadzone dane są dostępne w każdym module</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rsidRPr="002753DA">
              <w:t>TAK</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Identyfikacja użytkownika w systemie i dostęp do danych za pomocą loginu i hasła, jedno logowanie wykorzystywane do wszystkich modułów</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wykorzystania logowania Windows (Active Directory) w celu dostępu do modułów systemu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musi posiadać mechanizmy umożliwiające zapis i przeglądanie danych o logowaniu użytkowników do systemu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posiada mechanizmy blokowania rekordów pacjenta (w trakcie pracy jednego z użytkowników systemu na danym rekordzie pacjenta dla pozostałych użytkowników rekord ten dostępny jest tylko do odczytu)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umożliwia administratorowi z poziomu aplikacji wprowadzanie i zmianę parametrów systemu, w szczególności</w:t>
            </w:r>
            <w:proofErr w:type="gramStart"/>
            <w:r w:rsidRPr="002753DA">
              <w:t>:</w:t>
            </w:r>
            <w:r w:rsidRPr="002753DA">
              <w:br/>
              <w:t>- Dane</w:t>
            </w:r>
            <w:proofErr w:type="gramEnd"/>
            <w:r w:rsidRPr="002753DA">
              <w:t xml:space="preserve"> identyfikacyjne jednostki</w:t>
            </w:r>
            <w:r w:rsidRPr="002753DA">
              <w:br/>
              <w:t>- Struktura jednostki (pracownie, itp.)</w:t>
            </w:r>
            <w:r w:rsidRPr="002753DA">
              <w:br/>
              <w:t>- Księgi pracowni itp.</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definiowania jednostek organizacyjnych w ramach istniejącej struktury. Definicja jednostki zawiera minimum następujące informacje</w:t>
            </w:r>
            <w:proofErr w:type="gramStart"/>
            <w:r w:rsidRPr="002753DA">
              <w:t>:</w:t>
            </w:r>
            <w:r w:rsidRPr="002753DA">
              <w:br/>
              <w:t>- nazwa</w:t>
            </w:r>
            <w:proofErr w:type="gramEnd"/>
            <w:r w:rsidRPr="002753DA">
              <w:t xml:space="preserve"> jednostki,</w:t>
            </w:r>
            <w:r w:rsidRPr="002753DA">
              <w:br/>
              <w:t>- kod V i VI resortowy</w:t>
            </w:r>
            <w:r w:rsidRPr="002753DA">
              <w:br/>
              <w:t>- adres jednostki</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definiowania ośrodków tworzących strukturę organizacyjną. Definicja ośrodka zawiera minimum następujące </w:t>
            </w:r>
            <w:r w:rsidRPr="002753DA">
              <w:br/>
              <w:t>- nazwa ośrodka</w:t>
            </w:r>
            <w:proofErr w:type="gramStart"/>
            <w:r w:rsidRPr="002753DA">
              <w:t>,</w:t>
            </w:r>
            <w:r w:rsidRPr="002753DA">
              <w:br/>
              <w:t>- powiązanie</w:t>
            </w:r>
            <w:proofErr w:type="gramEnd"/>
            <w:r w:rsidRPr="002753DA">
              <w:t xml:space="preserve"> z jednostką organizacyjną,</w:t>
            </w:r>
            <w:r w:rsidRPr="002753DA">
              <w:br/>
              <w:t>- kod VII i VIII resortowy,</w:t>
            </w:r>
            <w:r w:rsidRPr="002753DA">
              <w:br/>
              <w:t>- telefon,</w:t>
            </w:r>
            <w:r w:rsidRPr="002753DA">
              <w:br/>
              <w:t>- osoba zarządzająca ośrodkiem,</w:t>
            </w:r>
            <w:r w:rsidRPr="002753DA">
              <w:br/>
              <w:t>- numer konta księgowego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Widok struktury organizacyjnej w postaci drzewa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zarządzania słownikiem projekcji używanych przy badaniach diagnostycznych obrazowych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zarządzania hierarchicznym drzewem grup procedur występujących w słownikach badań diagnostycznych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zarządzania spisem dni świątecznych i wolnych, używanych w generowaniu harmonogramów pracy w ośrodkach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zdefiniowania domyślnych jednostek kierujących dla ośrodków</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System zapewnia możliwość za pomocą </w:t>
            </w:r>
            <w:proofErr w:type="gramStart"/>
            <w:r w:rsidRPr="002753DA">
              <w:t>praw</w:t>
            </w:r>
            <w:proofErr w:type="gramEnd"/>
            <w:r w:rsidRPr="002753DA">
              <w:t xml:space="preserve"> dostępu, zapewnienie edycji danych użytkownikowi, których jest autorem</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umożliwia automatyczną komunikację z innymi systemami w standardach DICOM w zakresie odbierania wyników obrazowych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System umożliwia automatyczną komunikację z innymi systemami w standardach HL7 2.3 </w:t>
            </w:r>
            <w:proofErr w:type="gramStart"/>
            <w:r w:rsidRPr="002753DA">
              <w:t>w</w:t>
            </w:r>
            <w:proofErr w:type="gramEnd"/>
            <w:r w:rsidRPr="002753DA">
              <w:t xml:space="preserve"> zakresie wysyłania zleceń i odbierania wyników</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musi posiadać wbudowaną obsługę słowników ICD-10, ICD-9, zawodów, TERYT (słownik kodów terytorialnych gmin, słownik miejscowości, słownik ulic, słownik kodów pocztowych), wewnętrzne słowniki z możliwością rozbudowy</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rsidRPr="002753DA">
              <w:t>TAK</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33411C" w:rsidRPr="0033411C" w:rsidRDefault="0033411C" w:rsidP="0033411C">
            <w:pPr>
              <w:spacing w:after="0"/>
              <w:ind w:firstLine="0"/>
              <w:jc w:val="left"/>
              <w:rPr>
                <w:strike/>
              </w:rPr>
            </w:pPr>
            <w:r w:rsidRPr="0033411C">
              <w:rPr>
                <w:strike/>
              </w:rPr>
              <w:t>Aktualizacja słownika kodów terytorialnych bezpośrednio z plików udostępnianych przez GUS. Aktualizacja słownika dotyczy minimum obszarów:</w:t>
            </w:r>
          </w:p>
          <w:p w:rsidR="0033411C" w:rsidRPr="0033411C" w:rsidRDefault="0033411C" w:rsidP="0033411C">
            <w:pPr>
              <w:spacing w:after="0"/>
              <w:ind w:firstLine="0"/>
              <w:jc w:val="left"/>
              <w:rPr>
                <w:strike/>
              </w:rPr>
            </w:pPr>
            <w:r w:rsidRPr="0033411C">
              <w:rPr>
                <w:strike/>
              </w:rPr>
              <w:t>- kodów terytorialnych,</w:t>
            </w:r>
          </w:p>
          <w:p w:rsidR="0033411C" w:rsidRPr="0033411C" w:rsidRDefault="0033411C" w:rsidP="0033411C">
            <w:pPr>
              <w:spacing w:after="0"/>
              <w:ind w:firstLine="0"/>
              <w:jc w:val="left"/>
              <w:rPr>
                <w:strike/>
              </w:rPr>
            </w:pPr>
            <w:r w:rsidRPr="0033411C">
              <w:rPr>
                <w:strike/>
              </w:rPr>
              <w:t>- miejscowości,</w:t>
            </w:r>
          </w:p>
          <w:p w:rsidR="0033411C" w:rsidRPr="0033411C" w:rsidRDefault="0033411C" w:rsidP="0033411C">
            <w:pPr>
              <w:spacing w:after="0"/>
              <w:ind w:firstLine="0"/>
              <w:jc w:val="left"/>
              <w:rPr>
                <w:strike/>
              </w:rPr>
            </w:pPr>
            <w:r w:rsidRPr="0033411C">
              <w:rPr>
                <w:strike/>
              </w:rPr>
              <w:t>- ulic,</w:t>
            </w:r>
          </w:p>
          <w:p w:rsidR="0033411C" w:rsidRPr="0033411C" w:rsidRDefault="0033411C" w:rsidP="0033411C">
            <w:pPr>
              <w:spacing w:after="0"/>
              <w:ind w:firstLine="0"/>
              <w:jc w:val="left"/>
              <w:rPr>
                <w:strike/>
                <w:highlight w:val="yellow"/>
              </w:rPr>
            </w:pPr>
            <w:r w:rsidRPr="0033411C">
              <w:rPr>
                <w:strike/>
              </w:rPr>
              <w:t>- kodów pocztowych</w:t>
            </w:r>
          </w:p>
          <w:p w:rsidR="0033411C" w:rsidRPr="0033411C" w:rsidRDefault="0033411C" w:rsidP="000A2C02">
            <w:pPr>
              <w:spacing w:after="0"/>
              <w:ind w:firstLine="0"/>
              <w:jc w:val="left"/>
            </w:pPr>
            <w:r w:rsidRPr="0033411C">
              <w:t>ZMIANA NA:</w:t>
            </w:r>
          </w:p>
          <w:p w:rsidR="0033411C" w:rsidRDefault="0033411C" w:rsidP="000A2C02">
            <w:pPr>
              <w:spacing w:after="0"/>
              <w:ind w:firstLine="0"/>
              <w:jc w:val="left"/>
              <w:rPr>
                <w:highlight w:val="yellow"/>
              </w:rPr>
            </w:pPr>
          </w:p>
          <w:p w:rsidR="004E3994" w:rsidRPr="00292E5C" w:rsidRDefault="004E3994" w:rsidP="000A2C02">
            <w:pPr>
              <w:spacing w:after="0"/>
              <w:ind w:firstLine="0"/>
              <w:jc w:val="left"/>
              <w:rPr>
                <w:highlight w:val="yellow"/>
              </w:rPr>
            </w:pPr>
            <w:r w:rsidRPr="00292E5C">
              <w:rPr>
                <w:highlight w:val="yellow"/>
              </w:rPr>
              <w:t>Aktualizacja słownika kodów terytorialnych bezpośrednio z plików udostępnianych przez GUS. Aktualizacja słownika dotyczy minimum obszarów</w:t>
            </w:r>
            <w:proofErr w:type="gramStart"/>
            <w:r w:rsidRPr="00292E5C">
              <w:rPr>
                <w:highlight w:val="yellow"/>
              </w:rPr>
              <w:t>:</w:t>
            </w:r>
            <w:r w:rsidRPr="00292E5C">
              <w:rPr>
                <w:highlight w:val="yellow"/>
              </w:rPr>
              <w:br/>
              <w:t>- kodów</w:t>
            </w:r>
            <w:proofErr w:type="gramEnd"/>
            <w:r w:rsidRPr="00292E5C">
              <w:rPr>
                <w:highlight w:val="yellow"/>
              </w:rPr>
              <w:t xml:space="preserve"> terytorialnych,</w:t>
            </w:r>
            <w:r w:rsidRPr="00292E5C">
              <w:rPr>
                <w:highlight w:val="yellow"/>
              </w:rPr>
              <w:br/>
              <w:t>- miejscowości,</w:t>
            </w:r>
            <w:r w:rsidRPr="00292E5C">
              <w:rPr>
                <w:highlight w:val="yellow"/>
              </w:rPr>
              <w:br/>
              <w:t>- ulic,</w:t>
            </w:r>
          </w:p>
          <w:p w:rsidR="004E3994" w:rsidRPr="002753DA" w:rsidRDefault="004E3994" w:rsidP="000A2C02">
            <w:pPr>
              <w:spacing w:after="0"/>
              <w:ind w:firstLine="0"/>
              <w:jc w:val="left"/>
              <w:rPr>
                <w:strike/>
              </w:rPr>
            </w:pPr>
            <w:r w:rsidRPr="00292E5C">
              <w:rPr>
                <w:highlight w:val="yellow"/>
              </w:rPr>
              <w:t xml:space="preserve"> </w:t>
            </w:r>
            <w:proofErr w:type="gramStart"/>
            <w:r w:rsidRPr="00292E5C">
              <w:rPr>
                <w:highlight w:val="yellow"/>
              </w:rPr>
              <w:t>a  z</w:t>
            </w:r>
            <w:proofErr w:type="gramEnd"/>
            <w:r w:rsidRPr="00292E5C">
              <w:rPr>
                <w:highlight w:val="yellow"/>
              </w:rPr>
              <w:t xml:space="preserve"> bazy Poczty Polskiej – kodów pocztowych</w:t>
            </w:r>
            <w:r>
              <w:t xml:space="preserve"> </w:t>
            </w:r>
            <w:r>
              <w:br/>
            </w:r>
          </w:p>
          <w:p w:rsidR="004E3994" w:rsidRPr="002753DA" w:rsidRDefault="004E3994" w:rsidP="000A2C02">
            <w:pPr>
              <w:spacing w:after="0"/>
              <w:ind w:firstLine="0"/>
              <w:jc w:val="left"/>
              <w:rPr>
                <w:b/>
                <w:bCs/>
              </w:rPr>
            </w:pP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rPr>
          <w:trHeight w:val="1594"/>
        </w:trPr>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Aktualizacja słownika powoduje aktualizację powiązań pomiędzy obszarami tzn. zmianę prezentowanej wartości słownikowej, w miejscu gdzie była ona wykorzystana, po dokonaniu modyfikacji w słowniku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łączenia rekordów w rejestrze osób (pacjentów, pracowników)</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łączenia rekordów w rejestrze firm (jednostek kierujących)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przeglądania historii zmian w rekordach rejestru osób (pacjentów, lekarzy)</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przeglądania historii zmian w rekordach rejestru firm (jednostek kierujących)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wyszukiwania zdublowanych rekordów osób minimum wg kryteriów: </w:t>
            </w:r>
            <w:r w:rsidRPr="002753DA">
              <w:br/>
              <w:t xml:space="preserve">- ten sam </w:t>
            </w:r>
            <w:proofErr w:type="gramStart"/>
            <w:r w:rsidRPr="002753DA">
              <w:t xml:space="preserve">PESEL,  </w:t>
            </w:r>
            <w:r w:rsidRPr="002753DA">
              <w:br/>
            </w:r>
            <w:r w:rsidRPr="002753DA">
              <w:lastRenderedPageBreak/>
              <w:t>- to</w:t>
            </w:r>
            <w:proofErr w:type="gramEnd"/>
            <w:r w:rsidRPr="002753DA">
              <w:t xml:space="preserve"> samo imię, nazwisko, data ur.,</w:t>
            </w:r>
            <w:r w:rsidRPr="002753DA">
              <w:br/>
              <w:t>- to samo imię, nazwisko, adres</w:t>
            </w:r>
          </w:p>
        </w:tc>
        <w:tc>
          <w:tcPr>
            <w:tcW w:w="1701" w:type="dxa"/>
            <w:vAlign w:val="center"/>
          </w:tcPr>
          <w:p w:rsidR="004E3994" w:rsidRPr="002753DA" w:rsidRDefault="004E3994" w:rsidP="000A2C02">
            <w:pPr>
              <w:spacing w:after="0"/>
              <w:jc w:val="center"/>
            </w:pPr>
            <w:r w:rsidRPr="002753DA">
              <w:rPr>
                <w:lang w:eastAsia="en-US"/>
              </w:rPr>
              <w:lastRenderedPageBreak/>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wyszukiwania zdublowanych rekordów firm minimum wg kryteriów</w:t>
            </w:r>
            <w:proofErr w:type="gramStart"/>
            <w:r w:rsidRPr="002753DA">
              <w:t>:</w:t>
            </w:r>
            <w:r w:rsidRPr="002753DA">
              <w:br/>
              <w:t>- ta</w:t>
            </w:r>
            <w:proofErr w:type="gramEnd"/>
            <w:r w:rsidRPr="002753DA">
              <w:t xml:space="preserve"> sama nazwa,</w:t>
            </w:r>
            <w:r w:rsidRPr="002753DA">
              <w:br/>
              <w:t>- ten sam REGON,</w:t>
            </w:r>
            <w:r w:rsidRPr="002753DA">
              <w:br/>
              <w:t>- ten sam NIP</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definiowania indywidualnie przez jednostkę dodatkowych parametrów (np. kolor oczu, nazwisko panieńskie matki, etc.) przypisywanych do rekordu pacjenta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wyboru drukarki z poziomu aplikacji podczas wydruku przez użytkownika wszystkich dokumentów dostępnych w systemie</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rPr>
          <w:trHeight w:val="1494"/>
        </w:trPr>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6B1253">
            <w:pPr>
              <w:spacing w:after="0"/>
              <w:ind w:firstLine="0"/>
              <w:jc w:val="left"/>
            </w:pPr>
            <w:r w:rsidRPr="002753DA">
              <w:t>Możliwość tworzenia własnego szablonu wydruku wyniku badania diagnostycznego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rPr>
          <w:trHeight w:val="1983"/>
        </w:trPr>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4E4D0B">
            <w:pPr>
              <w:spacing w:after="0"/>
              <w:ind w:firstLine="0"/>
              <w:jc w:val="left"/>
            </w:pPr>
            <w:r w:rsidRPr="002753DA">
              <w:t xml:space="preserve">Możliwość przypisania niezależnych wydruków wyników badań indywidualnie do każdej z procedur diagnostycznych (system będzie umożliwiał definiowanie różnych szablonów rejestracji i wydruku wyników badania, dla różnych </w:t>
            </w:r>
            <w:proofErr w:type="gramStart"/>
            <w:r w:rsidRPr="002753DA">
              <w:t>badań )</w:t>
            </w:r>
            <w:proofErr w:type="gramEnd"/>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W systemie zaimplementowana jest obsługa skrótów klawiaturowych (kombinacje </w:t>
            </w:r>
            <w:proofErr w:type="gramStart"/>
            <w:r w:rsidRPr="002753DA">
              <w:t>klawiszy</w:t>
            </w:r>
            <w:proofErr w:type="gramEnd"/>
            <w:r w:rsidRPr="002753DA">
              <w:t xml:space="preserve"> hot-</w:t>
            </w:r>
            <w:proofErr w:type="spellStart"/>
            <w:r w:rsidRPr="002753DA">
              <w:t>keys</w:t>
            </w:r>
            <w:proofErr w:type="spellEnd"/>
            <w:r w:rsidRPr="002753DA">
              <w:t>) dla najczęściej używanych funkcji</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tworzenia przez Administratora indywidualnych druków (formularzy) z danymi pobieranymi bezpośrednio z bazy danych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Ilość urządzeń, które należy podłączyć do systemu archiwizacji poprzez DICOM –3sztuki</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Obsługa procesu starzenia się badań i przenoszenia najstarszych badań na nośniki off-</w:t>
            </w:r>
            <w:proofErr w:type="spellStart"/>
            <w:r w:rsidRPr="002753DA">
              <w:t>line</w:t>
            </w:r>
            <w:proofErr w:type="spellEnd"/>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Przyjmowanie obrazów z urządzeń diagnostycznych i ich zapis w standardzie DICOM 3.0 </w:t>
            </w:r>
            <w:proofErr w:type="gramStart"/>
            <w:r w:rsidRPr="002753DA">
              <w:t>na</w:t>
            </w:r>
            <w:proofErr w:type="gramEnd"/>
            <w:r w:rsidRPr="002753DA">
              <w:t xml:space="preserve"> serwer PACS pełniący funkcję archiwum oraz udostępnianie i przesyłanie obrazów medycznych w standardzie DICOM 3.0 </w:t>
            </w:r>
            <w:proofErr w:type="gramStart"/>
            <w:r w:rsidRPr="002753DA">
              <w:t>na</w:t>
            </w:r>
            <w:proofErr w:type="gramEnd"/>
            <w:r w:rsidRPr="002753DA">
              <w:t xml:space="preserve"> stacje diagnostyczne i przeglądowe</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utrzymywania głównego archiwum badań obrazowych na wielu przestrzeniach dyskowych (na różnych dyskach logicznych w systemie)</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archiwizacji powinien zapewnić utrwalenie danych na okres wymagany przepisami prawa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Archiwizacja badań następuje na trwałych nośnikach zewnętrznych lub na nośnikach magnetycznych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zapewnia bezstratność informacji pobieranej z urządzeń akwizycyjnych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wyszukiwania badań zgromadzonych w archiwum wg min. 5 kryteriów m.in. nazwisko i imię pacjenta, numer badania, data wykonania wraz z możliwością otwarcia badania w przeglądarce DICOM</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rsidRPr="002753DA">
              <w:t>TAK</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Dla badań zarchiwizowanych na nośnikach </w:t>
            </w:r>
            <w:proofErr w:type="gramStart"/>
            <w:r w:rsidRPr="002753DA">
              <w:t>off-</w:t>
            </w:r>
            <w:proofErr w:type="spellStart"/>
            <w:r w:rsidRPr="002753DA">
              <w:t>line</w:t>
            </w:r>
            <w:proofErr w:type="spellEnd"/>
            <w:r w:rsidRPr="002753DA">
              <w:t xml:space="preserve">  i</w:t>
            </w:r>
            <w:proofErr w:type="gramEnd"/>
            <w:r w:rsidRPr="002753DA">
              <w:t xml:space="preserve"> niedostępnych w pamięci podręcznej funkcja automatycznego przywracania do pamięci podręcznej na żądanie operatora.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Walidacja zgodności danych obrazowych z danymi ze skierowania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zdefiniowania czasu po </w:t>
            </w:r>
            <w:proofErr w:type="gramStart"/>
            <w:r w:rsidRPr="002753DA">
              <w:t>upływie którego</w:t>
            </w:r>
            <w:proofErr w:type="gramEnd"/>
            <w:r w:rsidRPr="002753DA">
              <w:t xml:space="preserve"> badanie zostanie przeniesione z pamięci podręcznej do archiwum off-</w:t>
            </w:r>
            <w:proofErr w:type="spellStart"/>
            <w:r w:rsidRPr="002753DA">
              <w:t>line</w:t>
            </w:r>
            <w:proofErr w:type="spellEnd"/>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przesyłania do użytkowników udostępnianych danych z archiwum PACS w postaci skompresowanej oraz </w:t>
            </w:r>
            <w:proofErr w:type="gramStart"/>
            <w:r w:rsidRPr="002753DA">
              <w:t>nie skompresowanej</w:t>
            </w:r>
            <w:proofErr w:type="gramEnd"/>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Współpraca z urządzeniami typu „duplikator” do automatycznego nagrywania badań na płytach CD/DVD</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zlecania nagrywania badań na urządzenie typu „duplikator”, które kolejkuje badania i nagrywa je wg mechanizmu FIFO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nagrywania, za pomocą automatycznego „duplikatora”, płyt CD/DVD dla pacjentów z wybranym zestawem badań obrazowych (obrazy w standardzie DICOM wraz z opisami) i przeglądarką DICOM uruchamiająca się automatycznie na komputerze klasy PC</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jednoczesnej współpracy z wieloma urządzeniami typu „duplikator”.</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powiązania stacji roboczej ze wskazanym urządzeniami typu „</w:t>
            </w:r>
            <w:proofErr w:type="gramStart"/>
            <w:r w:rsidRPr="002753DA">
              <w:t>duplikator” gdy</w:t>
            </w:r>
            <w:proofErr w:type="gramEnd"/>
            <w:r w:rsidRPr="002753DA">
              <w:t xml:space="preserve"> do systemu podłączonych jest ich wiele</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Dane do nadruku etykiet na CD oraz DVD nagrywanych dla pacjenta przez robot automatyczny</w:t>
            </w:r>
            <w:proofErr w:type="gramStart"/>
            <w:r w:rsidRPr="002753DA">
              <w:t>:</w:t>
            </w:r>
            <w:r w:rsidRPr="002753DA">
              <w:br/>
              <w:t>- imię</w:t>
            </w:r>
            <w:proofErr w:type="gramEnd"/>
            <w:r w:rsidRPr="002753DA">
              <w:t xml:space="preserve"> i nazwisko pacjenta, </w:t>
            </w:r>
            <w:r w:rsidRPr="002753DA">
              <w:br/>
              <w:t xml:space="preserve">- PESEL pacjenta, </w:t>
            </w:r>
            <w:r w:rsidRPr="002753DA">
              <w:br/>
              <w:t xml:space="preserve">- rodzaj badania, </w:t>
            </w:r>
            <w:r w:rsidRPr="002753DA">
              <w:br/>
              <w:t xml:space="preserve">- data badania, </w:t>
            </w:r>
            <w:r w:rsidRPr="002753DA">
              <w:br/>
              <w:t xml:space="preserve">- nazwa instytucji, </w:t>
            </w:r>
            <w:r w:rsidRPr="002753DA">
              <w:br/>
            </w:r>
            <w:r w:rsidRPr="002753DA">
              <w:lastRenderedPageBreak/>
              <w:t>- logo instytucji (możliwość dołączenia innych elementów graficznych)</w:t>
            </w:r>
          </w:p>
        </w:tc>
        <w:tc>
          <w:tcPr>
            <w:tcW w:w="1701" w:type="dxa"/>
            <w:vAlign w:val="center"/>
          </w:tcPr>
          <w:p w:rsidR="004E3994" w:rsidRPr="002753DA" w:rsidRDefault="004E3994" w:rsidP="000A2C02">
            <w:pPr>
              <w:spacing w:after="0"/>
              <w:jc w:val="center"/>
            </w:pPr>
            <w:r w:rsidRPr="002753DA">
              <w:rPr>
                <w:lang w:eastAsia="en-US"/>
              </w:rPr>
              <w:lastRenderedPageBreak/>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Nagrywanie wyników badań następuje bezpośrednio z aplikacji RIS lub PACS i nie wymaga uruchamiania dodatkowego oprogramowania.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selektywnego nagrywania wyników badań dla pacjenta (jednoseryjny zapis wielu wyników badań dla pacjenta)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Przeglądarka DICOM nagrywana na CD/DVD dla pacjentów jest w polskiej wersji językowej.</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Przeglądarka DICOM nagrywana na CD/DVD dla pacjentów jest kompatybilna min. z MS Windows XP/Windows7/Windows8</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Przeglądarka obrazów DICOM dla systemu dystrybucji obrazów na </w:t>
            </w:r>
            <w:proofErr w:type="gramStart"/>
            <w:r w:rsidRPr="002753DA">
              <w:t>placówki  oraz</w:t>
            </w:r>
            <w:proofErr w:type="gramEnd"/>
            <w:r w:rsidRPr="002753DA">
              <w:t xml:space="preserve"> wypalana na płycie z badaniem dla pacjentów posiada minimum następujące funkcje:</w:t>
            </w:r>
            <w:r w:rsidRPr="002753DA">
              <w:br/>
              <w:t>- możliwość wyświetlania kilku zdjęć na ekranie</w:t>
            </w:r>
            <w:r w:rsidRPr="002753DA">
              <w:br/>
              <w:t>- płynne powiększanie obrazu</w:t>
            </w:r>
            <w:r w:rsidRPr="002753DA">
              <w:br/>
              <w:t>- zmiana kontrastu i jasności obrazu</w:t>
            </w:r>
            <w:r w:rsidRPr="002753DA">
              <w:br/>
              <w:t>- płynne przesuwanie obrazu</w:t>
            </w:r>
            <w:r w:rsidRPr="002753DA">
              <w:br/>
              <w:t>- przeglądarka kinowa</w:t>
            </w:r>
            <w:r w:rsidRPr="002753DA">
              <w:br/>
              <w:t>- możliwość szybkiego powrotu do stanu obrazu sprzed modyfikacji</w:t>
            </w:r>
            <w:r w:rsidRPr="002753DA">
              <w:br/>
              <w:t>- obrót obrazu o kąt 90, 180, 270, stopni</w:t>
            </w:r>
            <w:r w:rsidRPr="002753DA">
              <w:br/>
              <w:t>- odbicie lustrzane pionowe i poziome</w:t>
            </w:r>
            <w:r w:rsidRPr="002753DA">
              <w:br/>
              <w:t>- wyświetlanie obrazu w projekcji negatyw/pozytyw</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posiada panel administracyjny pozwalający na zarządzanie systemem, w tym zarządzanie archiwum obrazów i ich konfiguracją, tworzenie kopii bezpieczeństwa oraz odtwarzanie badań z kopii bezpieczeństwa, konfigurowanie dostępu stacjom diagnostycznym lub urządzeniom DICOM.</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zdalnego serwisowania i monitorowania pracy serwera, stanu bazy danych, wykonywania backupów, działania procesów na serwerze</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Udostępnianie </w:t>
            </w:r>
            <w:proofErr w:type="gramStart"/>
            <w:r w:rsidRPr="002753DA">
              <w:t>obrazów w jakości</w:t>
            </w:r>
            <w:proofErr w:type="gramEnd"/>
            <w:r w:rsidRPr="002753DA">
              <w:t xml:space="preserve"> diagnostycznej i referencyjnej</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Obsługa stanowiska dwumonitorowego i trzymonitorowego przez system dystrybucji obrazów</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Progresywne wyświetlanie obrazów. Szybkie wyświetlenie obrazu w małej rozdzielczości i stopniowe zwiększanie rozdzielczości w miarę przesyłania kolejnych danych, aż do uzyskania obrazu w maksymalnej rozdzielczości diagnostycznej.</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obejrzenia na ekranie użytkownika </w:t>
            </w:r>
            <w:r w:rsidRPr="002753DA">
              <w:lastRenderedPageBreak/>
              <w:t>wykonanego i zatwierdzonego opisu badania.</w:t>
            </w:r>
          </w:p>
        </w:tc>
        <w:tc>
          <w:tcPr>
            <w:tcW w:w="1701" w:type="dxa"/>
            <w:vAlign w:val="center"/>
          </w:tcPr>
          <w:p w:rsidR="004E3994" w:rsidRPr="002753DA" w:rsidRDefault="004E3994" w:rsidP="000A2C02">
            <w:pPr>
              <w:spacing w:after="0"/>
              <w:jc w:val="center"/>
            </w:pPr>
            <w:r w:rsidRPr="002753DA">
              <w:rPr>
                <w:lang w:eastAsia="en-US"/>
              </w:rPr>
              <w:lastRenderedPageBreak/>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zarządzania automatyczną dystrybucja badań radiologicznych. Możliwość określania, na które stacje diagnostyczne będą niezależnie przesyłane określone obrazy DICOM</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Podstawowa obróbka (zaczernienie, kontrast, obroty, powiększenia) każdego obrazu na ekranie użytkownika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Ograniczenie dostępu do danych wyłącznie dla osób uprawnionych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Rejestracja zgodna z wymogami sprawozdawczości elektronicznej do NFZ</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wpisywania pacjenta na kolejkę oczekujących zgodnie z wymaganiami NFZ połączoną z listą roboczą pracowni</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Planowanie i rejestracja badania dla określonej pracowni z możliwością wykorzystania i definiowania terminarza oraz zmiany terminów badań na każdym etapie, aż do jego wykonania.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zaplanowania wykonania badania z dokładnością do godziny wykonania np. 10:15.</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rsidRPr="002753DA">
              <w:t>TAK</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Automatyczne generowanie harmonogramu pracy pracowni z uwzględnieniem dni wolnych.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ręcznej modyfikacji pojedynczych dni w terminarzu.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ustalenia czasu trwania badania indywidualnie dla każdego pacjenta.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anulowania zaplanowanego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przywrócenia do aktywności anulowanego badania diagnostycznego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zmiany terminu badania bez konieczności ponownego rejestrowania pacjenta.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Przegląd oraz możliwość wydruku listy pacjentów do badania w wybranym dniu do danej pracowni.</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Automatyczne nadawanie kolejnych numerów badań w Księdze Pracowni (system musi zapewniać unikalność numeracji).</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Walidacja poprawności wpisu numeru PESEL.</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automatycznie uzupełnia płeć oraz datę urodzenia pacjenta na podstawie numeru PESEL.</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Identyfikacja i weryfikacja lekarzy zlecających na podstawie prawa wykonywania zawodu.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Walidacja poprawności wpisu numeru prawa wykonywania zawodu.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Identyfikacja jednostki zlecającej na podstawie numeru NIP i REGON.</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Walidacja poprawności wpisu numeru REGON.</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Kontrola wprowadzania danych uniemożliwiająca dwukrotne wprowadzenie do systemu pacjenta z tym samym numerem PESEL.</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Kontrola wprowadzania danych uniemożliwiająca dwukrotne wprowadzenie do systemu lekarzy zlecających z tym samym numerem prawa wykonywania zawodu.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Kontrola wprowadzania danych uniemożliwiająca dwukrotne wprowadzenie do systemu jednostki zlecającej z tym samym numerem REGON</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Automatyczne przypisanie procedury ICD9 (zgodnej z obowiązującym słownikiem) do wyniku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Poprawne sortowanie list roboczych w pracowniach z uwzględnieniem polskich czcionek.</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Wprowadzenie wyników i opisu badania z zatwierdzeniem przez lekarza opisującego.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kilkuetapowego wprowadzania wyniku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tworzenia dowolnej ilości statusów określających postęp w wykonaniu badania (np. do wykonania, do opisu, zakończone itp.)</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Automatyczna aktualizacja statusu badania w zależności od etapu badania (np. do wykonania, do opisu, zakończone itp.)</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tworzenia wzorców opisów wraz z możliwością zarządzania nimi przez użytkownika (lekarza opisującego) w tym dodawanie, edycja i modyfikacja wzorca. </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Wzorce opisów są indywidualnie przypisane do procedury i użytkownika tworzącego wzorzec.</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Wersjonowanie wyniku opisowego badania zapewniające dostęp do poprzednich wersji opisu tego samego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Integracja ze stacją diagnostyczną na poziomie pulpitu stacji tzn. oprogramowanie stacji i oprogramowanie do opisu pracują na tym samym komputerze. Otwierając opis badania pacjenta na monitorze opisowym, system automatycznie wywołuje na monitorach diagnostycznych obrazy, którym ten opis jest przypisany, pod warunkiem, że obrazy znajdują się w pamięci podręcznej stacji diagnostycznej lub archiwum on-line systemu PACS.</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zapisu obrazu na lokalnym komputerze PC.</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Dostęp do wykazu pacjentów z możliwością przeglądu </w:t>
            </w:r>
            <w:r w:rsidRPr="002753DA">
              <w:lastRenderedPageBreak/>
              <w:t>danych archiwalnych (dane osobowe, dane dotyczące poszczególnych badań) wraz z możliwością ich wydruku.</w:t>
            </w:r>
          </w:p>
        </w:tc>
        <w:tc>
          <w:tcPr>
            <w:tcW w:w="1701" w:type="dxa"/>
            <w:vAlign w:val="center"/>
          </w:tcPr>
          <w:p w:rsidR="004E3994" w:rsidRPr="002753DA" w:rsidRDefault="004E3994" w:rsidP="000A2C02">
            <w:pPr>
              <w:spacing w:after="0"/>
              <w:jc w:val="center"/>
            </w:pPr>
            <w:r w:rsidRPr="002753DA">
              <w:rPr>
                <w:lang w:eastAsia="en-US"/>
              </w:rPr>
              <w:lastRenderedPageBreak/>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wprowadzania informacji identyfikujących technika wykonującego badanie</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włączenia wymogu wprowadzenia danych identyfikujących technika wykonującego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automatycznego przenoszenia danych o ekspozycjach badania z konsoli urządzenia generującego obrazy do systemu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wprowadzania do systemu danych o ekspozycjach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oznaczenia </w:t>
            </w:r>
            <w:proofErr w:type="gramStart"/>
            <w:r w:rsidRPr="002753DA">
              <w:t>ekspozycji jako</w:t>
            </w:r>
            <w:proofErr w:type="gramEnd"/>
            <w:r w:rsidRPr="002753DA">
              <w:t xml:space="preserve"> prawidłowej z możliwością uzupełnienia dodatkowych informacji opisowych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oznaczania </w:t>
            </w:r>
            <w:proofErr w:type="gramStart"/>
            <w:r w:rsidRPr="002753DA">
              <w:t>ekspozycji jako</w:t>
            </w:r>
            <w:proofErr w:type="gramEnd"/>
            <w:r w:rsidRPr="002753DA">
              <w:t xml:space="preserve"> powtórzonej wraz z podaniem powodu powtórzenia i możliwością uzupełnienia dodatkowych informacji opisowych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oznaczania </w:t>
            </w:r>
            <w:proofErr w:type="gramStart"/>
            <w:r w:rsidRPr="002753DA">
              <w:t>ekspozycji jako</w:t>
            </w:r>
            <w:proofErr w:type="gramEnd"/>
            <w:r w:rsidRPr="002753DA">
              <w:t xml:space="preserve"> odrzuconej wraz z podaniem powodu odrzucenia i możliwością uzupełnienia dodatkowych informacji opisowych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oznaczania </w:t>
            </w:r>
            <w:proofErr w:type="gramStart"/>
            <w:r w:rsidRPr="002753DA">
              <w:t>ekspozycji jako</w:t>
            </w:r>
            <w:proofErr w:type="gramEnd"/>
            <w:r w:rsidRPr="002753DA">
              <w:t xml:space="preserve"> odrzuconej co powinno powodować pominięcie oznaczonej ekspozycji (obrazu) przy nagrywaniu badania obrazowego dla pacjenta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oznaczania </w:t>
            </w:r>
            <w:proofErr w:type="gramStart"/>
            <w:r w:rsidRPr="002753DA">
              <w:t>ekspozycji jako</w:t>
            </w:r>
            <w:proofErr w:type="gramEnd"/>
            <w:r w:rsidRPr="002753DA">
              <w:t xml:space="preserve"> odrzuconej co powinno powodować pominięcie oznaczonej ekspozycji (obrazu) przy komunikacji DICOM</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wygenerowania analizy zdjęć powtórzonych i odrzuconych wraz z podaniem powodu powtórzenia lub odrzucenia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prowadzenia podręcznego magazynu materiałów i rejestracja faktycznego zużycia.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Automatyczna aktualizacja stanów magazynowych po przypisaniu materiałów do pacjenta.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przeglądania i analizy stanów magazynowych pracowni.</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wydruku wyników badań bieżących i znajdujących się w archiwum z oznaczeniem daty wygenerowania wydruku.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umieszczenia logo pracowni na wydruku wyników badań dla pacjenta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umieszczenia na wydruku wyniku badania dla pacjenta danych jednostki kierującej oraz danych lekarza kierującego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Wydruk wyniku dla pacjenta z możliwością wyboru formatu A4 lub A5</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rPr>
          <w:trHeight w:val="1458"/>
        </w:trPr>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highlight w:val="yellow"/>
              </w:rPr>
            </w:pPr>
          </w:p>
        </w:tc>
        <w:tc>
          <w:tcPr>
            <w:tcW w:w="5132" w:type="dxa"/>
            <w:vAlign w:val="center"/>
          </w:tcPr>
          <w:p w:rsidR="004E3994" w:rsidRPr="004E72D7" w:rsidRDefault="004E3994" w:rsidP="004E72D7">
            <w:pPr>
              <w:spacing w:after="0"/>
              <w:ind w:firstLine="0"/>
              <w:jc w:val="left"/>
              <w:rPr>
                <w:highlight w:val="yellow"/>
              </w:rPr>
            </w:pPr>
            <w:r w:rsidRPr="004E72D7">
              <w:rPr>
                <w:highlight w:val="yellow"/>
              </w:rPr>
              <w:t xml:space="preserve">Zamawiający usunął wymaganie.  </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rPr>
          <w:trHeight w:val="1758"/>
        </w:trPr>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highlight w:val="yellow"/>
              </w:rPr>
            </w:pPr>
          </w:p>
        </w:tc>
        <w:tc>
          <w:tcPr>
            <w:tcW w:w="5132" w:type="dxa"/>
            <w:vAlign w:val="center"/>
          </w:tcPr>
          <w:p w:rsidR="004E3994" w:rsidRPr="004E72D7" w:rsidRDefault="004E3994" w:rsidP="004E72D7">
            <w:pPr>
              <w:spacing w:after="0"/>
              <w:ind w:firstLine="0"/>
              <w:jc w:val="left"/>
              <w:rPr>
                <w:highlight w:val="yellow"/>
              </w:rPr>
            </w:pPr>
            <w:r w:rsidRPr="004E72D7">
              <w:rPr>
                <w:highlight w:val="yellow"/>
              </w:rPr>
              <w:t xml:space="preserve">Zamawiający usunął wymaganie.  </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Przegląd i wydruk Ksiąg Pracowni Diagnostycznych</w:t>
            </w:r>
          </w:p>
          <w:p w:rsidR="004E3994" w:rsidRPr="002753DA" w:rsidRDefault="004E3994" w:rsidP="000A2C02">
            <w:pPr>
              <w:spacing w:after="0"/>
              <w:ind w:firstLine="0"/>
              <w:jc w:val="left"/>
            </w:pP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 Możliwość przeglądu całej </w:t>
            </w:r>
            <w:proofErr w:type="gramStart"/>
            <w:r w:rsidRPr="002753DA">
              <w:t>historii  leczenia</w:t>
            </w:r>
            <w:proofErr w:type="gramEnd"/>
            <w:r w:rsidRPr="002753DA">
              <w:t xml:space="preserve"> pacjenta z jednego miejsca w tym wyniki badania, wykonane procedury i  zlecenia medyczne , podane leki</w:t>
            </w:r>
          </w:p>
          <w:p w:rsidR="004E3994" w:rsidRPr="002753DA" w:rsidRDefault="004E3994" w:rsidP="000A2C02">
            <w:pPr>
              <w:spacing w:after="0"/>
              <w:ind w:firstLine="0"/>
              <w:jc w:val="left"/>
              <w:rPr>
                <w:b/>
                <w:bCs/>
              </w:rPr>
            </w:pP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Wyszukiwanie pacjenta co najmniej wg kryteriów</w:t>
            </w:r>
            <w:proofErr w:type="gramStart"/>
            <w:r w:rsidRPr="002753DA">
              <w:t>:</w:t>
            </w:r>
            <w:r w:rsidRPr="002753DA">
              <w:br/>
              <w:t>- numer</w:t>
            </w:r>
            <w:proofErr w:type="gramEnd"/>
            <w:r w:rsidRPr="002753DA">
              <w:t xml:space="preserve"> pacjenta</w:t>
            </w:r>
            <w:r w:rsidRPr="002753DA">
              <w:br/>
              <w:t>- PESEL pacjenta</w:t>
            </w:r>
            <w:r w:rsidRPr="002753DA">
              <w:br/>
              <w:t>- Nazwisko pacjenta</w:t>
            </w:r>
            <w:r w:rsidRPr="002753DA">
              <w:br/>
              <w:t>- Imię pacjenta</w:t>
            </w:r>
            <w:r w:rsidRPr="002753DA">
              <w:br/>
              <w:t>- data urodzenia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Wyszukiwanie pacjenta w archiwum co najmniej wg kryteriów</w:t>
            </w:r>
            <w:proofErr w:type="gramStart"/>
            <w:r w:rsidRPr="002753DA">
              <w:t>:</w:t>
            </w:r>
            <w:r w:rsidRPr="002753DA">
              <w:br/>
              <w:t>- przedział</w:t>
            </w:r>
            <w:proofErr w:type="gramEnd"/>
            <w:r w:rsidRPr="002753DA">
              <w:t xml:space="preserve"> czasu</w:t>
            </w:r>
            <w:r w:rsidRPr="002753DA">
              <w:br/>
              <w:t>- numer pacjenta</w:t>
            </w:r>
            <w:r w:rsidRPr="002753DA">
              <w:br/>
              <w:t>- nazwisko pacjenta</w:t>
            </w:r>
            <w:r w:rsidRPr="002753DA">
              <w:br/>
              <w:t>- imię pacjenta</w:t>
            </w:r>
            <w:r w:rsidRPr="002753DA">
              <w:br/>
              <w:t xml:space="preserve">- nazwa badania </w:t>
            </w:r>
            <w:r w:rsidRPr="002753DA">
              <w:br/>
              <w:t>- wykonujący badanie</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filtrowania list roboczych wg kryteriów</w:t>
            </w:r>
            <w:proofErr w:type="gramStart"/>
            <w:r w:rsidRPr="002753DA">
              <w:t>:</w:t>
            </w:r>
            <w:r w:rsidRPr="002753DA">
              <w:br/>
              <w:t>- Dane</w:t>
            </w:r>
            <w:proofErr w:type="gramEnd"/>
            <w:r w:rsidRPr="002753DA">
              <w:t xml:space="preserve"> pacjenta</w:t>
            </w:r>
            <w:r w:rsidRPr="002753DA">
              <w:br/>
              <w:t>- Data badania</w:t>
            </w:r>
            <w:r w:rsidRPr="002753DA">
              <w:br/>
              <w:t>- Status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prezentacji na liście roboczej informacji o data i godzinie rozpoczęcia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wykonywania raportów w zakresie minimum</w:t>
            </w:r>
            <w:proofErr w:type="gramStart"/>
            <w:r w:rsidRPr="002753DA">
              <w:t>:</w:t>
            </w:r>
            <w:r w:rsidRPr="002753DA">
              <w:br/>
              <w:t>- Wykaz</w:t>
            </w:r>
            <w:proofErr w:type="gramEnd"/>
            <w:r w:rsidRPr="002753DA">
              <w:t xml:space="preserve"> badań z podziałem na jednostki kierujące</w:t>
            </w:r>
            <w:r w:rsidRPr="002753DA">
              <w:br/>
              <w:t>- Wykaz badań z podziałem na lekarzy wykonujących</w:t>
            </w:r>
            <w:r w:rsidRPr="002753DA">
              <w:br/>
              <w:t>- Wykaz badań z podziałem na lekarzy zlecających</w:t>
            </w:r>
            <w:r w:rsidRPr="002753DA">
              <w:br/>
              <w:t xml:space="preserve">- Wykaz badań z podziałem na techników </w:t>
            </w:r>
            <w:r w:rsidRPr="002753DA">
              <w:lastRenderedPageBreak/>
              <w:t>wykonujących</w:t>
            </w:r>
            <w:r w:rsidRPr="002753DA">
              <w:br/>
              <w:t>- Wykaz badań z podziałem na procedury</w:t>
            </w:r>
          </w:p>
        </w:tc>
        <w:tc>
          <w:tcPr>
            <w:tcW w:w="1701" w:type="dxa"/>
            <w:vAlign w:val="center"/>
          </w:tcPr>
          <w:p w:rsidR="004E3994" w:rsidRPr="002753DA" w:rsidRDefault="004E3994" w:rsidP="000A2C02">
            <w:pPr>
              <w:spacing w:after="0"/>
              <w:jc w:val="center"/>
            </w:pPr>
            <w:r w:rsidRPr="002753DA">
              <w:rPr>
                <w:lang w:eastAsia="en-US"/>
              </w:rPr>
              <w:lastRenderedPageBreak/>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odnotowania informacji o lekarzu nadzorującym wykonanie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odnotowania w wyniku badania informacji o lekarzu nadzorującym opisanie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definiowania własnych zapytań w bazie </w:t>
            </w:r>
            <w:proofErr w:type="gramStart"/>
            <w:r w:rsidRPr="002753DA">
              <w:t>danych  w</w:t>
            </w:r>
            <w:proofErr w:type="gramEnd"/>
            <w:r w:rsidRPr="002753DA">
              <w:t xml:space="preserve"> oparciu o język zapytań SQL.</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wydruku przygotowanych zestawień oraz ich eksportowania przynajmniej w formacie XLS, XML i TXT.</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System w prosty sposób (za pomocą filtrów) umożliwia znalezienie pacjenta na dowolnym ze statusów medycznych (status medyczny oznacza </w:t>
            </w:r>
            <w:proofErr w:type="gramStart"/>
            <w:r w:rsidRPr="002753DA">
              <w:t>oddział na którym</w:t>
            </w:r>
            <w:proofErr w:type="gramEnd"/>
            <w:r w:rsidRPr="002753DA">
              <w:t xml:space="preserve"> znajduje się pacjent oraz stan realizacji badania np. czy jest zlecone wykonanie badanie czy wykonano już badanie itp.)</w:t>
            </w:r>
          </w:p>
          <w:p w:rsidR="004E3994" w:rsidRPr="002753DA" w:rsidRDefault="004E3994" w:rsidP="000A2C02">
            <w:pPr>
              <w:spacing w:after="0"/>
              <w:ind w:firstLine="0"/>
              <w:jc w:val="left"/>
              <w:rPr>
                <w:b/>
                <w:bCs/>
              </w:rPr>
            </w:pP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wykonania weryfikacji uprawnień pacjenta w systemie </w:t>
            </w:r>
            <w:proofErr w:type="spellStart"/>
            <w:r w:rsidRPr="002753DA">
              <w:t>eWUŚ</w:t>
            </w:r>
            <w:proofErr w:type="spellEnd"/>
            <w:r w:rsidRPr="002753DA">
              <w:t xml:space="preserve"> podczas rejestracji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wykonywania automatycznej zbiorowej weryfikacji uprawnień w systemie </w:t>
            </w:r>
            <w:proofErr w:type="spellStart"/>
            <w:r w:rsidRPr="002753DA">
              <w:t>eWUŚ</w:t>
            </w:r>
            <w:proofErr w:type="spellEnd"/>
            <w:r w:rsidRPr="002753DA">
              <w:t xml:space="preserve"> pacjentów zaplanowanych na badania w dniu bieżącym</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dodawania, wypełnienia i przeglądania informacji o dokumentach potwierdzających prawo do świadczeń (ubezpieczenie) dla wybranego pacjenta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wydrukowania oświadczenia potwierdzającego prawo do świadczeń (ubezpieczenie) dla wybranego pacjenta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wpisywania pacjenta na kolejkę oczekujących zgodnie z wymaganiami NFZ połączoną z listą roboczą pracowni</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skanowania skierowań papierowych, dołączania ich do rekordu pacjenta oraz prezentowania lekarzowi opisującemu</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DICOM </w:t>
            </w:r>
            <w:proofErr w:type="spellStart"/>
            <w:r w:rsidRPr="002753DA">
              <w:t>ModalityWorklist</w:t>
            </w:r>
            <w:proofErr w:type="spellEnd"/>
            <w:r w:rsidRPr="002753DA">
              <w:t xml:space="preserve"> - system generuje listy robocze dla poszczególnych urządzeń diagnostycznych.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importu badań w formacie DICOM z powszechnych zewnętrznych nośników danych.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Automatyczne przypisywanie importowanych obrazów DICOM pod pacjentów występujących w systemie.</w:t>
            </w:r>
          </w:p>
          <w:p w:rsidR="004E3994" w:rsidRPr="002753DA" w:rsidRDefault="004E3994" w:rsidP="000A2C02">
            <w:pPr>
              <w:spacing w:after="0"/>
              <w:ind w:firstLine="0"/>
              <w:jc w:val="left"/>
            </w:pPr>
          </w:p>
          <w:p w:rsidR="004E3994" w:rsidRPr="002753DA" w:rsidRDefault="004E3994" w:rsidP="000A2C02">
            <w:pPr>
              <w:spacing w:after="0"/>
              <w:ind w:firstLine="0"/>
              <w:jc w:val="left"/>
            </w:pP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Możliwość wykorzystywania kodów kreskowych z </w:t>
            </w:r>
            <w:r w:rsidRPr="002753DA">
              <w:lastRenderedPageBreak/>
              <w:t xml:space="preserve">opaski pacjenta podczas wykonywania badań </w:t>
            </w:r>
          </w:p>
          <w:p w:rsidR="004E3994" w:rsidRPr="002753DA" w:rsidRDefault="004E3994" w:rsidP="000A2C02">
            <w:pPr>
              <w:spacing w:after="0"/>
              <w:ind w:firstLine="0"/>
              <w:jc w:val="left"/>
            </w:pPr>
            <w:proofErr w:type="gramStart"/>
            <w:r w:rsidRPr="002753DA">
              <w:t>diagnostycznych</w:t>
            </w:r>
            <w:proofErr w:type="gramEnd"/>
          </w:p>
        </w:tc>
        <w:tc>
          <w:tcPr>
            <w:tcW w:w="1701" w:type="dxa"/>
            <w:vAlign w:val="center"/>
          </w:tcPr>
          <w:p w:rsidR="004E3994" w:rsidRPr="002753DA" w:rsidRDefault="004E3994" w:rsidP="000A2C02">
            <w:pPr>
              <w:spacing w:after="0"/>
              <w:jc w:val="center"/>
            </w:pPr>
            <w:r w:rsidRPr="002753DA">
              <w:rPr>
                <w:lang w:eastAsia="en-US"/>
              </w:rPr>
              <w:lastRenderedPageBreak/>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System przygotowany do prowadzenia Elektronicznej Dokumentacji Medycznej (EDM) przynajmniej w zakresie</w:t>
            </w:r>
            <w:proofErr w:type="gramStart"/>
            <w:r w:rsidRPr="002753DA">
              <w:t>:</w:t>
            </w:r>
            <w:r w:rsidRPr="002753DA">
              <w:br/>
              <w:t>- dane</w:t>
            </w:r>
            <w:proofErr w:type="gramEnd"/>
            <w:r w:rsidRPr="002753DA">
              <w:t xml:space="preserve"> pacjenta,</w:t>
            </w:r>
            <w:r w:rsidRPr="002753DA">
              <w:br/>
              <w:t>- rejestracja badania diagnostycznego,</w:t>
            </w:r>
            <w:r w:rsidRPr="002753DA">
              <w:br/>
              <w:t>- lista robocza,</w:t>
            </w:r>
            <w:r w:rsidRPr="002753DA">
              <w:br/>
              <w:t>- wykonanie ekspozycji badania diagnostycznego,</w:t>
            </w:r>
            <w:r w:rsidRPr="002753DA">
              <w:br/>
              <w:t>- dodatkowe formularze,</w:t>
            </w:r>
            <w:r w:rsidRPr="002753DA">
              <w:br/>
              <w:t>- wynik badania diagnostycznego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rPr>
          <w:trHeight w:val="1669"/>
        </w:trPr>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1473C7">
            <w:pPr>
              <w:spacing w:after="0"/>
              <w:ind w:firstLine="0"/>
              <w:jc w:val="left"/>
            </w:pPr>
            <w:r w:rsidRPr="002753DA">
              <w:t>Możliwość wersjonowania i przechowywania zmian w dokumentacji medycznej zapisywanej w postaci elektronicznej (system ma umożliwiać przechowywanie w repozytorium elektronicznej dokumentacji medycznej, wszystkich wersji utworzonego dokumentu medycznego)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rPr>
          <w:trHeight w:val="1371"/>
        </w:trPr>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przeglądania historii zmian w dokumentacji medycznej zapisywanej w postaci elektronicznej</w:t>
            </w:r>
          </w:p>
          <w:p w:rsidR="004E3994" w:rsidRPr="002753DA" w:rsidRDefault="004E3994" w:rsidP="00CC6217">
            <w:pPr>
              <w:spacing w:after="0"/>
              <w:ind w:firstLine="0"/>
              <w:jc w:val="left"/>
            </w:pPr>
            <w:r w:rsidRPr="002753DA">
              <w:t xml:space="preserve">(system ma </w:t>
            </w:r>
            <w:proofErr w:type="gramStart"/>
            <w:r w:rsidRPr="002753DA">
              <w:t>umożliwiać  rejestrowanie</w:t>
            </w:r>
            <w:proofErr w:type="gramEnd"/>
            <w:r w:rsidRPr="002753DA">
              <w:t xml:space="preserve"> zmian w danych medycznych pobytu, wykorzystanych do utworzenia dokumentu medycznego)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wykorzystania podpisu elektronicznego kwalifikowanego lub niekwalifikowanego w celu podpisania wyniku badania</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trike/>
                <w:sz w:val="20"/>
                <w:szCs w:val="20"/>
              </w:rPr>
            </w:pPr>
          </w:p>
        </w:tc>
        <w:tc>
          <w:tcPr>
            <w:tcW w:w="5132" w:type="dxa"/>
            <w:vAlign w:val="center"/>
          </w:tcPr>
          <w:p w:rsidR="004E3994" w:rsidRPr="002753DA" w:rsidRDefault="004E3994" w:rsidP="0003499E">
            <w:pPr>
              <w:spacing w:after="0"/>
              <w:ind w:firstLine="0"/>
              <w:jc w:val="left"/>
              <w:rPr>
                <w:b/>
                <w:bCs/>
              </w:rPr>
            </w:pPr>
            <w:r w:rsidRPr="002753DA">
              <w:t xml:space="preserve">System zarejestrowany/zgłoszony w </w:t>
            </w:r>
            <w:proofErr w:type="gramStart"/>
            <w:r w:rsidRPr="002753DA">
              <w:t>Polsce jako</w:t>
            </w:r>
            <w:proofErr w:type="gramEnd"/>
            <w:r w:rsidRPr="002753DA">
              <w:t xml:space="preserve"> wyrób medyczny w klasie co najmniej </w:t>
            </w:r>
            <w:proofErr w:type="spellStart"/>
            <w:r w:rsidRPr="002753DA">
              <w:t>IIa</w:t>
            </w:r>
            <w:proofErr w:type="spellEnd"/>
            <w:r w:rsidRPr="002753DA">
              <w:t xml:space="preserve"> lub posiadający w terminie składania oferty certyfikat CE potwierdzony przez jednostkę notyfikowaną, właściwy dla urządzeń/oprogramowania medycznego w klasie co najmniej </w:t>
            </w:r>
            <w:proofErr w:type="spellStart"/>
            <w:r w:rsidRPr="002753DA">
              <w:t>IIa</w:t>
            </w:r>
            <w:proofErr w:type="spellEnd"/>
            <w:r w:rsidRPr="002753DA">
              <w:t xml:space="preserve"> stwierdzający zgodność z dyrektywą 93/42/EEC.</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493F09">
            <w:pPr>
              <w:autoSpaceDE w:val="0"/>
              <w:autoSpaceDN w:val="0"/>
              <w:adjustRightInd w:val="0"/>
              <w:spacing w:after="0" w:line="240" w:lineRule="auto"/>
            </w:pPr>
            <w:r w:rsidRPr="002753DA">
              <w:t>Współpraca z usług</w:t>
            </w:r>
            <w:r w:rsidRPr="002753DA">
              <w:rPr>
                <w:rFonts w:eastAsia="TimesNewRoman"/>
              </w:rPr>
              <w:t xml:space="preserve">ą </w:t>
            </w:r>
            <w:proofErr w:type="spellStart"/>
            <w:r w:rsidRPr="002753DA">
              <w:t>ActiveDirectory</w:t>
            </w:r>
            <w:proofErr w:type="spellEnd"/>
            <w:r w:rsidRPr="002753DA">
              <w:t xml:space="preserve"> (usług</w:t>
            </w:r>
            <w:r w:rsidRPr="002753DA">
              <w:rPr>
                <w:rFonts w:eastAsia="TimesNewRoman"/>
              </w:rPr>
              <w:t xml:space="preserve">ą </w:t>
            </w:r>
            <w:r w:rsidRPr="002753DA">
              <w:t>katalogow</w:t>
            </w:r>
            <w:r w:rsidRPr="002753DA">
              <w:rPr>
                <w:rFonts w:eastAsia="TimesNewRoman"/>
              </w:rPr>
              <w:t xml:space="preserve">ą </w:t>
            </w:r>
            <w:r w:rsidRPr="002753DA">
              <w:t>systemu Windows)</w:t>
            </w:r>
          </w:p>
        </w:tc>
        <w:tc>
          <w:tcPr>
            <w:tcW w:w="1701" w:type="dxa"/>
            <w:vAlign w:val="center"/>
          </w:tcPr>
          <w:p w:rsidR="004E3994" w:rsidRPr="002753DA" w:rsidRDefault="004E3994" w:rsidP="00170037">
            <w:pPr>
              <w:spacing w:after="0"/>
              <w:jc w:val="center"/>
            </w:pPr>
            <w:r w:rsidRPr="002753DA">
              <w:rPr>
                <w:lang w:eastAsia="en-US"/>
              </w:rPr>
              <w:t>TAK</w:t>
            </w:r>
          </w:p>
        </w:tc>
        <w:tc>
          <w:tcPr>
            <w:tcW w:w="1552" w:type="dxa"/>
            <w:vAlign w:val="center"/>
          </w:tcPr>
          <w:p w:rsidR="004E3994" w:rsidRPr="002753DA" w:rsidRDefault="004E3994" w:rsidP="00170037">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zdefiniowania i wykorzystania ogólnodostępnych szablonów tekstów standardowych dostępnych w polach opisowych. Wstawianie tekstów za pomocą przypisanych skrótów klawiaturowych</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Możliwość zdefiniowania i wykorzystania przez użytkownika własnych szablonów tekstów dostępnych w polach opisowych. Wstawianie tekstów za pomocą przypisanych skrótów klawiaturowych. Możliwość zarządzania przez użytkownika własnymi szablonami tekstów (dodawanie, usuwanie, edytowanie)</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0A2C02">
            <w:pPr>
              <w:spacing w:after="0"/>
              <w:ind w:firstLine="0"/>
              <w:jc w:val="left"/>
            </w:pPr>
            <w:r w:rsidRPr="002753DA">
              <w:t xml:space="preserve">Producent systemu powinien potwierdzić stosownym </w:t>
            </w:r>
            <w:r w:rsidRPr="002753DA">
              <w:lastRenderedPageBreak/>
              <w:t>certyfikatem, że oferowany system produkowany jest zgodnie z normą ISO-13485.</w:t>
            </w:r>
          </w:p>
        </w:tc>
        <w:tc>
          <w:tcPr>
            <w:tcW w:w="1701" w:type="dxa"/>
            <w:vAlign w:val="center"/>
          </w:tcPr>
          <w:p w:rsidR="004E3994" w:rsidRPr="002753DA" w:rsidRDefault="004E3994" w:rsidP="000A2C02">
            <w:pPr>
              <w:spacing w:after="0"/>
              <w:jc w:val="center"/>
            </w:pPr>
            <w:r w:rsidRPr="002753DA">
              <w:rPr>
                <w:lang w:eastAsia="en-US"/>
              </w:rPr>
              <w:lastRenderedPageBreak/>
              <w:t>TAK</w:t>
            </w:r>
          </w:p>
        </w:tc>
        <w:tc>
          <w:tcPr>
            <w:tcW w:w="1552" w:type="dxa"/>
            <w:vAlign w:val="center"/>
          </w:tcPr>
          <w:p w:rsidR="004E3994" w:rsidRPr="002753DA" w:rsidRDefault="004E3994" w:rsidP="000A2C02">
            <w:pPr>
              <w:spacing w:after="0"/>
              <w:jc w:val="center"/>
              <w:rPr>
                <w:lang w:eastAsia="en-US"/>
              </w:rPr>
            </w:pPr>
            <w:r>
              <w:t>........</w:t>
            </w:r>
          </w:p>
        </w:tc>
      </w:tr>
      <w:tr w:rsidR="004E3994" w:rsidRPr="002753DA">
        <w:trPr>
          <w:trHeight w:val="1864"/>
        </w:trPr>
        <w:tc>
          <w:tcPr>
            <w:tcW w:w="0" w:type="auto"/>
            <w:vAlign w:val="center"/>
          </w:tcPr>
          <w:p w:rsidR="004E3994" w:rsidRPr="00EB27BD" w:rsidRDefault="004E3994" w:rsidP="00DA7071">
            <w:pPr>
              <w:pStyle w:val="ListParagraphZnak"/>
              <w:numPr>
                <w:ilvl w:val="0"/>
                <w:numId w:val="49"/>
              </w:numPr>
              <w:suppressAutoHyphens w:val="0"/>
              <w:spacing w:after="0"/>
              <w:ind w:left="142" w:hanging="40"/>
              <w:jc w:val="center"/>
              <w:rPr>
                <w:rFonts w:ascii="Arial" w:hAnsi="Arial" w:cs="Arial"/>
                <w:sz w:val="20"/>
                <w:szCs w:val="20"/>
              </w:rPr>
            </w:pPr>
          </w:p>
        </w:tc>
        <w:tc>
          <w:tcPr>
            <w:tcW w:w="5132" w:type="dxa"/>
            <w:vAlign w:val="center"/>
          </w:tcPr>
          <w:p w:rsidR="004E3994" w:rsidRPr="002753DA" w:rsidRDefault="004E3994" w:rsidP="001E1902">
            <w:pPr>
              <w:spacing w:after="0"/>
              <w:ind w:firstLine="0"/>
              <w:jc w:val="left"/>
            </w:pPr>
            <w:r w:rsidRPr="002753DA">
              <w:t xml:space="preserve">System wyprodukowany </w:t>
            </w:r>
            <w:r>
              <w:t xml:space="preserve">z zachowaniem norm </w:t>
            </w:r>
            <w:proofErr w:type="gramStart"/>
            <w:r>
              <w:t xml:space="preserve">ISO </w:t>
            </w:r>
            <w:r w:rsidRPr="00AD3141">
              <w:rPr>
                <w:highlight w:val="yellow"/>
              </w:rPr>
              <w:t>9001:20</w:t>
            </w:r>
            <w:r>
              <w:rPr>
                <w:highlight w:val="yellow"/>
              </w:rPr>
              <w:t>15</w:t>
            </w:r>
            <w:r w:rsidRPr="00AD3141">
              <w:rPr>
                <w:highlight w:val="yellow"/>
              </w:rPr>
              <w:t>,</w:t>
            </w:r>
            <w:r w:rsidRPr="002753DA">
              <w:t xml:space="preserve">  producent</w:t>
            </w:r>
            <w:proofErr w:type="gramEnd"/>
            <w:r w:rsidRPr="002753DA">
              <w:t xml:space="preserve"> musi posiadać a</w:t>
            </w:r>
            <w:r>
              <w:t xml:space="preserve">ktualny certyfikat </w:t>
            </w:r>
            <w:r w:rsidRPr="00B817B2">
              <w:rPr>
                <w:highlight w:val="yellow"/>
              </w:rPr>
              <w:t>ISO 9001:2015</w:t>
            </w:r>
            <w:r w:rsidRPr="002753DA">
              <w:t xml:space="preserve"> w zakresie projektowania, produkcji oprogramowania wraz z wdrożeniem i serwisowaniem oprogramowania, dopuszcza się nowsze normy, jeżeli Wykonawca ma wdrożone nowe procedury zgodnie z nowymi wymaganiami ISO</w:t>
            </w:r>
          </w:p>
        </w:tc>
        <w:tc>
          <w:tcPr>
            <w:tcW w:w="1701" w:type="dxa"/>
            <w:vAlign w:val="center"/>
          </w:tcPr>
          <w:p w:rsidR="004E3994" w:rsidRPr="002753DA" w:rsidRDefault="004E3994" w:rsidP="000A2C02">
            <w:pPr>
              <w:spacing w:after="0"/>
              <w:jc w:val="center"/>
            </w:pPr>
            <w:r w:rsidRPr="002753DA">
              <w:rPr>
                <w:lang w:eastAsia="en-US"/>
              </w:rPr>
              <w:t>TAK</w:t>
            </w:r>
          </w:p>
        </w:tc>
        <w:tc>
          <w:tcPr>
            <w:tcW w:w="1552" w:type="dxa"/>
            <w:vAlign w:val="center"/>
          </w:tcPr>
          <w:p w:rsidR="004E3994" w:rsidRPr="002753DA" w:rsidRDefault="004E3994" w:rsidP="000A2C02">
            <w:pPr>
              <w:spacing w:after="0"/>
              <w:jc w:val="center"/>
              <w:rPr>
                <w:lang w:eastAsia="en-US"/>
              </w:rPr>
            </w:pPr>
            <w:r>
              <w:t>........</w:t>
            </w:r>
          </w:p>
        </w:tc>
      </w:tr>
    </w:tbl>
    <w:p w:rsidR="004E3994" w:rsidRPr="002753DA" w:rsidRDefault="004E3994" w:rsidP="00DE1A6C">
      <w:pPr>
        <w:ind w:firstLine="0"/>
      </w:pPr>
    </w:p>
    <w:p w:rsidR="004E3994" w:rsidRPr="002753DA" w:rsidRDefault="004E3994" w:rsidP="00DE1A6C">
      <w:pPr>
        <w:ind w:firstLine="0"/>
      </w:pPr>
    </w:p>
    <w:p w:rsidR="004E3994" w:rsidRPr="002753DA" w:rsidRDefault="004E3994" w:rsidP="00DA7071">
      <w:pPr>
        <w:pStyle w:val="Nagwek2"/>
        <w:numPr>
          <w:ilvl w:val="0"/>
          <w:numId w:val="4"/>
        </w:numPr>
      </w:pPr>
      <w:bookmarkStart w:id="50" w:name="_Toc508364832"/>
      <w:bookmarkStart w:id="51" w:name="_Toc531254858"/>
      <w:r w:rsidRPr="002753DA">
        <w:t>Wymagania na zgodność ze standardem HL7</w:t>
      </w:r>
      <w:bookmarkEnd w:id="50"/>
      <w:bookmarkEnd w:id="51"/>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5132"/>
        <w:gridCol w:w="1843"/>
        <w:gridCol w:w="1410"/>
      </w:tblGrid>
      <w:tr w:rsidR="004E3994" w:rsidRPr="002753DA">
        <w:trPr>
          <w:trHeight w:val="2399"/>
        </w:trPr>
        <w:tc>
          <w:tcPr>
            <w:tcW w:w="0" w:type="auto"/>
            <w:shd w:val="clear" w:color="auto" w:fill="E7E6E6"/>
            <w:vAlign w:val="center"/>
          </w:tcPr>
          <w:p w:rsidR="004E3994" w:rsidRPr="002753DA" w:rsidRDefault="004E3994" w:rsidP="00E204C4">
            <w:pPr>
              <w:pStyle w:val="Tabela1a"/>
              <w:spacing w:before="0" w:after="0" w:line="276" w:lineRule="auto"/>
              <w:ind w:left="142" w:hanging="40"/>
              <w:jc w:val="center"/>
              <w:rPr>
                <w:rFonts w:cs="Arial"/>
                <w:b/>
                <w:bCs/>
                <w:sz w:val="20"/>
                <w:szCs w:val="20"/>
                <w:lang w:eastAsia="en-US"/>
              </w:rPr>
            </w:pPr>
            <w:r w:rsidRPr="002753DA">
              <w:rPr>
                <w:rFonts w:cs="Arial"/>
                <w:b/>
                <w:bCs/>
                <w:sz w:val="20"/>
                <w:szCs w:val="20"/>
                <w:lang w:eastAsia="en-US"/>
              </w:rPr>
              <w:t>Lp.</w:t>
            </w:r>
          </w:p>
        </w:tc>
        <w:tc>
          <w:tcPr>
            <w:tcW w:w="5132" w:type="dxa"/>
            <w:shd w:val="clear" w:color="auto" w:fill="E7E6E6"/>
            <w:vAlign w:val="center"/>
          </w:tcPr>
          <w:p w:rsidR="004E3994" w:rsidRPr="002753DA" w:rsidRDefault="004E3994" w:rsidP="00E204C4">
            <w:pPr>
              <w:pStyle w:val="Tabela1"/>
              <w:spacing w:before="0" w:after="0" w:line="276" w:lineRule="auto"/>
              <w:ind w:right="50"/>
              <w:jc w:val="center"/>
              <w:rPr>
                <w:rFonts w:cs="Arial"/>
                <w:b/>
                <w:bCs/>
                <w:sz w:val="20"/>
                <w:szCs w:val="20"/>
                <w:lang w:eastAsia="en-US"/>
              </w:rPr>
            </w:pPr>
            <w:r w:rsidRPr="002753DA">
              <w:rPr>
                <w:rFonts w:cs="Arial"/>
                <w:b/>
                <w:bCs/>
                <w:sz w:val="20"/>
                <w:szCs w:val="20"/>
                <w:lang w:eastAsia="en-US"/>
              </w:rPr>
              <w:t>Wymaganie</w:t>
            </w:r>
          </w:p>
        </w:tc>
        <w:tc>
          <w:tcPr>
            <w:tcW w:w="1843" w:type="dxa"/>
            <w:shd w:val="clear" w:color="auto" w:fill="E7E6E6"/>
            <w:textDirection w:val="btLr"/>
            <w:vAlign w:val="center"/>
          </w:tcPr>
          <w:p w:rsidR="004E3994" w:rsidRPr="002753DA" w:rsidRDefault="004E3994" w:rsidP="00E204C4">
            <w:pPr>
              <w:pStyle w:val="Tabela1"/>
              <w:spacing w:before="0" w:after="0" w:line="276" w:lineRule="auto"/>
              <w:jc w:val="center"/>
              <w:rPr>
                <w:rFonts w:cs="Arial"/>
                <w:b/>
                <w:bCs/>
                <w:sz w:val="20"/>
                <w:szCs w:val="20"/>
                <w:lang w:eastAsia="en-US"/>
              </w:rPr>
            </w:pPr>
            <w:r w:rsidRPr="002753DA">
              <w:rPr>
                <w:rFonts w:cs="Arial"/>
                <w:b/>
                <w:bCs/>
                <w:sz w:val="16"/>
                <w:szCs w:val="16"/>
                <w:lang w:eastAsia="en-US"/>
              </w:rPr>
              <w:t>Wymaganie obligatoryjne (TAK / NIE)</w:t>
            </w:r>
          </w:p>
        </w:tc>
        <w:tc>
          <w:tcPr>
            <w:tcW w:w="1410" w:type="dxa"/>
            <w:shd w:val="clear" w:color="auto" w:fill="E7E6E6"/>
            <w:textDirection w:val="btLr"/>
            <w:vAlign w:val="center"/>
          </w:tcPr>
          <w:p w:rsidR="004E3994" w:rsidRPr="002753DA" w:rsidRDefault="004E3994" w:rsidP="00E204C4">
            <w:pPr>
              <w:pStyle w:val="Tabela1"/>
              <w:spacing w:before="0" w:after="0" w:line="276" w:lineRule="auto"/>
              <w:jc w:val="center"/>
              <w:rPr>
                <w:rFonts w:cs="Arial"/>
                <w:b/>
                <w:bCs/>
                <w:sz w:val="20"/>
                <w:szCs w:val="20"/>
                <w:lang w:eastAsia="en-US"/>
              </w:rPr>
            </w:pPr>
            <w:r>
              <w:rPr>
                <w:rFonts w:cs="Arial"/>
                <w:b/>
                <w:bCs/>
                <w:sz w:val="16"/>
                <w:szCs w:val="16"/>
                <w:lang w:eastAsia="en-US"/>
              </w:rPr>
              <w:t>Odpowiedź Wykonawcy TAK/</w:t>
            </w:r>
            <w:proofErr w:type="gramStart"/>
            <w:r>
              <w:rPr>
                <w:rFonts w:cs="Arial"/>
                <w:b/>
                <w:bCs/>
                <w:sz w:val="16"/>
                <w:szCs w:val="16"/>
                <w:lang w:eastAsia="en-US"/>
              </w:rPr>
              <w:t>NIE  na</w:t>
            </w:r>
            <w:proofErr w:type="gramEnd"/>
            <w:r>
              <w:rPr>
                <w:rFonts w:cs="Arial"/>
                <w:b/>
                <w:bCs/>
                <w:sz w:val="16"/>
                <w:szCs w:val="16"/>
                <w:lang w:eastAsia="en-US"/>
              </w:rPr>
              <w:t xml:space="preserve"> wymaganie dostępności funkcjonalności na etapie składania oferty </w:t>
            </w:r>
          </w:p>
        </w:tc>
      </w:tr>
      <w:tr w:rsidR="004E3994" w:rsidRPr="002753DA">
        <w:tc>
          <w:tcPr>
            <w:tcW w:w="0" w:type="auto"/>
            <w:vAlign w:val="center"/>
          </w:tcPr>
          <w:p w:rsidR="004E3994" w:rsidRPr="00EB27BD" w:rsidRDefault="004E3994" w:rsidP="00DA7071">
            <w:pPr>
              <w:pStyle w:val="ListParagraphZnak"/>
              <w:numPr>
                <w:ilvl w:val="0"/>
                <w:numId w:val="53"/>
              </w:numPr>
              <w:suppressAutoHyphens w:val="0"/>
              <w:spacing w:after="0"/>
              <w:jc w:val="center"/>
              <w:rPr>
                <w:rFonts w:ascii="Arial" w:hAnsi="Arial" w:cs="Arial"/>
                <w:b/>
                <w:bCs/>
                <w:sz w:val="20"/>
                <w:szCs w:val="20"/>
              </w:rPr>
            </w:pPr>
          </w:p>
        </w:tc>
        <w:tc>
          <w:tcPr>
            <w:tcW w:w="5132" w:type="dxa"/>
            <w:vAlign w:val="center"/>
          </w:tcPr>
          <w:p w:rsidR="004E3994" w:rsidRPr="002753DA" w:rsidRDefault="004E3994" w:rsidP="000A2C02">
            <w:pPr>
              <w:widowControl w:val="0"/>
              <w:overflowPunct w:val="0"/>
              <w:autoSpaceDE w:val="0"/>
              <w:autoSpaceDN w:val="0"/>
              <w:spacing w:after="0"/>
              <w:ind w:left="113" w:right="50" w:firstLine="0"/>
              <w:textAlignment w:val="baseline"/>
              <w:rPr>
                <w:lang w:eastAsia="en-US"/>
              </w:rPr>
            </w:pPr>
            <w:r w:rsidRPr="002753DA">
              <w:rPr>
                <w:lang w:eastAsia="en-US"/>
              </w:rPr>
              <w:t xml:space="preserve">Obsługa Standardu HL7 minimum w wersji 2.3. </w:t>
            </w:r>
            <w:proofErr w:type="gramStart"/>
            <w:r w:rsidRPr="002753DA">
              <w:rPr>
                <w:lang w:eastAsia="en-US"/>
              </w:rPr>
              <w:t>lub</w:t>
            </w:r>
            <w:proofErr w:type="gramEnd"/>
            <w:r w:rsidRPr="002753DA">
              <w:rPr>
                <w:lang w:eastAsia="en-US"/>
              </w:rPr>
              <w:t xml:space="preserve"> wyższej</w:t>
            </w:r>
          </w:p>
        </w:tc>
        <w:tc>
          <w:tcPr>
            <w:tcW w:w="1843" w:type="dxa"/>
            <w:vAlign w:val="center"/>
          </w:tcPr>
          <w:p w:rsidR="004E3994" w:rsidRPr="002753DA" w:rsidRDefault="004E3994" w:rsidP="000A2C02">
            <w:pPr>
              <w:spacing w:after="0"/>
              <w:jc w:val="center"/>
              <w:rPr>
                <w:b/>
                <w:bCs/>
              </w:rPr>
            </w:pPr>
            <w:r w:rsidRPr="002753DA">
              <w:rPr>
                <w:lang w:eastAsia="en-US"/>
              </w:rPr>
              <w:t>TAK</w:t>
            </w:r>
          </w:p>
        </w:tc>
        <w:tc>
          <w:tcPr>
            <w:tcW w:w="1410"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53"/>
              </w:numPr>
              <w:suppressAutoHyphens w:val="0"/>
              <w:spacing w:after="0"/>
              <w:jc w:val="center"/>
              <w:rPr>
                <w:rFonts w:ascii="Arial" w:hAnsi="Arial" w:cs="Arial"/>
                <w:b/>
                <w:bCs/>
                <w:sz w:val="20"/>
                <w:szCs w:val="20"/>
              </w:rPr>
            </w:pPr>
          </w:p>
        </w:tc>
        <w:tc>
          <w:tcPr>
            <w:tcW w:w="5132" w:type="dxa"/>
            <w:vAlign w:val="center"/>
          </w:tcPr>
          <w:p w:rsidR="004E3994" w:rsidRPr="002753DA" w:rsidRDefault="004E3994" w:rsidP="000A2C02">
            <w:pPr>
              <w:widowControl w:val="0"/>
              <w:overflowPunct w:val="0"/>
              <w:autoSpaceDE w:val="0"/>
              <w:autoSpaceDN w:val="0"/>
              <w:spacing w:after="0"/>
              <w:ind w:left="113" w:right="50" w:firstLine="0"/>
              <w:textAlignment w:val="baseline"/>
              <w:rPr>
                <w:lang w:eastAsia="en-US"/>
              </w:rPr>
            </w:pPr>
            <w:r w:rsidRPr="002753DA">
              <w:rPr>
                <w:lang w:eastAsia="en-US"/>
              </w:rPr>
              <w:t>Obsługa wszystkich stron kodowych dostępnych w systemie Windows.</w:t>
            </w:r>
          </w:p>
        </w:tc>
        <w:tc>
          <w:tcPr>
            <w:tcW w:w="1843" w:type="dxa"/>
            <w:vAlign w:val="center"/>
          </w:tcPr>
          <w:p w:rsidR="004E3994" w:rsidRPr="002753DA" w:rsidRDefault="004E3994" w:rsidP="000A2C02">
            <w:pPr>
              <w:spacing w:after="0"/>
              <w:jc w:val="center"/>
              <w:rPr>
                <w:lang w:eastAsia="en-US"/>
              </w:rPr>
            </w:pPr>
            <w:r w:rsidRPr="002753DA">
              <w:rPr>
                <w:lang w:eastAsia="en-US"/>
              </w:rPr>
              <w:t>NIE</w:t>
            </w:r>
          </w:p>
        </w:tc>
        <w:tc>
          <w:tcPr>
            <w:tcW w:w="1410"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53"/>
              </w:numPr>
              <w:suppressAutoHyphens w:val="0"/>
              <w:spacing w:after="0"/>
              <w:jc w:val="center"/>
              <w:rPr>
                <w:rFonts w:ascii="Arial" w:hAnsi="Arial" w:cs="Arial"/>
                <w:b/>
                <w:bCs/>
                <w:sz w:val="20"/>
                <w:szCs w:val="20"/>
              </w:rPr>
            </w:pPr>
          </w:p>
        </w:tc>
        <w:tc>
          <w:tcPr>
            <w:tcW w:w="5132" w:type="dxa"/>
            <w:vAlign w:val="center"/>
          </w:tcPr>
          <w:p w:rsidR="004E3994" w:rsidRPr="002753DA" w:rsidRDefault="004E3994" w:rsidP="000A2C02">
            <w:pPr>
              <w:spacing w:after="0"/>
              <w:ind w:left="113" w:firstLine="0"/>
              <w:jc w:val="left"/>
            </w:pPr>
            <w:r w:rsidRPr="002753DA">
              <w:rPr>
                <w:lang w:eastAsia="en-US"/>
              </w:rPr>
              <w:t>Możliwość analizy logów przez użytkowników.</w:t>
            </w:r>
          </w:p>
        </w:tc>
        <w:tc>
          <w:tcPr>
            <w:tcW w:w="1843" w:type="dxa"/>
            <w:vAlign w:val="center"/>
          </w:tcPr>
          <w:p w:rsidR="004E3994" w:rsidRPr="002753DA" w:rsidRDefault="004E3994" w:rsidP="000A2C02">
            <w:pPr>
              <w:spacing w:after="0"/>
              <w:jc w:val="center"/>
              <w:rPr>
                <w:lang w:eastAsia="en-US"/>
              </w:rPr>
            </w:pPr>
            <w:r w:rsidRPr="002753DA">
              <w:rPr>
                <w:lang w:eastAsia="en-US"/>
              </w:rPr>
              <w:t>TAK</w:t>
            </w:r>
          </w:p>
        </w:tc>
        <w:tc>
          <w:tcPr>
            <w:tcW w:w="1410"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53"/>
              </w:numPr>
              <w:suppressAutoHyphens w:val="0"/>
              <w:spacing w:after="0"/>
              <w:jc w:val="center"/>
              <w:rPr>
                <w:rFonts w:ascii="Arial" w:hAnsi="Arial" w:cs="Arial"/>
                <w:b/>
                <w:bCs/>
                <w:sz w:val="20"/>
                <w:szCs w:val="20"/>
              </w:rPr>
            </w:pPr>
          </w:p>
        </w:tc>
        <w:tc>
          <w:tcPr>
            <w:tcW w:w="5132" w:type="dxa"/>
            <w:vAlign w:val="center"/>
          </w:tcPr>
          <w:p w:rsidR="004E3994" w:rsidRPr="002753DA" w:rsidRDefault="004E3994" w:rsidP="000A2C02">
            <w:pPr>
              <w:widowControl w:val="0"/>
              <w:overflowPunct w:val="0"/>
              <w:autoSpaceDE w:val="0"/>
              <w:autoSpaceDN w:val="0"/>
              <w:spacing w:after="0"/>
              <w:ind w:left="113" w:right="50" w:firstLine="0"/>
              <w:textAlignment w:val="baseline"/>
              <w:rPr>
                <w:lang w:eastAsia="en-US"/>
              </w:rPr>
            </w:pPr>
            <w:r w:rsidRPr="002753DA">
              <w:rPr>
                <w:lang w:eastAsia="en-US"/>
              </w:rPr>
              <w:t>Zapis przychodzących i wychodzących danych HL7 do plików.</w:t>
            </w:r>
          </w:p>
        </w:tc>
        <w:tc>
          <w:tcPr>
            <w:tcW w:w="1843" w:type="dxa"/>
            <w:vAlign w:val="center"/>
          </w:tcPr>
          <w:p w:rsidR="004E3994" w:rsidRPr="002753DA" w:rsidRDefault="004E3994" w:rsidP="000A2C02">
            <w:pPr>
              <w:spacing w:after="0"/>
              <w:jc w:val="center"/>
              <w:rPr>
                <w:lang w:eastAsia="en-US"/>
              </w:rPr>
            </w:pPr>
            <w:r w:rsidRPr="002753DA">
              <w:rPr>
                <w:lang w:eastAsia="en-US"/>
              </w:rPr>
              <w:t>TAK</w:t>
            </w:r>
          </w:p>
        </w:tc>
        <w:tc>
          <w:tcPr>
            <w:tcW w:w="1410"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53"/>
              </w:numPr>
              <w:suppressAutoHyphens w:val="0"/>
              <w:spacing w:after="0"/>
              <w:jc w:val="center"/>
              <w:rPr>
                <w:rFonts w:ascii="Arial" w:hAnsi="Arial" w:cs="Arial"/>
                <w:b/>
                <w:bCs/>
                <w:sz w:val="20"/>
                <w:szCs w:val="20"/>
              </w:rPr>
            </w:pPr>
          </w:p>
        </w:tc>
        <w:tc>
          <w:tcPr>
            <w:tcW w:w="5132" w:type="dxa"/>
            <w:vAlign w:val="center"/>
          </w:tcPr>
          <w:p w:rsidR="004E3994" w:rsidRPr="002753DA" w:rsidRDefault="004E3994" w:rsidP="000A2C02">
            <w:pPr>
              <w:spacing w:after="0"/>
              <w:ind w:left="113" w:firstLine="0"/>
              <w:jc w:val="left"/>
            </w:pPr>
            <w:r w:rsidRPr="002753DA">
              <w:rPr>
                <w:lang w:eastAsia="en-US"/>
              </w:rPr>
              <w:t>Możliwość równoległej wymiany danych z wieloma kontrahentami.</w:t>
            </w:r>
          </w:p>
        </w:tc>
        <w:tc>
          <w:tcPr>
            <w:tcW w:w="1843" w:type="dxa"/>
            <w:vAlign w:val="center"/>
          </w:tcPr>
          <w:p w:rsidR="004E3994" w:rsidRPr="002753DA" w:rsidRDefault="004E3994" w:rsidP="000A2C02">
            <w:pPr>
              <w:spacing w:after="0"/>
              <w:jc w:val="center"/>
              <w:rPr>
                <w:lang w:eastAsia="en-US"/>
              </w:rPr>
            </w:pPr>
            <w:r w:rsidRPr="002753DA">
              <w:rPr>
                <w:lang w:eastAsia="en-US"/>
              </w:rPr>
              <w:t>TAK</w:t>
            </w:r>
          </w:p>
        </w:tc>
        <w:tc>
          <w:tcPr>
            <w:tcW w:w="1410" w:type="dxa"/>
            <w:vAlign w:val="center"/>
          </w:tcPr>
          <w:p w:rsidR="004E3994" w:rsidRPr="002753DA" w:rsidRDefault="004E3994" w:rsidP="000A2C02">
            <w:pPr>
              <w:spacing w:after="0"/>
              <w:jc w:val="center"/>
              <w:rPr>
                <w:lang w:eastAsia="en-US"/>
              </w:rPr>
            </w:pPr>
            <w:r>
              <w:t>........</w:t>
            </w:r>
          </w:p>
        </w:tc>
      </w:tr>
      <w:tr w:rsidR="004E3994" w:rsidRPr="002753DA">
        <w:tc>
          <w:tcPr>
            <w:tcW w:w="0" w:type="auto"/>
            <w:vAlign w:val="center"/>
          </w:tcPr>
          <w:p w:rsidR="004E3994" w:rsidRPr="00EB27BD" w:rsidRDefault="004E3994" w:rsidP="00DA7071">
            <w:pPr>
              <w:pStyle w:val="ListParagraphZnak"/>
              <w:numPr>
                <w:ilvl w:val="0"/>
                <w:numId w:val="53"/>
              </w:numPr>
              <w:suppressAutoHyphens w:val="0"/>
              <w:spacing w:after="0"/>
              <w:jc w:val="center"/>
              <w:rPr>
                <w:rFonts w:ascii="Arial" w:hAnsi="Arial" w:cs="Arial"/>
                <w:b/>
                <w:bCs/>
                <w:sz w:val="20"/>
                <w:szCs w:val="20"/>
              </w:rPr>
            </w:pPr>
          </w:p>
        </w:tc>
        <w:tc>
          <w:tcPr>
            <w:tcW w:w="5132" w:type="dxa"/>
            <w:vAlign w:val="center"/>
          </w:tcPr>
          <w:p w:rsidR="004E3994" w:rsidRPr="002753DA" w:rsidRDefault="004E3994" w:rsidP="000A2C02">
            <w:pPr>
              <w:spacing w:after="0"/>
              <w:ind w:left="113" w:firstLine="0"/>
              <w:jc w:val="left"/>
            </w:pPr>
            <w:r w:rsidRPr="002753DA">
              <w:rPr>
                <w:lang w:eastAsia="en-US"/>
              </w:rPr>
              <w:t>Automatyczna detekcja i powiadamianie administratora o problemach.</w:t>
            </w:r>
          </w:p>
        </w:tc>
        <w:tc>
          <w:tcPr>
            <w:tcW w:w="1843" w:type="dxa"/>
            <w:vAlign w:val="center"/>
          </w:tcPr>
          <w:p w:rsidR="004E3994" w:rsidRPr="002753DA" w:rsidRDefault="004E3994" w:rsidP="000A2C02">
            <w:pPr>
              <w:spacing w:after="0"/>
              <w:jc w:val="center"/>
              <w:rPr>
                <w:lang w:eastAsia="en-US"/>
              </w:rPr>
            </w:pPr>
            <w:r w:rsidRPr="002753DA">
              <w:rPr>
                <w:lang w:eastAsia="en-US"/>
              </w:rPr>
              <w:t>NIE</w:t>
            </w:r>
          </w:p>
        </w:tc>
        <w:tc>
          <w:tcPr>
            <w:tcW w:w="1410" w:type="dxa"/>
            <w:vAlign w:val="center"/>
          </w:tcPr>
          <w:p w:rsidR="004E3994" w:rsidRPr="002753DA" w:rsidRDefault="004E3994" w:rsidP="000A2C02">
            <w:pPr>
              <w:spacing w:after="0"/>
              <w:jc w:val="center"/>
              <w:rPr>
                <w:lang w:eastAsia="en-US"/>
              </w:rPr>
            </w:pPr>
            <w:r>
              <w:t>........</w:t>
            </w:r>
          </w:p>
        </w:tc>
      </w:tr>
    </w:tbl>
    <w:p w:rsidR="004E3994" w:rsidRPr="002753DA" w:rsidRDefault="004E3994" w:rsidP="00BD7DD5">
      <w:pPr>
        <w:ind w:firstLine="0"/>
        <w:rPr>
          <w:u w:val="single"/>
        </w:rPr>
      </w:pPr>
      <w:r w:rsidRPr="002753DA">
        <w:rPr>
          <w:u w:val="single"/>
        </w:rPr>
        <w:br w:type="page"/>
      </w:r>
    </w:p>
    <w:p w:rsidR="004E3994" w:rsidRPr="002753DA" w:rsidRDefault="004E3994" w:rsidP="00DA7071">
      <w:pPr>
        <w:pStyle w:val="Nagwek2"/>
        <w:numPr>
          <w:ilvl w:val="0"/>
          <w:numId w:val="4"/>
        </w:numPr>
      </w:pPr>
      <w:bookmarkStart w:id="52" w:name="_Toc531254859"/>
      <w:bookmarkStart w:id="53" w:name="_Hlk524473399"/>
      <w:r w:rsidRPr="002753DA">
        <w:t>Wymagania związane z ochroną danych osobowych</w:t>
      </w:r>
      <w:bookmarkEnd w:id="52"/>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6237"/>
        <w:gridCol w:w="1134"/>
        <w:gridCol w:w="1014"/>
      </w:tblGrid>
      <w:tr w:rsidR="004E3994" w:rsidRPr="002753DA">
        <w:trPr>
          <w:trHeight w:val="2399"/>
        </w:trPr>
        <w:tc>
          <w:tcPr>
            <w:tcW w:w="0" w:type="auto"/>
            <w:shd w:val="clear" w:color="auto" w:fill="E7E6E6"/>
            <w:vAlign w:val="center"/>
          </w:tcPr>
          <w:p w:rsidR="004E3994" w:rsidRPr="002753DA" w:rsidRDefault="004E3994" w:rsidP="0035699A">
            <w:pPr>
              <w:widowControl w:val="0"/>
              <w:suppressAutoHyphens w:val="0"/>
              <w:overflowPunct w:val="0"/>
              <w:autoSpaceDE w:val="0"/>
              <w:autoSpaceDN w:val="0"/>
              <w:adjustRightInd w:val="0"/>
              <w:spacing w:after="0"/>
              <w:ind w:left="142" w:right="57" w:hanging="40"/>
              <w:jc w:val="center"/>
              <w:textAlignment w:val="baseline"/>
              <w:rPr>
                <w:b/>
                <w:bCs/>
                <w:lang w:eastAsia="en-US"/>
              </w:rPr>
            </w:pPr>
            <w:r w:rsidRPr="002753DA">
              <w:rPr>
                <w:b/>
                <w:bCs/>
                <w:lang w:eastAsia="en-US"/>
              </w:rPr>
              <w:t>Lp.</w:t>
            </w:r>
          </w:p>
        </w:tc>
        <w:tc>
          <w:tcPr>
            <w:tcW w:w="6237" w:type="dxa"/>
            <w:shd w:val="clear" w:color="auto" w:fill="E7E6E6"/>
            <w:vAlign w:val="center"/>
          </w:tcPr>
          <w:p w:rsidR="004E3994" w:rsidRPr="002753DA" w:rsidRDefault="004E3994" w:rsidP="0035699A">
            <w:pPr>
              <w:widowControl w:val="0"/>
              <w:suppressAutoHyphens w:val="0"/>
              <w:overflowPunct w:val="0"/>
              <w:autoSpaceDE w:val="0"/>
              <w:autoSpaceDN w:val="0"/>
              <w:adjustRightInd w:val="0"/>
              <w:spacing w:after="0"/>
              <w:ind w:left="113" w:right="50" w:firstLine="0"/>
              <w:jc w:val="center"/>
              <w:textAlignment w:val="baseline"/>
              <w:rPr>
                <w:b/>
                <w:bCs/>
                <w:lang w:eastAsia="en-US"/>
              </w:rPr>
            </w:pPr>
            <w:r w:rsidRPr="002753DA">
              <w:rPr>
                <w:b/>
                <w:bCs/>
                <w:lang w:eastAsia="en-US"/>
              </w:rPr>
              <w:t>Wymaganie</w:t>
            </w:r>
          </w:p>
        </w:tc>
        <w:tc>
          <w:tcPr>
            <w:tcW w:w="1134" w:type="dxa"/>
            <w:shd w:val="clear" w:color="auto" w:fill="E7E6E6"/>
            <w:textDirection w:val="btLr"/>
            <w:vAlign w:val="center"/>
          </w:tcPr>
          <w:p w:rsidR="004E3994" w:rsidRPr="002753DA" w:rsidRDefault="004E3994" w:rsidP="0035699A">
            <w:pPr>
              <w:widowControl w:val="0"/>
              <w:suppressAutoHyphens w:val="0"/>
              <w:overflowPunct w:val="0"/>
              <w:autoSpaceDE w:val="0"/>
              <w:autoSpaceDN w:val="0"/>
              <w:adjustRightInd w:val="0"/>
              <w:spacing w:after="0"/>
              <w:ind w:left="113" w:firstLine="0"/>
              <w:jc w:val="center"/>
              <w:textAlignment w:val="baseline"/>
              <w:rPr>
                <w:b/>
                <w:bCs/>
                <w:lang w:eastAsia="en-US"/>
              </w:rPr>
            </w:pPr>
            <w:r w:rsidRPr="002753DA">
              <w:rPr>
                <w:b/>
                <w:bCs/>
                <w:sz w:val="16"/>
                <w:szCs w:val="16"/>
                <w:lang w:eastAsia="en-US"/>
              </w:rPr>
              <w:t>Wymaganie obligatoryjne (TAK / NIE)</w:t>
            </w:r>
          </w:p>
        </w:tc>
        <w:tc>
          <w:tcPr>
            <w:tcW w:w="1014" w:type="dxa"/>
            <w:shd w:val="clear" w:color="auto" w:fill="E7E6E6"/>
            <w:textDirection w:val="btLr"/>
            <w:vAlign w:val="center"/>
          </w:tcPr>
          <w:p w:rsidR="004E3994" w:rsidRPr="002753DA" w:rsidRDefault="004E3994" w:rsidP="0035699A">
            <w:pPr>
              <w:widowControl w:val="0"/>
              <w:suppressAutoHyphens w:val="0"/>
              <w:overflowPunct w:val="0"/>
              <w:autoSpaceDE w:val="0"/>
              <w:autoSpaceDN w:val="0"/>
              <w:adjustRightInd w:val="0"/>
              <w:spacing w:after="0"/>
              <w:ind w:left="113" w:firstLine="0"/>
              <w:jc w:val="center"/>
              <w:textAlignment w:val="baseline"/>
              <w:rPr>
                <w:b/>
                <w:bCs/>
                <w:lang w:eastAsia="en-US"/>
              </w:rPr>
            </w:pPr>
            <w:r>
              <w:rPr>
                <w:b/>
                <w:bCs/>
                <w:sz w:val="16"/>
                <w:szCs w:val="16"/>
                <w:lang w:eastAsia="en-US"/>
              </w:rPr>
              <w:t>Odpowiedź Wykonawcy TAK/</w:t>
            </w:r>
            <w:proofErr w:type="gramStart"/>
            <w:r>
              <w:rPr>
                <w:b/>
                <w:bCs/>
                <w:sz w:val="16"/>
                <w:szCs w:val="16"/>
                <w:lang w:eastAsia="en-US"/>
              </w:rPr>
              <w:t>NIE  na</w:t>
            </w:r>
            <w:proofErr w:type="gramEnd"/>
            <w:r>
              <w:rPr>
                <w:b/>
                <w:bCs/>
                <w:sz w:val="16"/>
                <w:szCs w:val="16"/>
                <w:lang w:eastAsia="en-US"/>
              </w:rPr>
              <w:t xml:space="preserve"> wymaganie dostępności funkcjonalności na etapie składania oferty </w:t>
            </w:r>
          </w:p>
        </w:tc>
      </w:tr>
      <w:tr w:rsidR="004E3994" w:rsidRPr="002753DA">
        <w:tc>
          <w:tcPr>
            <w:tcW w:w="0" w:type="auto"/>
            <w:vAlign w:val="center"/>
          </w:tcPr>
          <w:p w:rsidR="004E3994" w:rsidRPr="002753DA" w:rsidRDefault="004E3994" w:rsidP="00DA7071">
            <w:pPr>
              <w:numPr>
                <w:ilvl w:val="0"/>
                <w:numId w:val="50"/>
              </w:numPr>
              <w:suppressAutoHyphens w:val="0"/>
              <w:spacing w:after="0"/>
              <w:jc w:val="left"/>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dla poniższych Rejestrów i Ewidencji zapewnia bezpieczny dostęp do przechowywanych informacji oraz funkcjonalności w oparciu o mechanizmy uwierzytelnienia użytkowników oraz kontroli uprawnień do udostępnianych zasobów.</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t>Rejestry współdzielone z HIS (dane do rejestrów są wprowadzane tylko w HIS - związane z ochroną danych osobowych</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6912" w:type="dxa"/>
            <w:gridSpan w:val="2"/>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t>Rejestr zgód na przetwarzanie danych osobowych (w celach innych niż wynikające z udzielania świadczeń medycznych)</w:t>
            </w:r>
          </w:p>
        </w:tc>
        <w:tc>
          <w:tcPr>
            <w:tcW w:w="1134" w:type="dxa"/>
            <w:tcBorders>
              <w:tl2br w:val="single" w:sz="4" w:space="0" w:color="auto"/>
              <w:tr2bl w:val="single" w:sz="4" w:space="0" w:color="auto"/>
            </w:tcBorders>
            <w:vAlign w:val="center"/>
          </w:tcPr>
          <w:p w:rsidR="004E3994" w:rsidRPr="002753DA" w:rsidRDefault="004E3994" w:rsidP="0035699A">
            <w:pPr>
              <w:shd w:val="clear" w:color="auto" w:fill="FFFFFF"/>
              <w:ind w:left="113" w:firstLine="0"/>
              <w:jc w:val="center"/>
            </w:pPr>
          </w:p>
        </w:tc>
        <w:tc>
          <w:tcPr>
            <w:tcW w:w="1014" w:type="dxa"/>
            <w:tcBorders>
              <w:tl2br w:val="single" w:sz="4" w:space="0" w:color="auto"/>
              <w:tr2bl w:val="single" w:sz="4" w:space="0" w:color="auto"/>
            </w:tcBorders>
            <w:vAlign w:val="center"/>
          </w:tcPr>
          <w:p w:rsidR="004E3994" w:rsidRPr="002753DA" w:rsidRDefault="004E3994" w:rsidP="0035699A">
            <w:pPr>
              <w:shd w:val="clear" w:color="auto" w:fill="FFFFFF"/>
              <w:ind w:left="113" w:firstLine="0"/>
              <w:jc w:val="center"/>
            </w:pPr>
          </w:p>
        </w:tc>
      </w:tr>
      <w:tr w:rsidR="004E3994" w:rsidRPr="002753DA">
        <w:trPr>
          <w:trHeight w:val="1362"/>
        </w:trPr>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wyszukanie zgody wg różnych kryteriów tj.:</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-daty</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-statusu</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-osoby</w:t>
            </w:r>
          </w:p>
          <w:p w:rsidR="004E3994" w:rsidRPr="002753DA" w:rsidRDefault="004E3994" w:rsidP="0035699A">
            <w:pPr>
              <w:spacing w:after="0" w:line="240" w:lineRule="auto"/>
              <w:ind w:firstLine="0"/>
              <w:jc w:val="left"/>
              <w:rPr>
                <w:sz w:val="22"/>
                <w:szCs w:val="22"/>
                <w:lang w:eastAsia="pl-PL"/>
              </w:rPr>
            </w:pPr>
            <w:r w:rsidRPr="002753DA">
              <w:rPr>
                <w:sz w:val="22"/>
                <w:szCs w:val="22"/>
                <w:lang w:eastAsia="pl-PL"/>
              </w:rPr>
              <w:t>-typu</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6912" w:type="dxa"/>
            <w:gridSpan w:val="2"/>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t xml:space="preserve">Rejestr sprzeciwów na przetwarzanie danych osobowych </w:t>
            </w:r>
            <w:r w:rsidRPr="002753DA">
              <w:rPr>
                <w:b/>
                <w:bCs/>
                <w:sz w:val="22"/>
                <w:szCs w:val="22"/>
                <w:lang w:eastAsia="pl-PL"/>
              </w:rPr>
              <w:br/>
              <w:t>(w celach innych niż wynikające z udzielania świadczeń medycznych)</w:t>
            </w:r>
          </w:p>
        </w:tc>
        <w:tc>
          <w:tcPr>
            <w:tcW w:w="1134" w:type="dxa"/>
            <w:tcBorders>
              <w:tl2br w:val="single" w:sz="4" w:space="0" w:color="auto"/>
              <w:tr2bl w:val="single" w:sz="4" w:space="0" w:color="auto"/>
            </w:tcBorders>
            <w:vAlign w:val="center"/>
          </w:tcPr>
          <w:p w:rsidR="004E3994" w:rsidRPr="002753DA" w:rsidRDefault="004E3994" w:rsidP="0035699A">
            <w:pPr>
              <w:jc w:val="center"/>
            </w:pPr>
          </w:p>
        </w:tc>
        <w:tc>
          <w:tcPr>
            <w:tcW w:w="1014" w:type="dxa"/>
            <w:tcBorders>
              <w:tl2br w:val="single" w:sz="4" w:space="0" w:color="auto"/>
              <w:tr2bl w:val="single" w:sz="4" w:space="0" w:color="auto"/>
            </w:tcBorders>
            <w:vAlign w:val="center"/>
          </w:tcPr>
          <w:p w:rsidR="004E3994" w:rsidRPr="002753DA" w:rsidRDefault="004E3994" w:rsidP="0035699A">
            <w:pPr>
              <w:spacing w:after="0"/>
              <w:jc w:val="center"/>
            </w:pPr>
          </w:p>
        </w:tc>
      </w:tr>
      <w:tr w:rsidR="004E3994" w:rsidRPr="002753DA">
        <w:trPr>
          <w:trHeight w:val="1518"/>
        </w:trPr>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wyszukanie sprzeciwu wg różnych kryteriów tj.:</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-daty</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-statusu</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-osoby</w:t>
            </w:r>
          </w:p>
          <w:p w:rsidR="004E3994" w:rsidRPr="002753DA" w:rsidRDefault="004E3994" w:rsidP="0035699A">
            <w:pPr>
              <w:spacing w:after="0" w:line="240" w:lineRule="auto"/>
              <w:ind w:firstLine="34"/>
              <w:jc w:val="left"/>
              <w:rPr>
                <w:sz w:val="22"/>
                <w:szCs w:val="22"/>
                <w:lang w:eastAsia="pl-PL"/>
              </w:rPr>
            </w:pPr>
            <w:r w:rsidRPr="002753DA">
              <w:rPr>
                <w:sz w:val="22"/>
                <w:szCs w:val="22"/>
                <w:lang w:eastAsia="pl-PL"/>
              </w:rPr>
              <w:t>-typu</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6912" w:type="dxa"/>
            <w:gridSpan w:val="2"/>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t>Rejestr udostępnień danych osobowych innym podmiotom</w:t>
            </w:r>
          </w:p>
        </w:tc>
        <w:tc>
          <w:tcPr>
            <w:tcW w:w="1134" w:type="dxa"/>
            <w:tcBorders>
              <w:tl2br w:val="single" w:sz="4" w:space="0" w:color="auto"/>
              <w:tr2bl w:val="single" w:sz="4" w:space="0" w:color="auto"/>
            </w:tcBorders>
            <w:vAlign w:val="center"/>
          </w:tcPr>
          <w:p w:rsidR="004E3994" w:rsidRPr="002753DA" w:rsidRDefault="004E3994" w:rsidP="0035699A">
            <w:pPr>
              <w:jc w:val="center"/>
            </w:pPr>
          </w:p>
        </w:tc>
        <w:tc>
          <w:tcPr>
            <w:tcW w:w="1014" w:type="dxa"/>
            <w:tcBorders>
              <w:tl2br w:val="single" w:sz="4" w:space="0" w:color="auto"/>
              <w:tr2bl w:val="single" w:sz="4" w:space="0" w:color="auto"/>
            </w:tcBorders>
            <w:vAlign w:val="center"/>
          </w:tcPr>
          <w:p w:rsidR="004E3994" w:rsidRPr="002753DA" w:rsidRDefault="004E3994" w:rsidP="0035699A">
            <w:pPr>
              <w:spacing w:after="0"/>
              <w:jc w:val="center"/>
            </w:pPr>
          </w:p>
        </w:tc>
      </w:tr>
      <w:tr w:rsidR="004E3994" w:rsidRPr="002753DA">
        <w:trPr>
          <w:trHeight w:val="1265"/>
        </w:trPr>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wyszukanie udostępnienia wg różnych kryteriów, tj.:</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-daty</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-statusu</w:t>
            </w:r>
          </w:p>
          <w:p w:rsidR="004E3994" w:rsidRPr="002753DA" w:rsidRDefault="004E3994" w:rsidP="0035699A">
            <w:pPr>
              <w:spacing w:after="0" w:line="240" w:lineRule="auto"/>
              <w:ind w:firstLine="0"/>
              <w:jc w:val="left"/>
              <w:rPr>
                <w:sz w:val="22"/>
                <w:szCs w:val="22"/>
                <w:lang w:eastAsia="pl-PL"/>
              </w:rPr>
            </w:pPr>
            <w:r w:rsidRPr="002753DA">
              <w:rPr>
                <w:sz w:val="22"/>
                <w:szCs w:val="22"/>
                <w:lang w:eastAsia="pl-PL"/>
              </w:rPr>
              <w:t>-odbiorcy</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6912" w:type="dxa"/>
            <w:gridSpan w:val="2"/>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t>Rejestr opiekunów</w:t>
            </w:r>
          </w:p>
        </w:tc>
        <w:tc>
          <w:tcPr>
            <w:tcW w:w="1134" w:type="dxa"/>
            <w:tcBorders>
              <w:tl2br w:val="single" w:sz="4" w:space="0" w:color="auto"/>
              <w:tr2bl w:val="single" w:sz="4" w:space="0" w:color="auto"/>
            </w:tcBorders>
            <w:vAlign w:val="center"/>
          </w:tcPr>
          <w:p w:rsidR="004E3994" w:rsidRPr="002753DA" w:rsidRDefault="004E3994" w:rsidP="0035699A">
            <w:pPr>
              <w:jc w:val="center"/>
            </w:pPr>
          </w:p>
        </w:tc>
        <w:tc>
          <w:tcPr>
            <w:tcW w:w="1014" w:type="dxa"/>
            <w:tcBorders>
              <w:tl2br w:val="single" w:sz="4" w:space="0" w:color="auto"/>
              <w:tr2bl w:val="single" w:sz="4" w:space="0" w:color="auto"/>
            </w:tcBorders>
            <w:vAlign w:val="center"/>
          </w:tcPr>
          <w:p w:rsidR="004E3994" w:rsidRPr="002753DA" w:rsidRDefault="004E3994" w:rsidP="0035699A">
            <w:pPr>
              <w:spacing w:after="0"/>
              <w:jc w:val="center"/>
            </w:pP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weryfikację, czy wskazany Podmiot </w:t>
            </w:r>
            <w:r w:rsidRPr="002753DA">
              <w:rPr>
                <w:sz w:val="22"/>
                <w:szCs w:val="22"/>
                <w:lang w:eastAsia="pl-PL"/>
              </w:rPr>
              <w:lastRenderedPageBreak/>
              <w:t xml:space="preserve">danych ma </w:t>
            </w:r>
            <w:proofErr w:type="gramStart"/>
            <w:r w:rsidRPr="002753DA">
              <w:rPr>
                <w:sz w:val="22"/>
                <w:szCs w:val="22"/>
                <w:lang w:eastAsia="pl-PL"/>
              </w:rPr>
              <w:t>zarejestrowanych  Opiekunów</w:t>
            </w:r>
            <w:proofErr w:type="gramEnd"/>
            <w:r w:rsidRPr="002753DA">
              <w:rPr>
                <w:sz w:val="22"/>
                <w:szCs w:val="22"/>
                <w:lang w:eastAsia="pl-PL"/>
              </w:rPr>
              <w:t xml:space="preserve"> (opiekun prawny lub ustawowy)</w:t>
            </w:r>
          </w:p>
        </w:tc>
        <w:tc>
          <w:tcPr>
            <w:tcW w:w="1134" w:type="dxa"/>
            <w:vAlign w:val="center"/>
          </w:tcPr>
          <w:p w:rsidR="004E3994" w:rsidRPr="002753DA" w:rsidRDefault="004E3994" w:rsidP="0035699A">
            <w:pPr>
              <w:spacing w:after="0"/>
              <w:jc w:val="center"/>
              <w:rPr>
                <w:lang w:eastAsia="en-US"/>
              </w:rPr>
            </w:pPr>
            <w:r w:rsidRPr="002753DA">
              <w:rPr>
                <w:lang w:eastAsia="en-US"/>
              </w:rPr>
              <w:lastRenderedPageBreak/>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weryfikację uprawnień wnioskodawcy, tzn. czy wnioskodawca </w:t>
            </w:r>
            <w:proofErr w:type="gramStart"/>
            <w:r w:rsidRPr="002753DA">
              <w:rPr>
                <w:sz w:val="22"/>
                <w:szCs w:val="22"/>
                <w:lang w:eastAsia="pl-PL"/>
              </w:rPr>
              <w:t>jest  osobą</w:t>
            </w:r>
            <w:proofErr w:type="gramEnd"/>
            <w:r w:rsidRPr="002753DA">
              <w:rPr>
                <w:sz w:val="22"/>
                <w:szCs w:val="22"/>
                <w:lang w:eastAsia="pl-PL"/>
              </w:rPr>
              <w:t xml:space="preserve"> uprawnioną (opiekun prawny lub ustawowy) do składania wniosku o informacje dotyczące przetwarzania danych</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6912" w:type="dxa"/>
            <w:gridSpan w:val="2"/>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t>Rejestr wniosków</w:t>
            </w:r>
          </w:p>
        </w:tc>
        <w:tc>
          <w:tcPr>
            <w:tcW w:w="1134" w:type="dxa"/>
            <w:tcBorders>
              <w:tl2br w:val="single" w:sz="4" w:space="0" w:color="auto"/>
              <w:tr2bl w:val="single" w:sz="4" w:space="0" w:color="auto"/>
            </w:tcBorders>
            <w:vAlign w:val="center"/>
          </w:tcPr>
          <w:p w:rsidR="004E3994" w:rsidRPr="002753DA" w:rsidRDefault="004E3994" w:rsidP="0035699A">
            <w:pPr>
              <w:jc w:val="center"/>
            </w:pPr>
          </w:p>
        </w:tc>
        <w:tc>
          <w:tcPr>
            <w:tcW w:w="1014" w:type="dxa"/>
            <w:tcBorders>
              <w:tl2br w:val="single" w:sz="4" w:space="0" w:color="auto"/>
              <w:tr2bl w:val="single" w:sz="4" w:space="0" w:color="auto"/>
            </w:tcBorders>
            <w:vAlign w:val="center"/>
          </w:tcPr>
          <w:p w:rsidR="004E3994" w:rsidRPr="002753DA" w:rsidRDefault="004E3994" w:rsidP="0035699A">
            <w:pPr>
              <w:spacing w:after="0"/>
              <w:jc w:val="center"/>
            </w:pPr>
          </w:p>
        </w:tc>
      </w:tr>
      <w:tr w:rsidR="004E3994" w:rsidRPr="002753DA">
        <w:trPr>
          <w:trHeight w:val="2277"/>
        </w:trPr>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zarejestrowanie wniosku wraz z terminem jego realizacji i danymi kontaktowymi osoby wnioskującej - wg zdefiniowanych typów wniosków, tj. wniosku o:</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-udzielenie informacji o przetwarzaniu </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-sprostowanie danych osobowych </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-wydanie kopii danych osobowych </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-przeniesienie danych </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-ograniczenie przetwarzania </w:t>
            </w:r>
          </w:p>
          <w:p w:rsidR="004E3994" w:rsidRPr="002753DA" w:rsidRDefault="004E3994" w:rsidP="0035699A">
            <w:pPr>
              <w:spacing w:after="0" w:line="240" w:lineRule="auto"/>
              <w:ind w:firstLine="34"/>
              <w:jc w:val="left"/>
              <w:rPr>
                <w:sz w:val="22"/>
                <w:szCs w:val="22"/>
                <w:lang w:eastAsia="pl-PL"/>
              </w:rPr>
            </w:pPr>
            <w:r w:rsidRPr="002753DA">
              <w:rPr>
                <w:sz w:val="22"/>
                <w:szCs w:val="22"/>
                <w:lang w:eastAsia="pl-PL"/>
              </w:rPr>
              <w:t>-usunięcie danych osobowych.</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edycję wniosku, w tym zmianę terminu realizacji, wraz z możliwością dodania uzasadnienia.</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rPr>
          <w:trHeight w:val="3816"/>
        </w:trPr>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realizację wniosku, poprzez:</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-zapisywanie podjętych w związku z wnioskami decyzji o udostępnieniu danych,</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-weryfikację uprawnień wnioskodawcy, tzn. czy wnioskodawca </w:t>
            </w:r>
            <w:proofErr w:type="gramStart"/>
            <w:r w:rsidRPr="002753DA">
              <w:rPr>
                <w:sz w:val="22"/>
                <w:szCs w:val="22"/>
                <w:lang w:eastAsia="pl-PL"/>
              </w:rPr>
              <w:t>jest  osobą</w:t>
            </w:r>
            <w:proofErr w:type="gramEnd"/>
            <w:r w:rsidRPr="002753DA">
              <w:rPr>
                <w:sz w:val="22"/>
                <w:szCs w:val="22"/>
                <w:lang w:eastAsia="pl-PL"/>
              </w:rPr>
              <w:t xml:space="preserve"> uprawnioną (opiekun prawny lub ustawowy) do składania wniosku o informacje dotyczące przetwarzania danych (weryfikacja na podstawie danych przechowywanych w HIS)</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-wsparcie w przygotowaniu danych do udostępnienia (np. wyświetlenie listy zbiorów danych osobowych, z możliwością </w:t>
            </w:r>
            <w:proofErr w:type="gramStart"/>
            <w:r w:rsidRPr="002753DA">
              <w:rPr>
                <w:sz w:val="22"/>
                <w:szCs w:val="22"/>
                <w:lang w:eastAsia="pl-PL"/>
              </w:rPr>
              <w:t>odznaczenia jakie</w:t>
            </w:r>
            <w:proofErr w:type="gramEnd"/>
            <w:r w:rsidRPr="002753DA">
              <w:rPr>
                <w:sz w:val="22"/>
                <w:szCs w:val="22"/>
                <w:lang w:eastAsia="pl-PL"/>
              </w:rPr>
              <w:t xml:space="preserve"> systemy zostały już obsłużone),</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-wsparcie realizacji wniosku pozostałych typów z możliwością odznaczenia, jakie zbiory danych osobowych zostały już obsłużone.</w:t>
            </w:r>
          </w:p>
          <w:p w:rsidR="004E3994" w:rsidRPr="002753DA" w:rsidRDefault="004E3994" w:rsidP="0035699A">
            <w:pPr>
              <w:spacing w:after="0" w:line="240" w:lineRule="auto"/>
              <w:ind w:firstLine="0"/>
              <w:jc w:val="left"/>
              <w:rPr>
                <w:sz w:val="22"/>
                <w:szCs w:val="22"/>
                <w:lang w:eastAsia="pl-PL"/>
              </w:rPr>
            </w:pPr>
            <w:r w:rsidRPr="002753DA">
              <w:rPr>
                <w:sz w:val="22"/>
                <w:szCs w:val="22"/>
                <w:lang w:eastAsia="pl-PL"/>
              </w:rPr>
              <w:t xml:space="preserve">-wydrukowanie odpowiedzi do wniosku </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rPr>
          <w:trHeight w:val="1771"/>
        </w:trPr>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wyszukanie wniosków wg różnych kryteriów, np. wg: </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-składającego wniosek,</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-dat wniosków,</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-osoby, której dane dotyczą,</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-typów wniosków,</w:t>
            </w:r>
          </w:p>
          <w:p w:rsidR="004E3994" w:rsidRPr="002753DA" w:rsidRDefault="004E3994" w:rsidP="0035699A">
            <w:pPr>
              <w:spacing w:after="0" w:line="240" w:lineRule="auto"/>
              <w:ind w:firstLine="0"/>
              <w:jc w:val="left"/>
              <w:rPr>
                <w:sz w:val="22"/>
                <w:szCs w:val="22"/>
                <w:lang w:eastAsia="pl-PL"/>
              </w:rPr>
            </w:pPr>
            <w:r w:rsidRPr="002753DA">
              <w:rPr>
                <w:sz w:val="22"/>
                <w:szCs w:val="22"/>
                <w:lang w:eastAsia="pl-PL"/>
              </w:rPr>
              <w:t>-statusów wniosków.</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6912" w:type="dxa"/>
            <w:gridSpan w:val="2"/>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t xml:space="preserve">Rejestr czynności przetwarzania </w:t>
            </w:r>
          </w:p>
        </w:tc>
        <w:tc>
          <w:tcPr>
            <w:tcW w:w="1134" w:type="dxa"/>
            <w:tcBorders>
              <w:tl2br w:val="single" w:sz="4" w:space="0" w:color="auto"/>
              <w:tr2bl w:val="single" w:sz="4" w:space="0" w:color="auto"/>
            </w:tcBorders>
            <w:vAlign w:val="center"/>
          </w:tcPr>
          <w:p w:rsidR="004E3994" w:rsidRPr="002753DA" w:rsidRDefault="004E3994" w:rsidP="0035699A">
            <w:pPr>
              <w:jc w:val="center"/>
            </w:pPr>
          </w:p>
        </w:tc>
        <w:tc>
          <w:tcPr>
            <w:tcW w:w="1014" w:type="dxa"/>
            <w:tcBorders>
              <w:tl2br w:val="single" w:sz="4" w:space="0" w:color="auto"/>
              <w:tr2bl w:val="single" w:sz="4" w:space="0" w:color="auto"/>
            </w:tcBorders>
            <w:vAlign w:val="center"/>
          </w:tcPr>
          <w:p w:rsidR="004E3994" w:rsidRPr="002753DA" w:rsidRDefault="004E3994" w:rsidP="0035699A">
            <w:pPr>
              <w:spacing w:after="0"/>
              <w:jc w:val="center"/>
              <w:rPr>
                <w:lang w:eastAsia="en-US"/>
              </w:rPr>
            </w:pPr>
          </w:p>
        </w:tc>
      </w:tr>
      <w:tr w:rsidR="004E3994" w:rsidRPr="002753DA">
        <w:trPr>
          <w:trHeight w:val="4554"/>
        </w:trPr>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dodanie pozycji wiążącej cel przetwarzania z każdym źródłem danych osobowych przetwarzanych w podmiocie leczniczym, zawierającej dodatkowo informację o:</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-odbiorcach danych,</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-okresie przechowywania danych,</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-kategoriach osób, których dane są przetwarzane,</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-zakresach przetwarzanych danych osobowych, w tym czy przetwarzane są dane specjalne (dawniej – wrażliwe),</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-formie przetwarzania,</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-jednostce organizacyjnej,</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-źródle danych</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-DPIA (Ocena skutków dla ochrony danych),</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transferze do kraju trzeciego lub org. międzynarodowych,</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-jeśli transfer i art.49 ust.1 akapit drugi - o przyjętych </w:t>
            </w:r>
            <w:r w:rsidRPr="002753DA">
              <w:rPr>
                <w:sz w:val="22"/>
                <w:szCs w:val="22"/>
                <w:lang w:eastAsia="pl-PL"/>
              </w:rPr>
              <w:br/>
              <w:t xml:space="preserve"> zabezpieczeniach,</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systemie przetwarzającym,</w:t>
            </w:r>
          </w:p>
          <w:p w:rsidR="004E3994" w:rsidRPr="002753DA" w:rsidRDefault="004E3994" w:rsidP="0035699A">
            <w:pPr>
              <w:spacing w:after="0" w:line="240" w:lineRule="auto"/>
              <w:ind w:firstLine="0"/>
              <w:jc w:val="left"/>
              <w:rPr>
                <w:sz w:val="22"/>
                <w:szCs w:val="22"/>
                <w:lang w:eastAsia="pl-PL"/>
              </w:rPr>
            </w:pPr>
            <w:r w:rsidRPr="002753DA">
              <w:rPr>
                <w:sz w:val="22"/>
                <w:szCs w:val="22"/>
                <w:lang w:eastAsia="pl-PL"/>
              </w:rPr>
              <w:t xml:space="preserve">-podmiocie przetwarzającym (dane podmiotu, </w:t>
            </w:r>
            <w:r w:rsidRPr="002753DA">
              <w:rPr>
                <w:sz w:val="22"/>
                <w:szCs w:val="22"/>
                <w:lang w:eastAsia="pl-PL"/>
              </w:rPr>
              <w:br/>
              <w:t xml:space="preserve"> któremu powierzono przetwarzanie danych osobowych).</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edycję pozycji. </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rPr>
          <w:trHeight w:val="1362"/>
        </w:trPr>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wyszukanie pozycji wg:  </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-celu przetwarzania,</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-systemu przetwarzania,</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-zbioru danych osobowych,</w:t>
            </w:r>
          </w:p>
          <w:p w:rsidR="004E3994" w:rsidRPr="002753DA" w:rsidRDefault="004E3994" w:rsidP="0035699A">
            <w:pPr>
              <w:spacing w:after="0" w:line="240" w:lineRule="auto"/>
              <w:ind w:firstLine="0"/>
              <w:jc w:val="left"/>
              <w:rPr>
                <w:sz w:val="22"/>
                <w:szCs w:val="22"/>
                <w:lang w:eastAsia="pl-PL"/>
              </w:rPr>
            </w:pPr>
            <w:r w:rsidRPr="002753DA">
              <w:rPr>
                <w:sz w:val="22"/>
                <w:szCs w:val="22"/>
                <w:lang w:eastAsia="pl-PL"/>
              </w:rPr>
              <w:t>-kategorii osób.</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6912" w:type="dxa"/>
            <w:gridSpan w:val="2"/>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t xml:space="preserve">Rejestr naruszeń danych osobowych </w:t>
            </w:r>
          </w:p>
        </w:tc>
        <w:tc>
          <w:tcPr>
            <w:tcW w:w="1134" w:type="dxa"/>
            <w:tcBorders>
              <w:tl2br w:val="single" w:sz="4" w:space="0" w:color="auto"/>
              <w:tr2bl w:val="single" w:sz="4" w:space="0" w:color="auto"/>
            </w:tcBorders>
            <w:vAlign w:val="center"/>
          </w:tcPr>
          <w:p w:rsidR="004E3994" w:rsidRPr="002753DA" w:rsidRDefault="004E3994" w:rsidP="0035699A">
            <w:pPr>
              <w:jc w:val="center"/>
            </w:pPr>
          </w:p>
        </w:tc>
        <w:tc>
          <w:tcPr>
            <w:tcW w:w="1014" w:type="dxa"/>
            <w:tcBorders>
              <w:tl2br w:val="single" w:sz="4" w:space="0" w:color="auto"/>
              <w:tr2bl w:val="single" w:sz="4" w:space="0" w:color="auto"/>
            </w:tcBorders>
            <w:vAlign w:val="center"/>
          </w:tcPr>
          <w:p w:rsidR="004E3994" w:rsidRPr="002753DA" w:rsidRDefault="004E3994" w:rsidP="0035699A">
            <w:pPr>
              <w:spacing w:after="0"/>
              <w:jc w:val="center"/>
              <w:rPr>
                <w:lang w:eastAsia="en-US"/>
              </w:rPr>
            </w:pP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dodanie pozycji opisującej naruszenie ochrony danych osobowych.</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edycję naruszenia ochrony danych osobowych.</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rejestrowanie kolejnych kroków podejmowanych przez Administratora Danych Osobowych (ADO), np. środki zastosowane lub proponowane przez administratora wynikające z faktu zaistnienia naruszenia ochrony danych osobowych</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wyszukanie naruszenia wg różnych kryteriów np. daty, statusu "czy obsłużony".</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6912" w:type="dxa"/>
            <w:gridSpan w:val="2"/>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t>Ewidencja działań zapobiegawczych (wynikających z oceny ryzyka)</w:t>
            </w:r>
          </w:p>
        </w:tc>
        <w:tc>
          <w:tcPr>
            <w:tcW w:w="1134" w:type="dxa"/>
            <w:tcBorders>
              <w:tl2br w:val="single" w:sz="4" w:space="0" w:color="auto"/>
              <w:tr2bl w:val="single" w:sz="4" w:space="0" w:color="auto"/>
            </w:tcBorders>
            <w:vAlign w:val="center"/>
          </w:tcPr>
          <w:p w:rsidR="004E3994" w:rsidRPr="002753DA" w:rsidRDefault="004E3994" w:rsidP="0035699A">
            <w:pPr>
              <w:jc w:val="center"/>
            </w:pPr>
          </w:p>
        </w:tc>
        <w:tc>
          <w:tcPr>
            <w:tcW w:w="1014" w:type="dxa"/>
            <w:tcBorders>
              <w:tl2br w:val="single" w:sz="4" w:space="0" w:color="auto"/>
              <w:tr2bl w:val="single" w:sz="4" w:space="0" w:color="auto"/>
            </w:tcBorders>
            <w:vAlign w:val="center"/>
          </w:tcPr>
          <w:p w:rsidR="004E3994" w:rsidRPr="002753DA" w:rsidRDefault="004E3994" w:rsidP="0035699A">
            <w:pPr>
              <w:spacing w:after="0"/>
              <w:jc w:val="center"/>
              <w:rPr>
                <w:lang w:eastAsia="en-US"/>
              </w:rPr>
            </w:pP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wprowadzenie informacji o przyjętych środkach zabezpieczających (na podstawie ocenionego ryzyka). </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wprowadzenie dodatkowych informacji, instrukcji, opisów przyjętych sposobów zabezpieczeń, urządzeń.</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System umożliwia ewidencję podjętych działań zapobiegawczych.</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6912" w:type="dxa"/>
            <w:gridSpan w:val="2"/>
            <w:vAlign w:val="center"/>
          </w:tcPr>
          <w:p w:rsidR="004E3994" w:rsidRPr="002753DA" w:rsidRDefault="004E3994" w:rsidP="0035699A">
            <w:pPr>
              <w:suppressAutoHyphens w:val="0"/>
              <w:spacing w:after="0" w:line="240" w:lineRule="auto"/>
              <w:ind w:firstLine="0"/>
              <w:jc w:val="left"/>
              <w:rPr>
                <w:b/>
                <w:bCs/>
                <w:sz w:val="22"/>
                <w:szCs w:val="22"/>
                <w:lang w:eastAsia="pl-PL"/>
              </w:rPr>
            </w:pPr>
            <w:r w:rsidRPr="002753DA">
              <w:rPr>
                <w:b/>
                <w:bCs/>
                <w:sz w:val="22"/>
                <w:szCs w:val="22"/>
                <w:lang w:eastAsia="pl-PL"/>
              </w:rPr>
              <w:lastRenderedPageBreak/>
              <w:t xml:space="preserve">Rejestr upoważnionych   </w:t>
            </w:r>
          </w:p>
        </w:tc>
        <w:tc>
          <w:tcPr>
            <w:tcW w:w="1134" w:type="dxa"/>
            <w:tcBorders>
              <w:tl2br w:val="single" w:sz="4" w:space="0" w:color="auto"/>
              <w:tr2bl w:val="single" w:sz="4" w:space="0" w:color="auto"/>
            </w:tcBorders>
            <w:vAlign w:val="center"/>
          </w:tcPr>
          <w:p w:rsidR="004E3994" w:rsidRPr="002753DA" w:rsidRDefault="004E3994" w:rsidP="0035699A">
            <w:pPr>
              <w:jc w:val="center"/>
            </w:pPr>
          </w:p>
        </w:tc>
        <w:tc>
          <w:tcPr>
            <w:tcW w:w="1014" w:type="dxa"/>
            <w:tcBorders>
              <w:tl2br w:val="single" w:sz="4" w:space="0" w:color="auto"/>
              <w:tr2bl w:val="single" w:sz="4" w:space="0" w:color="auto"/>
            </w:tcBorders>
            <w:vAlign w:val="center"/>
          </w:tcPr>
          <w:p w:rsidR="004E3994" w:rsidRPr="002753DA" w:rsidRDefault="004E3994" w:rsidP="0035699A">
            <w:pPr>
              <w:spacing w:after="0"/>
              <w:jc w:val="center"/>
              <w:rPr>
                <w:lang w:eastAsia="en-US"/>
              </w:rPr>
            </w:pPr>
          </w:p>
        </w:tc>
      </w:tr>
      <w:tr w:rsidR="004E3994" w:rsidRPr="002753DA">
        <w:tc>
          <w:tcPr>
            <w:tcW w:w="0" w:type="auto"/>
            <w:vMerge w:val="restart"/>
            <w:vAlign w:val="center"/>
          </w:tcPr>
          <w:p w:rsidR="004E3994" w:rsidRPr="002753DA" w:rsidRDefault="004E3994" w:rsidP="00DA7071">
            <w:pPr>
              <w:numPr>
                <w:ilvl w:val="0"/>
                <w:numId w:val="50"/>
              </w:numPr>
              <w:suppressAutoHyphens w:val="0"/>
              <w:spacing w:after="0"/>
              <w:jc w:val="center"/>
              <w:rPr>
                <w:b/>
                <w:bCs/>
              </w:rPr>
            </w:pPr>
          </w:p>
        </w:tc>
        <w:tc>
          <w:tcPr>
            <w:tcW w:w="6237" w:type="dxa"/>
            <w:vMerge w:val="restart"/>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nadawanie i ewidencję </w:t>
            </w:r>
            <w:proofErr w:type="gramStart"/>
            <w:r w:rsidRPr="002753DA">
              <w:rPr>
                <w:sz w:val="22"/>
                <w:szCs w:val="22"/>
                <w:lang w:eastAsia="pl-PL"/>
              </w:rPr>
              <w:t>osób  upoważnionych</w:t>
            </w:r>
            <w:proofErr w:type="gramEnd"/>
            <w:r w:rsidRPr="002753DA">
              <w:rPr>
                <w:sz w:val="22"/>
                <w:szCs w:val="22"/>
                <w:lang w:eastAsia="pl-PL"/>
              </w:rPr>
              <w:t xml:space="preserve"> do przetwarzania danych osobowych wraz z możliwością dodania załączników i wydrukowania upoważnienia, zawierającego informacje o:</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-imionach, nazwisku i nr identyfikacyjnym upoważnionego,</w:t>
            </w:r>
          </w:p>
          <w:p w:rsidR="004E3994" w:rsidRPr="002753DA" w:rsidRDefault="004E3994" w:rsidP="0035699A">
            <w:pPr>
              <w:spacing w:after="0" w:line="240" w:lineRule="auto"/>
              <w:ind w:firstLine="0"/>
              <w:jc w:val="left"/>
              <w:rPr>
                <w:sz w:val="22"/>
                <w:szCs w:val="22"/>
                <w:lang w:eastAsia="pl-PL"/>
              </w:rPr>
            </w:pPr>
            <w:r w:rsidRPr="002753DA">
              <w:rPr>
                <w:sz w:val="22"/>
                <w:szCs w:val="22"/>
                <w:lang w:eastAsia="pl-PL"/>
              </w:rPr>
              <w:t>-stanowisku i miejscu pracy,</w:t>
            </w:r>
          </w:p>
          <w:p w:rsidR="004E3994" w:rsidRPr="002753DA" w:rsidRDefault="004E3994" w:rsidP="0035699A">
            <w:pPr>
              <w:spacing w:after="0" w:line="240" w:lineRule="auto"/>
              <w:ind w:firstLine="0"/>
              <w:jc w:val="left"/>
              <w:rPr>
                <w:sz w:val="22"/>
                <w:szCs w:val="22"/>
                <w:lang w:eastAsia="pl-PL"/>
              </w:rPr>
            </w:pPr>
            <w:r w:rsidRPr="002753DA">
              <w:rPr>
                <w:sz w:val="22"/>
                <w:szCs w:val="22"/>
                <w:lang w:eastAsia="pl-PL"/>
              </w:rPr>
              <w:t xml:space="preserve">- nadanych uprawnieniach do przetwarzania danych </w:t>
            </w:r>
            <w:proofErr w:type="gramStart"/>
            <w:r w:rsidRPr="002753DA">
              <w:rPr>
                <w:sz w:val="22"/>
                <w:szCs w:val="22"/>
                <w:lang w:eastAsia="pl-PL"/>
              </w:rPr>
              <w:t>osobowych  dla</w:t>
            </w:r>
            <w:proofErr w:type="gramEnd"/>
            <w:r w:rsidRPr="002753DA">
              <w:rPr>
                <w:sz w:val="22"/>
                <w:szCs w:val="22"/>
                <w:lang w:eastAsia="pl-PL"/>
              </w:rPr>
              <w:t xml:space="preserve"> określonych zbiorów danych wraz z okresem ich obowiązywania</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rPr>
          <w:trHeight w:val="1265"/>
        </w:trPr>
        <w:tc>
          <w:tcPr>
            <w:tcW w:w="0" w:type="auto"/>
            <w:vMerge/>
            <w:vAlign w:val="center"/>
          </w:tcPr>
          <w:p w:rsidR="004E3994" w:rsidRPr="002753DA" w:rsidRDefault="004E3994" w:rsidP="00DA7071">
            <w:pPr>
              <w:numPr>
                <w:ilvl w:val="0"/>
                <w:numId w:val="50"/>
              </w:numPr>
              <w:suppressAutoHyphens w:val="0"/>
              <w:spacing w:after="0"/>
              <w:jc w:val="center"/>
              <w:rPr>
                <w:b/>
                <w:bCs/>
              </w:rPr>
            </w:pPr>
          </w:p>
        </w:tc>
        <w:tc>
          <w:tcPr>
            <w:tcW w:w="6237" w:type="dxa"/>
            <w:vMerge/>
          </w:tcPr>
          <w:p w:rsidR="004E3994" w:rsidRPr="002753DA" w:rsidRDefault="004E3994" w:rsidP="0035699A">
            <w:pPr>
              <w:spacing w:after="0" w:line="240" w:lineRule="auto"/>
              <w:ind w:firstLine="0"/>
              <w:jc w:val="left"/>
              <w:rPr>
                <w:sz w:val="22"/>
                <w:szCs w:val="22"/>
                <w:lang w:eastAsia="pl-PL"/>
              </w:rPr>
            </w:pP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edycję pozycji. </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rPr>
          <w:trHeight w:val="1087"/>
        </w:trPr>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wyszukanie pozycji wg:  </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-nazwiska,</w:t>
            </w:r>
          </w:p>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-nr identyfikacyjnego,</w:t>
            </w:r>
          </w:p>
          <w:p w:rsidR="004E3994" w:rsidRPr="002753DA" w:rsidRDefault="004E3994" w:rsidP="0035699A">
            <w:pPr>
              <w:spacing w:after="0" w:line="240" w:lineRule="auto"/>
              <w:ind w:firstLine="0"/>
              <w:jc w:val="left"/>
              <w:rPr>
                <w:sz w:val="22"/>
                <w:szCs w:val="22"/>
                <w:lang w:eastAsia="pl-PL"/>
              </w:rPr>
            </w:pPr>
            <w:r w:rsidRPr="002753DA">
              <w:rPr>
                <w:sz w:val="22"/>
                <w:szCs w:val="22"/>
                <w:lang w:eastAsia="pl-PL"/>
              </w:rPr>
              <w:t>-kategorii osób.</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tr w:rsidR="004E3994" w:rsidRPr="002753DA">
        <w:tc>
          <w:tcPr>
            <w:tcW w:w="0" w:type="auto"/>
            <w:vAlign w:val="center"/>
          </w:tcPr>
          <w:p w:rsidR="004E3994" w:rsidRPr="002753DA" w:rsidRDefault="004E3994" w:rsidP="00DA7071">
            <w:pPr>
              <w:numPr>
                <w:ilvl w:val="0"/>
                <w:numId w:val="50"/>
              </w:numPr>
              <w:suppressAutoHyphens w:val="0"/>
              <w:spacing w:after="0"/>
              <w:jc w:val="center"/>
              <w:rPr>
                <w:b/>
                <w:bCs/>
              </w:rPr>
            </w:pPr>
          </w:p>
        </w:tc>
        <w:tc>
          <w:tcPr>
            <w:tcW w:w="6237" w:type="dxa"/>
          </w:tcPr>
          <w:p w:rsidR="004E3994" w:rsidRPr="002753DA" w:rsidRDefault="004E3994" w:rsidP="0035699A">
            <w:pPr>
              <w:suppressAutoHyphens w:val="0"/>
              <w:spacing w:after="0" w:line="240" w:lineRule="auto"/>
              <w:ind w:firstLine="0"/>
              <w:jc w:val="left"/>
              <w:rPr>
                <w:sz w:val="22"/>
                <w:szCs w:val="22"/>
                <w:lang w:eastAsia="pl-PL"/>
              </w:rPr>
            </w:pPr>
            <w:r w:rsidRPr="002753DA">
              <w:rPr>
                <w:sz w:val="22"/>
                <w:szCs w:val="22"/>
                <w:lang w:eastAsia="pl-PL"/>
              </w:rPr>
              <w:t xml:space="preserve">System umożliwia synchronizację z rejestrem użytkowników </w:t>
            </w:r>
            <w:proofErr w:type="gramStart"/>
            <w:r w:rsidRPr="002753DA">
              <w:rPr>
                <w:sz w:val="22"/>
                <w:szCs w:val="22"/>
                <w:lang w:eastAsia="pl-PL"/>
              </w:rPr>
              <w:t>w  HIS</w:t>
            </w:r>
            <w:proofErr w:type="gramEnd"/>
            <w:r w:rsidRPr="002753DA">
              <w:rPr>
                <w:sz w:val="22"/>
                <w:szCs w:val="22"/>
                <w:lang w:eastAsia="pl-PL"/>
              </w:rPr>
              <w:t xml:space="preserve"> </w:t>
            </w:r>
          </w:p>
        </w:tc>
        <w:tc>
          <w:tcPr>
            <w:tcW w:w="1134" w:type="dxa"/>
            <w:vAlign w:val="center"/>
          </w:tcPr>
          <w:p w:rsidR="004E3994" w:rsidRPr="002753DA" w:rsidRDefault="004E3994" w:rsidP="0035699A">
            <w:pPr>
              <w:spacing w:after="0"/>
              <w:jc w:val="center"/>
              <w:rPr>
                <w:lang w:eastAsia="en-US"/>
              </w:rPr>
            </w:pPr>
            <w:r w:rsidRPr="002753DA">
              <w:rPr>
                <w:lang w:eastAsia="en-US"/>
              </w:rPr>
              <w:t>TAK</w:t>
            </w:r>
          </w:p>
        </w:tc>
        <w:tc>
          <w:tcPr>
            <w:tcW w:w="1014" w:type="dxa"/>
            <w:vAlign w:val="center"/>
          </w:tcPr>
          <w:p w:rsidR="004E3994" w:rsidRPr="002753DA" w:rsidRDefault="004E3994" w:rsidP="0035699A">
            <w:pPr>
              <w:spacing w:after="0"/>
              <w:jc w:val="center"/>
              <w:rPr>
                <w:lang w:eastAsia="en-US"/>
              </w:rPr>
            </w:pPr>
            <w:r>
              <w:t>........</w:t>
            </w:r>
          </w:p>
        </w:tc>
      </w:tr>
      <w:bookmarkEnd w:id="53"/>
    </w:tbl>
    <w:p w:rsidR="004E3994" w:rsidRDefault="004E3994" w:rsidP="00BD7DD5">
      <w:pPr>
        <w:ind w:firstLine="0"/>
        <w:rPr>
          <w:u w:val="single"/>
        </w:rPr>
      </w:pPr>
    </w:p>
    <w:p w:rsidR="004E3994" w:rsidRDefault="004E3994" w:rsidP="00BD7DD5">
      <w:pPr>
        <w:ind w:firstLine="0"/>
        <w:rPr>
          <w:u w:val="single"/>
        </w:rPr>
      </w:pPr>
    </w:p>
    <w:p w:rsidR="004E3994" w:rsidRDefault="004E3994" w:rsidP="00705CDE"/>
    <w:p w:rsidR="004E3994" w:rsidRDefault="004E3994" w:rsidP="004916BC">
      <w:pPr>
        <w:tabs>
          <w:tab w:val="left" w:pos="435"/>
        </w:tabs>
        <w:overflowPunct w:val="0"/>
        <w:autoSpaceDE w:val="0"/>
        <w:autoSpaceDN w:val="0"/>
        <w:adjustRightInd w:val="0"/>
        <w:spacing w:after="0" w:line="240" w:lineRule="auto"/>
        <w:textAlignment w:val="baseline"/>
        <w:rPr>
          <w:sz w:val="18"/>
          <w:szCs w:val="18"/>
        </w:rPr>
      </w:pPr>
      <w:r>
        <w:rPr>
          <w:sz w:val="18"/>
          <w:szCs w:val="18"/>
        </w:rPr>
        <w:t>_________________________ dnia ______________________</w:t>
      </w:r>
    </w:p>
    <w:p w:rsidR="004E3994" w:rsidRDefault="004E3994" w:rsidP="004916BC">
      <w:pPr>
        <w:tabs>
          <w:tab w:val="left" w:pos="435"/>
        </w:tabs>
        <w:overflowPunct w:val="0"/>
        <w:autoSpaceDE w:val="0"/>
        <w:autoSpaceDN w:val="0"/>
        <w:adjustRightInd w:val="0"/>
        <w:spacing w:after="0" w:line="240" w:lineRule="auto"/>
        <w:textAlignment w:val="baseline"/>
        <w:rPr>
          <w:sz w:val="16"/>
          <w:szCs w:val="16"/>
        </w:rPr>
      </w:pPr>
      <w:r>
        <w:rPr>
          <w:sz w:val="16"/>
          <w:szCs w:val="16"/>
        </w:rPr>
        <w:t xml:space="preserve">                      Miejscowość</w:t>
      </w:r>
    </w:p>
    <w:p w:rsidR="004E3994" w:rsidRDefault="004E3994" w:rsidP="004916BC">
      <w:pPr>
        <w:tabs>
          <w:tab w:val="left" w:pos="435"/>
        </w:tabs>
        <w:overflowPunct w:val="0"/>
        <w:autoSpaceDE w:val="0"/>
        <w:autoSpaceDN w:val="0"/>
        <w:adjustRightInd w:val="0"/>
        <w:spacing w:after="0" w:line="240" w:lineRule="auto"/>
        <w:textAlignment w:val="baseline"/>
        <w:rPr>
          <w:sz w:val="16"/>
          <w:szCs w:val="16"/>
        </w:rPr>
      </w:pPr>
    </w:p>
    <w:p w:rsidR="004E3994" w:rsidRDefault="004E3994" w:rsidP="004916BC">
      <w:pPr>
        <w:widowControl w:val="0"/>
        <w:spacing w:after="0" w:line="240" w:lineRule="auto"/>
        <w:ind w:left="5812"/>
        <w:jc w:val="center"/>
        <w:rPr>
          <w:sz w:val="18"/>
          <w:szCs w:val="18"/>
        </w:rPr>
      </w:pPr>
      <w:r>
        <w:rPr>
          <w:sz w:val="18"/>
          <w:szCs w:val="18"/>
        </w:rPr>
        <w:t>...........................................................</w:t>
      </w:r>
    </w:p>
    <w:p w:rsidR="004E3994" w:rsidRDefault="004E3994" w:rsidP="004916BC">
      <w:pPr>
        <w:widowControl w:val="0"/>
        <w:spacing w:after="0" w:line="240" w:lineRule="auto"/>
        <w:ind w:left="5812"/>
        <w:jc w:val="center"/>
        <w:rPr>
          <w:i/>
          <w:iCs/>
          <w:sz w:val="14"/>
          <w:szCs w:val="14"/>
        </w:rPr>
      </w:pPr>
      <w:proofErr w:type="gramStart"/>
      <w:r>
        <w:rPr>
          <w:i/>
          <w:iCs/>
          <w:sz w:val="14"/>
          <w:szCs w:val="14"/>
        </w:rPr>
        <w:t>imię</w:t>
      </w:r>
      <w:proofErr w:type="gramEnd"/>
      <w:r>
        <w:rPr>
          <w:i/>
          <w:iCs/>
          <w:sz w:val="14"/>
          <w:szCs w:val="14"/>
        </w:rPr>
        <w:t>, nazwisko (pieczęć) i podpis osoby</w:t>
      </w:r>
    </w:p>
    <w:p w:rsidR="004E3994" w:rsidRDefault="004E3994" w:rsidP="004916BC">
      <w:pPr>
        <w:widowControl w:val="0"/>
        <w:spacing w:after="0" w:line="240" w:lineRule="auto"/>
        <w:ind w:left="5812"/>
        <w:jc w:val="center"/>
        <w:rPr>
          <w:rFonts w:ascii="Times New Roman" w:hAnsi="Times New Roman" w:cs="Times New Roman"/>
        </w:rPr>
      </w:pPr>
      <w:proofErr w:type="gramStart"/>
      <w:r>
        <w:rPr>
          <w:i/>
          <w:iCs/>
          <w:sz w:val="14"/>
          <w:szCs w:val="14"/>
        </w:rPr>
        <w:t>upoważnionej</w:t>
      </w:r>
      <w:proofErr w:type="gramEnd"/>
      <w:r>
        <w:rPr>
          <w:i/>
          <w:iCs/>
          <w:sz w:val="14"/>
          <w:szCs w:val="14"/>
        </w:rPr>
        <w:t xml:space="preserve"> do reprezentowania Wykonawcy</w:t>
      </w:r>
    </w:p>
    <w:p w:rsidR="004E3994" w:rsidRPr="008A3FA8" w:rsidRDefault="004E3994" w:rsidP="004916BC">
      <w:pPr>
        <w:spacing w:after="0" w:line="240" w:lineRule="auto"/>
      </w:pPr>
    </w:p>
    <w:p w:rsidR="004E3994" w:rsidRDefault="004E3994" w:rsidP="004916BC">
      <w:pPr>
        <w:spacing w:after="0" w:line="240" w:lineRule="auto"/>
        <w:ind w:firstLine="0"/>
        <w:rPr>
          <w:u w:val="single"/>
        </w:rPr>
      </w:pPr>
    </w:p>
    <w:p w:rsidR="004E3994" w:rsidRPr="002753DA" w:rsidRDefault="004E3994" w:rsidP="004916BC">
      <w:pPr>
        <w:spacing w:after="0" w:line="240" w:lineRule="auto"/>
        <w:ind w:firstLine="0"/>
        <w:rPr>
          <w:u w:val="single"/>
        </w:rPr>
      </w:pPr>
    </w:p>
    <w:sectPr w:rsidR="004E3994" w:rsidRPr="002753DA" w:rsidSect="009B1F78">
      <w:headerReference w:type="default" r:id="rId8"/>
      <w:footerReference w:type="default" r:id="rId9"/>
      <w:footnotePr>
        <w:pos w:val="beneathText"/>
      </w:footnotePr>
      <w:pgSz w:w="11906" w:h="16838" w:code="9"/>
      <w:pgMar w:top="1185" w:right="1418" w:bottom="284" w:left="1418" w:header="284"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3C9" w:rsidRDefault="007273C9" w:rsidP="005654A6">
      <w:r>
        <w:separator/>
      </w:r>
    </w:p>
  </w:endnote>
  <w:endnote w:type="continuationSeparator" w:id="0">
    <w:p w:rsidR="007273C9" w:rsidRDefault="007273C9" w:rsidP="00565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lack">
    <w:panose1 w:val="020B0A04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3C9" w:rsidRPr="005654A6" w:rsidRDefault="007273C9" w:rsidP="005654A6">
    <w:pPr>
      <w:pStyle w:val="Stopka"/>
      <w:jc w:val="right"/>
      <w:rPr>
        <w:rFonts w:ascii="Arial Narrow" w:hAnsi="Arial Narrow" w:cs="Arial Narrow"/>
        <w:color w:val="FFFFFF"/>
        <w:sz w:val="18"/>
        <w:szCs w:val="18"/>
      </w:rPr>
    </w:pPr>
    <w:r w:rsidRPr="005654A6">
      <w:rPr>
        <w:rFonts w:cs="Arial"/>
        <w:color w:val="808080"/>
        <w:sz w:val="16"/>
        <w:szCs w:val="16"/>
      </w:rPr>
      <w:t xml:space="preserve">Strona: </w:t>
    </w:r>
    <w:r w:rsidRPr="005654A6">
      <w:rPr>
        <w:rStyle w:val="Numerstrony"/>
        <w:rFonts w:cs="Arial"/>
        <w:color w:val="808080"/>
        <w:sz w:val="16"/>
        <w:szCs w:val="16"/>
      </w:rPr>
      <w:fldChar w:fldCharType="begin"/>
    </w:r>
    <w:r w:rsidRPr="005654A6">
      <w:rPr>
        <w:rStyle w:val="Numerstrony"/>
        <w:rFonts w:cs="Arial"/>
        <w:color w:val="808080"/>
        <w:sz w:val="16"/>
        <w:szCs w:val="16"/>
      </w:rPr>
      <w:instrText xml:space="preserve"> PAGE </w:instrText>
    </w:r>
    <w:r w:rsidRPr="005654A6">
      <w:rPr>
        <w:rStyle w:val="Numerstrony"/>
        <w:rFonts w:cs="Arial"/>
        <w:color w:val="808080"/>
        <w:sz w:val="16"/>
        <w:szCs w:val="16"/>
      </w:rPr>
      <w:fldChar w:fldCharType="separate"/>
    </w:r>
    <w:r w:rsidR="002872C2">
      <w:rPr>
        <w:rStyle w:val="Numerstrony"/>
        <w:rFonts w:cs="Arial"/>
        <w:noProof/>
        <w:color w:val="808080"/>
        <w:sz w:val="16"/>
        <w:szCs w:val="16"/>
      </w:rPr>
      <w:t>2</w:t>
    </w:r>
    <w:r w:rsidRPr="005654A6">
      <w:rPr>
        <w:rStyle w:val="Numerstrony"/>
        <w:rFonts w:cs="Arial"/>
        <w:color w:val="808080"/>
        <w:sz w:val="16"/>
        <w:szCs w:val="16"/>
      </w:rPr>
      <w:fldChar w:fldCharType="end"/>
    </w:r>
    <w:r w:rsidRPr="005654A6">
      <w:rPr>
        <w:rStyle w:val="Numerstrony"/>
        <w:rFonts w:cs="Arial"/>
        <w:color w:val="808080"/>
        <w:sz w:val="16"/>
        <w:szCs w:val="16"/>
      </w:rPr>
      <w:t>/</w:t>
    </w:r>
    <w:r w:rsidRPr="005654A6">
      <w:rPr>
        <w:rStyle w:val="Numerstrony"/>
        <w:rFonts w:cs="Arial"/>
        <w:color w:val="808080"/>
        <w:sz w:val="16"/>
        <w:szCs w:val="16"/>
      </w:rPr>
      <w:fldChar w:fldCharType="begin"/>
    </w:r>
    <w:r w:rsidRPr="005654A6">
      <w:rPr>
        <w:rStyle w:val="Numerstrony"/>
        <w:rFonts w:cs="Arial"/>
        <w:color w:val="808080"/>
        <w:sz w:val="16"/>
        <w:szCs w:val="16"/>
      </w:rPr>
      <w:instrText xml:space="preserve"> NUMPAGES </w:instrText>
    </w:r>
    <w:r w:rsidRPr="005654A6">
      <w:rPr>
        <w:rStyle w:val="Numerstrony"/>
        <w:rFonts w:cs="Arial"/>
        <w:color w:val="808080"/>
        <w:sz w:val="16"/>
        <w:szCs w:val="16"/>
      </w:rPr>
      <w:fldChar w:fldCharType="separate"/>
    </w:r>
    <w:r w:rsidR="002872C2">
      <w:rPr>
        <w:rStyle w:val="Numerstrony"/>
        <w:rFonts w:cs="Arial"/>
        <w:noProof/>
        <w:color w:val="808080"/>
        <w:sz w:val="16"/>
        <w:szCs w:val="16"/>
      </w:rPr>
      <w:t>124</w:t>
    </w:r>
    <w:r w:rsidRPr="005654A6">
      <w:rPr>
        <w:rStyle w:val="Numerstrony"/>
        <w:rFonts w:cs="Arial"/>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3C9" w:rsidRDefault="007273C9" w:rsidP="005654A6">
      <w:r>
        <w:separator/>
      </w:r>
    </w:p>
  </w:footnote>
  <w:footnote w:type="continuationSeparator" w:id="0">
    <w:p w:rsidR="007273C9" w:rsidRDefault="007273C9" w:rsidP="00565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3C9" w:rsidRDefault="007273C9" w:rsidP="005654A6"/>
  <w:p w:rsidR="007273C9" w:rsidRDefault="007273C9" w:rsidP="005654A6"/>
  <w:p w:rsidR="007273C9" w:rsidRDefault="007273C9" w:rsidP="005654A6">
    <w:pPr>
      <w:rPr>
        <w:sz w:val="18"/>
        <w:szCs w:val="18"/>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5" type="#_x0000_t75" style="width:443.85pt;height:57.6pt;visibility:visible">
          <v:imagedata r:id="rId1" o:title=""/>
        </v:shape>
      </w:pict>
    </w:r>
  </w:p>
  <w:p w:rsidR="007273C9" w:rsidRDefault="007273C9" w:rsidP="005654A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3"/>
      <w:numFmt w:val="upperRoman"/>
      <w:lvlText w:val="%1."/>
      <w:lvlJc w:val="left"/>
      <w:pPr>
        <w:tabs>
          <w:tab w:val="num" w:pos="72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decimal"/>
      <w:pStyle w:val="Nagwek7"/>
      <w:lvlText w:val="%7."/>
      <w:lvlJc w:val="left"/>
      <w:pPr>
        <w:tabs>
          <w:tab w:val="num" w:pos="2880"/>
        </w:tabs>
        <w:ind w:left="2880" w:hanging="36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Nagwek8"/>
      <w:lvlText w:val="§ %1."/>
      <w:lvlJc w:val="left"/>
      <w:pPr>
        <w:tabs>
          <w:tab w:val="num" w:pos="0"/>
        </w:tabs>
      </w:pPr>
      <w:rPr>
        <w:rFonts w:ascii="Arial Black" w:hAnsi="Arial Black" w:cs="Arial Black"/>
        <w:b w:val="0"/>
        <w:bCs w:val="0"/>
        <w:i w:val="0"/>
        <w:iCs w:val="0"/>
        <w:sz w:val="28"/>
        <w:szCs w:val="28"/>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singleLevel"/>
    <w:tmpl w:val="00000003"/>
    <w:name w:val="WW8Num3"/>
    <w:lvl w:ilvl="0">
      <w:start w:val="1"/>
      <w:numFmt w:val="lowerLetter"/>
      <w:lvlText w:val="%1)"/>
      <w:lvlJc w:val="left"/>
      <w:pPr>
        <w:tabs>
          <w:tab w:val="num" w:pos="720"/>
        </w:tabs>
        <w:ind w:left="72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Symbol"/>
        <w:b/>
        <w:bCs/>
      </w:rPr>
    </w:lvl>
    <w:lvl w:ilvl="1">
      <w:start w:val="1"/>
      <w:numFmt w:val="bullet"/>
      <w:lvlText w:val=""/>
      <w:lvlJc w:val="left"/>
      <w:pPr>
        <w:tabs>
          <w:tab w:val="num" w:pos="1080"/>
        </w:tabs>
        <w:ind w:left="1080" w:hanging="360"/>
      </w:pPr>
      <w:rPr>
        <w:rFonts w:ascii="Symbol" w:hAnsi="Symbol" w:cs="Symbol"/>
        <w:b/>
        <w:bCs/>
      </w:rPr>
    </w:lvl>
    <w:lvl w:ilvl="2">
      <w:start w:val="1"/>
      <w:numFmt w:val="bullet"/>
      <w:lvlText w:val=""/>
      <w:lvlJc w:val="left"/>
      <w:pPr>
        <w:tabs>
          <w:tab w:val="num" w:pos="1440"/>
        </w:tabs>
        <w:ind w:left="1440" w:hanging="360"/>
      </w:pPr>
      <w:rPr>
        <w:rFonts w:ascii="Symbol" w:hAnsi="Symbol" w:cs="Symbol"/>
        <w:b/>
        <w:bCs/>
      </w:rPr>
    </w:lvl>
    <w:lvl w:ilvl="3">
      <w:start w:val="1"/>
      <w:numFmt w:val="bullet"/>
      <w:lvlText w:val=""/>
      <w:lvlJc w:val="left"/>
      <w:pPr>
        <w:tabs>
          <w:tab w:val="num" w:pos="1800"/>
        </w:tabs>
        <w:ind w:left="1800" w:hanging="360"/>
      </w:pPr>
      <w:rPr>
        <w:rFonts w:ascii="Symbol" w:hAnsi="Symbol" w:cs="Symbol"/>
        <w:b/>
        <w:bCs/>
      </w:rPr>
    </w:lvl>
    <w:lvl w:ilvl="4">
      <w:start w:val="1"/>
      <w:numFmt w:val="bullet"/>
      <w:lvlText w:val=""/>
      <w:lvlJc w:val="left"/>
      <w:pPr>
        <w:tabs>
          <w:tab w:val="num" w:pos="2160"/>
        </w:tabs>
        <w:ind w:left="2160" w:hanging="360"/>
      </w:pPr>
      <w:rPr>
        <w:rFonts w:ascii="Symbol" w:hAnsi="Symbol" w:cs="Symbol"/>
        <w:b/>
        <w:bCs/>
      </w:rPr>
    </w:lvl>
    <w:lvl w:ilvl="5">
      <w:start w:val="1"/>
      <w:numFmt w:val="bullet"/>
      <w:lvlText w:val=""/>
      <w:lvlJc w:val="left"/>
      <w:pPr>
        <w:tabs>
          <w:tab w:val="num" w:pos="2520"/>
        </w:tabs>
        <w:ind w:left="2520" w:hanging="360"/>
      </w:pPr>
      <w:rPr>
        <w:rFonts w:ascii="Symbol" w:hAnsi="Symbol" w:cs="Symbol"/>
        <w:b/>
        <w:bCs/>
      </w:rPr>
    </w:lvl>
    <w:lvl w:ilvl="6">
      <w:start w:val="1"/>
      <w:numFmt w:val="bullet"/>
      <w:lvlText w:val=""/>
      <w:lvlJc w:val="left"/>
      <w:pPr>
        <w:tabs>
          <w:tab w:val="num" w:pos="2880"/>
        </w:tabs>
        <w:ind w:left="2880" w:hanging="360"/>
      </w:pPr>
      <w:rPr>
        <w:rFonts w:ascii="Symbol" w:hAnsi="Symbol" w:cs="Symbol"/>
        <w:b/>
        <w:bCs/>
      </w:rPr>
    </w:lvl>
    <w:lvl w:ilvl="7">
      <w:start w:val="1"/>
      <w:numFmt w:val="bullet"/>
      <w:lvlText w:val=""/>
      <w:lvlJc w:val="left"/>
      <w:pPr>
        <w:tabs>
          <w:tab w:val="num" w:pos="3240"/>
        </w:tabs>
        <w:ind w:left="3240" w:hanging="360"/>
      </w:pPr>
      <w:rPr>
        <w:rFonts w:ascii="Symbol" w:hAnsi="Symbol" w:cs="Symbol"/>
        <w:b/>
        <w:bCs/>
      </w:rPr>
    </w:lvl>
    <w:lvl w:ilvl="8">
      <w:start w:val="1"/>
      <w:numFmt w:val="bullet"/>
      <w:lvlText w:val=""/>
      <w:lvlJc w:val="left"/>
      <w:pPr>
        <w:tabs>
          <w:tab w:val="num" w:pos="3600"/>
        </w:tabs>
        <w:ind w:left="3600" w:hanging="360"/>
      </w:pPr>
      <w:rPr>
        <w:rFonts w:ascii="Symbol" w:hAnsi="Symbol" w:cs="Symbol"/>
        <w:b/>
        <w:bCs/>
      </w:r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08"/>
    <w:multiLevelType w:val="singleLevel"/>
    <w:tmpl w:val="00000008"/>
    <w:name w:val="WW8Num10"/>
    <w:lvl w:ilvl="0">
      <w:start w:val="1"/>
      <w:numFmt w:val="decimal"/>
      <w:lvlText w:val="%1."/>
      <w:lvlJc w:val="left"/>
      <w:pPr>
        <w:tabs>
          <w:tab w:val="num" w:pos="720"/>
        </w:tabs>
        <w:ind w:left="72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7"/>
    <w:multiLevelType w:val="multilevel"/>
    <w:tmpl w:val="00000017"/>
    <w:name w:val="WW8Num23"/>
    <w:lvl w:ilvl="0">
      <w:start w:val="1"/>
      <w:numFmt w:val="decimal"/>
      <w:lvlText w:val="%1."/>
      <w:lvlJc w:val="left"/>
      <w:pPr>
        <w:tabs>
          <w:tab w:val="num" w:pos="740"/>
        </w:tabs>
        <w:ind w:left="740" w:hanging="360"/>
      </w:pPr>
    </w:lvl>
    <w:lvl w:ilvl="1">
      <w:start w:val="1"/>
      <w:numFmt w:val="decimal"/>
      <w:lvlText w:val="%2."/>
      <w:lvlJc w:val="left"/>
      <w:pPr>
        <w:tabs>
          <w:tab w:val="num" w:pos="1100"/>
        </w:tabs>
        <w:ind w:left="1100" w:hanging="360"/>
      </w:pPr>
    </w:lvl>
    <w:lvl w:ilvl="2">
      <w:start w:val="1"/>
      <w:numFmt w:val="decimal"/>
      <w:lvlText w:val="%3."/>
      <w:lvlJc w:val="left"/>
      <w:pPr>
        <w:tabs>
          <w:tab w:val="num" w:pos="1460"/>
        </w:tabs>
        <w:ind w:left="1460" w:hanging="360"/>
      </w:pPr>
    </w:lvl>
    <w:lvl w:ilvl="3">
      <w:start w:val="1"/>
      <w:numFmt w:val="decimal"/>
      <w:lvlText w:val="%4."/>
      <w:lvlJc w:val="left"/>
      <w:pPr>
        <w:tabs>
          <w:tab w:val="num" w:pos="1820"/>
        </w:tabs>
        <w:ind w:left="1820" w:hanging="360"/>
      </w:pPr>
    </w:lvl>
    <w:lvl w:ilvl="4">
      <w:start w:val="1"/>
      <w:numFmt w:val="decimal"/>
      <w:lvlText w:val="%5."/>
      <w:lvlJc w:val="left"/>
      <w:pPr>
        <w:tabs>
          <w:tab w:val="num" w:pos="2180"/>
        </w:tabs>
        <w:ind w:left="2180" w:hanging="360"/>
      </w:pPr>
    </w:lvl>
    <w:lvl w:ilvl="5">
      <w:start w:val="1"/>
      <w:numFmt w:val="decimal"/>
      <w:lvlText w:val="%6."/>
      <w:lvlJc w:val="left"/>
      <w:pPr>
        <w:tabs>
          <w:tab w:val="num" w:pos="2540"/>
        </w:tabs>
        <w:ind w:left="2540" w:hanging="360"/>
      </w:pPr>
    </w:lvl>
    <w:lvl w:ilvl="6">
      <w:start w:val="1"/>
      <w:numFmt w:val="decimal"/>
      <w:lvlText w:val="%7."/>
      <w:lvlJc w:val="left"/>
      <w:pPr>
        <w:tabs>
          <w:tab w:val="num" w:pos="2900"/>
        </w:tabs>
        <w:ind w:left="2900" w:hanging="360"/>
      </w:pPr>
    </w:lvl>
    <w:lvl w:ilvl="7">
      <w:start w:val="1"/>
      <w:numFmt w:val="decimal"/>
      <w:lvlText w:val="%8."/>
      <w:lvlJc w:val="left"/>
      <w:pPr>
        <w:tabs>
          <w:tab w:val="num" w:pos="3260"/>
        </w:tabs>
        <w:ind w:left="3260" w:hanging="360"/>
      </w:pPr>
    </w:lvl>
    <w:lvl w:ilvl="8">
      <w:start w:val="1"/>
      <w:numFmt w:val="decimal"/>
      <w:lvlText w:val="%9."/>
      <w:lvlJc w:val="left"/>
      <w:pPr>
        <w:tabs>
          <w:tab w:val="num" w:pos="3620"/>
        </w:tabs>
        <w:ind w:left="3620" w:hanging="360"/>
      </w:pPr>
    </w:lvl>
  </w:abstractNum>
  <w:abstractNum w:abstractNumId="22">
    <w:nsid w:val="00000026"/>
    <w:multiLevelType w:val="multilevel"/>
    <w:tmpl w:val="00000026"/>
    <w:name w:val="WW8Num38"/>
    <w:lvl w:ilvl="0">
      <w:start w:val="1"/>
      <w:numFmt w:val="lowerLetter"/>
      <w:lvlText w:val="%1)"/>
      <w:lvlJc w:val="left"/>
      <w:pPr>
        <w:tabs>
          <w:tab w:val="num" w:pos="3097"/>
        </w:tabs>
        <w:ind w:left="3097" w:hanging="397"/>
      </w:pPr>
      <w:rPr>
        <w:rFonts w:ascii="Calibri" w:hAnsi="Calibri" w:cs="Calibri"/>
        <w:b w:val="0"/>
        <w:bCs w:val="0"/>
        <w:i w:val="0"/>
        <w:iCs w:val="0"/>
        <w:sz w:val="22"/>
        <w:szCs w:val="22"/>
      </w:rPr>
    </w:lvl>
    <w:lvl w:ilvl="1">
      <w:start w:val="1"/>
      <w:numFmt w:val="lowerLetter"/>
      <w:lvlText w:val="%2)"/>
      <w:lvlJc w:val="left"/>
      <w:pPr>
        <w:tabs>
          <w:tab w:val="num" w:pos="1477"/>
        </w:tabs>
        <w:ind w:left="1477" w:hanging="397"/>
      </w:pPr>
      <w:rPr>
        <w:rFonts w:ascii="Calibri" w:hAnsi="Calibri" w:cs="Calibri"/>
        <w:b w:val="0"/>
        <w:bCs w:val="0"/>
        <w:i w:val="0"/>
        <w:iCs w:val="0"/>
        <w:sz w:val="22"/>
        <w:szCs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nsid w:val="00000028"/>
    <w:multiLevelType w:val="multilevel"/>
    <w:tmpl w:val="00000028"/>
    <w:name w:val="WW8Num40"/>
    <w:lvl w:ilvl="0">
      <w:start w:val="1"/>
      <w:numFmt w:val="upperRoman"/>
      <w:lvlText w:val="%1."/>
      <w:lvlJc w:val="left"/>
      <w:pPr>
        <w:tabs>
          <w:tab w:val="num" w:pos="1134"/>
        </w:tabs>
        <w:ind w:left="1140" w:hanging="641"/>
      </w:pPr>
    </w:lvl>
    <w:lvl w:ilvl="1">
      <w:start w:val="1"/>
      <w:numFmt w:val="decimal"/>
      <w:lvlText w:val="%2."/>
      <w:lvlJc w:val="left"/>
      <w:pPr>
        <w:tabs>
          <w:tab w:val="num" w:pos="1443"/>
        </w:tabs>
        <w:ind w:left="1443" w:hanging="360"/>
      </w:pPr>
    </w:lvl>
    <w:lvl w:ilvl="2">
      <w:start w:val="1"/>
      <w:numFmt w:val="decimal"/>
      <w:lvlText w:val="%3."/>
      <w:lvlJc w:val="left"/>
      <w:pPr>
        <w:tabs>
          <w:tab w:val="num" w:pos="1803"/>
        </w:tabs>
        <w:ind w:left="1803"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523"/>
        </w:tabs>
        <w:ind w:left="2523" w:hanging="360"/>
      </w:pPr>
    </w:lvl>
    <w:lvl w:ilvl="5">
      <w:start w:val="1"/>
      <w:numFmt w:val="decimal"/>
      <w:lvlText w:val="%6."/>
      <w:lvlJc w:val="left"/>
      <w:pPr>
        <w:tabs>
          <w:tab w:val="num" w:pos="2883"/>
        </w:tabs>
        <w:ind w:left="2883" w:hanging="360"/>
      </w:pPr>
    </w:lvl>
    <w:lvl w:ilvl="6">
      <w:start w:val="1"/>
      <w:numFmt w:val="decimal"/>
      <w:lvlText w:val="%7."/>
      <w:lvlJc w:val="left"/>
      <w:pPr>
        <w:tabs>
          <w:tab w:val="num" w:pos="3243"/>
        </w:tabs>
        <w:ind w:left="3243" w:hanging="360"/>
      </w:pPr>
    </w:lvl>
    <w:lvl w:ilvl="7">
      <w:start w:val="1"/>
      <w:numFmt w:val="decimal"/>
      <w:lvlText w:val="%8."/>
      <w:lvlJc w:val="left"/>
      <w:pPr>
        <w:tabs>
          <w:tab w:val="num" w:pos="3603"/>
        </w:tabs>
        <w:ind w:left="3603" w:hanging="360"/>
      </w:pPr>
    </w:lvl>
    <w:lvl w:ilvl="8">
      <w:start w:val="1"/>
      <w:numFmt w:val="decimal"/>
      <w:lvlText w:val="%9."/>
      <w:lvlJc w:val="left"/>
      <w:pPr>
        <w:tabs>
          <w:tab w:val="num" w:pos="3963"/>
        </w:tabs>
        <w:ind w:left="3963" w:hanging="360"/>
      </w:pPr>
    </w:lvl>
  </w:abstractNum>
  <w:abstractNum w:abstractNumId="24">
    <w:nsid w:val="0000002F"/>
    <w:multiLevelType w:val="multilevel"/>
    <w:tmpl w:val="58A4DCB4"/>
    <w:name w:val="WW8Num4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420"/>
        </w:tabs>
        <w:ind w:left="174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5">
    <w:nsid w:val="000F6A46"/>
    <w:multiLevelType w:val="hybridMultilevel"/>
    <w:tmpl w:val="E4CE4076"/>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26">
    <w:nsid w:val="007B1999"/>
    <w:multiLevelType w:val="hybridMultilevel"/>
    <w:tmpl w:val="27BE06C0"/>
    <w:lvl w:ilvl="0" w:tplc="50D8C90A">
      <w:start w:val="1"/>
      <w:numFmt w:val="decimal"/>
      <w:lvlText w:val="%1"/>
      <w:lvlJc w:val="left"/>
      <w:pPr>
        <w:tabs>
          <w:tab w:val="num" w:pos="502"/>
        </w:tabs>
        <w:ind w:left="502"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021752AC"/>
    <w:multiLevelType w:val="hybridMultilevel"/>
    <w:tmpl w:val="BB6E171E"/>
    <w:lvl w:ilvl="0" w:tplc="4AF05DAC">
      <w:start w:val="1"/>
      <w:numFmt w:val="decimal"/>
      <w:lvlText w:val="%1."/>
      <w:lvlJc w:val="left"/>
      <w:pPr>
        <w:ind w:left="720" w:hanging="360"/>
      </w:pPr>
      <w:rPr>
        <w:rFonts w:hint="default"/>
        <w:b w:val="0"/>
        <w:bCs w:val="0"/>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0CBF366A"/>
    <w:multiLevelType w:val="hybridMultilevel"/>
    <w:tmpl w:val="90BE36AA"/>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29">
    <w:nsid w:val="0D4C42BD"/>
    <w:multiLevelType w:val="hybridMultilevel"/>
    <w:tmpl w:val="5016E462"/>
    <w:lvl w:ilvl="0" w:tplc="2248AEC4">
      <w:start w:val="1"/>
      <w:numFmt w:val="decimal"/>
      <w:lvlText w:val="%1."/>
      <w:lvlJc w:val="left"/>
      <w:pPr>
        <w:ind w:left="720" w:hanging="360"/>
      </w:pPr>
      <w:rPr>
        <w:rFonts w:hint="default"/>
        <w:strike w:val="0"/>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0E377B02"/>
    <w:multiLevelType w:val="hybridMultilevel"/>
    <w:tmpl w:val="7C928788"/>
    <w:lvl w:ilvl="0" w:tplc="FFFFFFFF">
      <w:start w:val="11"/>
      <w:numFmt w:val="bullet"/>
      <w:lvlText w:val=""/>
      <w:lvlJc w:val="left"/>
      <w:pPr>
        <w:tabs>
          <w:tab w:val="num" w:pos="911"/>
        </w:tabs>
        <w:ind w:left="911" w:hanging="454"/>
      </w:pPr>
      <w:rPr>
        <w:rFonts w:ascii="Wingdings" w:hAnsi="Wingdings" w:cs="Wingdings" w:hint="default"/>
      </w:rPr>
    </w:lvl>
    <w:lvl w:ilvl="1" w:tplc="FFFFFFFF">
      <w:start w:val="1"/>
      <w:numFmt w:val="bullet"/>
      <w:lvlText w:val="o"/>
      <w:lvlJc w:val="left"/>
      <w:pPr>
        <w:tabs>
          <w:tab w:val="num" w:pos="1500"/>
        </w:tabs>
        <w:ind w:left="1500" w:hanging="360"/>
      </w:pPr>
      <w:rPr>
        <w:rFonts w:ascii="Courier New" w:hAnsi="Courier New" w:cs="Courier New" w:hint="default"/>
      </w:rPr>
    </w:lvl>
    <w:lvl w:ilvl="2" w:tplc="FFFFFFFF">
      <w:start w:val="1"/>
      <w:numFmt w:val="bullet"/>
      <w:lvlText w:val=""/>
      <w:lvlJc w:val="left"/>
      <w:pPr>
        <w:tabs>
          <w:tab w:val="num" w:pos="2220"/>
        </w:tabs>
        <w:ind w:left="2220" w:hanging="360"/>
      </w:pPr>
      <w:rPr>
        <w:rFonts w:ascii="Wingdings" w:hAnsi="Wingdings" w:cs="Wingdings" w:hint="default"/>
      </w:rPr>
    </w:lvl>
    <w:lvl w:ilvl="3" w:tplc="FFFFFFFF">
      <w:start w:val="1"/>
      <w:numFmt w:val="bullet"/>
      <w:lvlText w:val=""/>
      <w:lvlJc w:val="left"/>
      <w:pPr>
        <w:tabs>
          <w:tab w:val="num" w:pos="2940"/>
        </w:tabs>
        <w:ind w:left="2940" w:hanging="360"/>
      </w:pPr>
      <w:rPr>
        <w:rFonts w:ascii="Symbol" w:hAnsi="Symbol" w:cs="Symbol" w:hint="default"/>
      </w:rPr>
    </w:lvl>
    <w:lvl w:ilvl="4" w:tplc="FFFFFFFF">
      <w:start w:val="1"/>
      <w:numFmt w:val="bullet"/>
      <w:lvlText w:val="o"/>
      <w:lvlJc w:val="left"/>
      <w:pPr>
        <w:tabs>
          <w:tab w:val="num" w:pos="3660"/>
        </w:tabs>
        <w:ind w:left="3660" w:hanging="360"/>
      </w:pPr>
      <w:rPr>
        <w:rFonts w:ascii="Courier New" w:hAnsi="Courier New" w:cs="Courier New" w:hint="default"/>
      </w:rPr>
    </w:lvl>
    <w:lvl w:ilvl="5" w:tplc="FFFFFFFF">
      <w:start w:val="1"/>
      <w:numFmt w:val="bullet"/>
      <w:lvlText w:val=""/>
      <w:lvlJc w:val="left"/>
      <w:pPr>
        <w:tabs>
          <w:tab w:val="num" w:pos="4380"/>
        </w:tabs>
        <w:ind w:left="4380" w:hanging="360"/>
      </w:pPr>
      <w:rPr>
        <w:rFonts w:ascii="Wingdings" w:hAnsi="Wingdings" w:cs="Wingdings" w:hint="default"/>
      </w:rPr>
    </w:lvl>
    <w:lvl w:ilvl="6" w:tplc="FFFFFFFF">
      <w:start w:val="1"/>
      <w:numFmt w:val="bullet"/>
      <w:lvlText w:val=""/>
      <w:lvlJc w:val="left"/>
      <w:pPr>
        <w:tabs>
          <w:tab w:val="num" w:pos="5100"/>
        </w:tabs>
        <w:ind w:left="5100" w:hanging="360"/>
      </w:pPr>
      <w:rPr>
        <w:rFonts w:ascii="Symbol" w:hAnsi="Symbol" w:cs="Symbol" w:hint="default"/>
      </w:rPr>
    </w:lvl>
    <w:lvl w:ilvl="7" w:tplc="FFFFFFFF">
      <w:start w:val="1"/>
      <w:numFmt w:val="bullet"/>
      <w:lvlText w:val="o"/>
      <w:lvlJc w:val="left"/>
      <w:pPr>
        <w:tabs>
          <w:tab w:val="num" w:pos="5820"/>
        </w:tabs>
        <w:ind w:left="5820" w:hanging="360"/>
      </w:pPr>
      <w:rPr>
        <w:rFonts w:ascii="Courier New" w:hAnsi="Courier New" w:cs="Courier New" w:hint="default"/>
      </w:rPr>
    </w:lvl>
    <w:lvl w:ilvl="8" w:tplc="FFFFFFFF">
      <w:start w:val="1"/>
      <w:numFmt w:val="bullet"/>
      <w:lvlText w:val=""/>
      <w:lvlJc w:val="left"/>
      <w:pPr>
        <w:tabs>
          <w:tab w:val="num" w:pos="6540"/>
        </w:tabs>
        <w:ind w:left="6540" w:hanging="360"/>
      </w:pPr>
      <w:rPr>
        <w:rFonts w:ascii="Wingdings" w:hAnsi="Wingdings" w:cs="Wingdings" w:hint="default"/>
      </w:rPr>
    </w:lvl>
  </w:abstractNum>
  <w:abstractNum w:abstractNumId="31">
    <w:nsid w:val="0E46371A"/>
    <w:multiLevelType w:val="hybridMultilevel"/>
    <w:tmpl w:val="E42E79F8"/>
    <w:lvl w:ilvl="0" w:tplc="4A9E09A8">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102F1A7A"/>
    <w:multiLevelType w:val="hybridMultilevel"/>
    <w:tmpl w:val="F56837EE"/>
    <w:lvl w:ilvl="0" w:tplc="225C7AB6">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12C662D6"/>
    <w:multiLevelType w:val="hybridMultilevel"/>
    <w:tmpl w:val="A0E4C74C"/>
    <w:lvl w:ilvl="0" w:tplc="E514D55E">
      <w:start w:val="1"/>
      <w:numFmt w:val="decimal"/>
      <w:lvlText w:val="%1"/>
      <w:lvlJc w:val="left"/>
      <w:pPr>
        <w:tabs>
          <w:tab w:val="num" w:pos="502"/>
        </w:tabs>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nsid w:val="130A29BD"/>
    <w:multiLevelType w:val="hybridMultilevel"/>
    <w:tmpl w:val="67106904"/>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35">
    <w:nsid w:val="15B448F9"/>
    <w:multiLevelType w:val="hybridMultilevel"/>
    <w:tmpl w:val="58FAE1A6"/>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16F74927"/>
    <w:multiLevelType w:val="hybridMultilevel"/>
    <w:tmpl w:val="81725AF6"/>
    <w:lvl w:ilvl="0" w:tplc="AE489960">
      <w:start w:val="1"/>
      <w:numFmt w:val="decimal"/>
      <w:lvlText w:val="%1."/>
      <w:lvlJc w:val="left"/>
      <w:pPr>
        <w:ind w:left="786"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7">
    <w:nsid w:val="18582C1D"/>
    <w:multiLevelType w:val="hybridMultilevel"/>
    <w:tmpl w:val="343C4634"/>
    <w:lvl w:ilvl="0" w:tplc="5B1CAAC0">
      <w:start w:val="1"/>
      <w:numFmt w:val="decimal"/>
      <w:lvlText w:val="%1."/>
      <w:lvlJc w:val="left"/>
      <w:pPr>
        <w:ind w:left="720" w:hanging="360"/>
      </w:pPr>
      <w:rPr>
        <w:rFonts w:hint="default"/>
        <w:b w:val="0"/>
        <w:bCs w:val="0"/>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18C15158"/>
    <w:multiLevelType w:val="hybridMultilevel"/>
    <w:tmpl w:val="53D8F92A"/>
    <w:styleLink w:val="Styl11"/>
    <w:lvl w:ilvl="0" w:tplc="04150011">
      <w:start w:val="1"/>
      <w:numFmt w:val="lowerLetter"/>
      <w:lvlText w:val="%1)"/>
      <w:lvlJc w:val="left"/>
      <w:pPr>
        <w:tabs>
          <w:tab w:val="num" w:pos="764"/>
        </w:tabs>
        <w:ind w:left="764" w:hanging="390"/>
      </w:pPr>
      <w:rPr>
        <w:rFonts w:hint="default"/>
      </w:rPr>
    </w:lvl>
    <w:lvl w:ilvl="1" w:tplc="04150019">
      <w:start w:val="1"/>
      <w:numFmt w:val="lowerLetter"/>
      <w:lvlText w:val="%2."/>
      <w:lvlJc w:val="left"/>
      <w:pPr>
        <w:tabs>
          <w:tab w:val="num" w:pos="1454"/>
        </w:tabs>
        <w:ind w:left="1454" w:hanging="360"/>
      </w:pPr>
    </w:lvl>
    <w:lvl w:ilvl="2" w:tplc="0415001B">
      <w:start w:val="1"/>
      <w:numFmt w:val="lowerRoman"/>
      <w:lvlText w:val="%3."/>
      <w:lvlJc w:val="right"/>
      <w:pPr>
        <w:tabs>
          <w:tab w:val="num" w:pos="2174"/>
        </w:tabs>
        <w:ind w:left="2174" w:hanging="180"/>
      </w:pPr>
    </w:lvl>
    <w:lvl w:ilvl="3" w:tplc="0415000F">
      <w:start w:val="1"/>
      <w:numFmt w:val="decimal"/>
      <w:lvlText w:val="%4."/>
      <w:lvlJc w:val="left"/>
      <w:pPr>
        <w:tabs>
          <w:tab w:val="num" w:pos="2894"/>
        </w:tabs>
        <w:ind w:left="2894" w:hanging="360"/>
      </w:pPr>
    </w:lvl>
    <w:lvl w:ilvl="4" w:tplc="04150019">
      <w:start w:val="1"/>
      <w:numFmt w:val="lowerLetter"/>
      <w:lvlText w:val="%5."/>
      <w:lvlJc w:val="left"/>
      <w:pPr>
        <w:tabs>
          <w:tab w:val="num" w:pos="3614"/>
        </w:tabs>
        <w:ind w:left="3614" w:hanging="360"/>
      </w:pPr>
    </w:lvl>
    <w:lvl w:ilvl="5" w:tplc="0415001B">
      <w:start w:val="1"/>
      <w:numFmt w:val="lowerRoman"/>
      <w:lvlText w:val="%6."/>
      <w:lvlJc w:val="right"/>
      <w:pPr>
        <w:tabs>
          <w:tab w:val="num" w:pos="4334"/>
        </w:tabs>
        <w:ind w:left="4334" w:hanging="180"/>
      </w:pPr>
    </w:lvl>
    <w:lvl w:ilvl="6" w:tplc="0415000F">
      <w:start w:val="1"/>
      <w:numFmt w:val="decimal"/>
      <w:lvlText w:val="%7."/>
      <w:lvlJc w:val="left"/>
      <w:pPr>
        <w:tabs>
          <w:tab w:val="num" w:pos="5054"/>
        </w:tabs>
        <w:ind w:left="5054" w:hanging="360"/>
      </w:pPr>
    </w:lvl>
    <w:lvl w:ilvl="7" w:tplc="04150019">
      <w:start w:val="1"/>
      <w:numFmt w:val="lowerLetter"/>
      <w:lvlText w:val="%8."/>
      <w:lvlJc w:val="left"/>
      <w:pPr>
        <w:tabs>
          <w:tab w:val="num" w:pos="5774"/>
        </w:tabs>
        <w:ind w:left="5774" w:hanging="360"/>
      </w:pPr>
    </w:lvl>
    <w:lvl w:ilvl="8" w:tplc="0415001B">
      <w:start w:val="1"/>
      <w:numFmt w:val="lowerRoman"/>
      <w:lvlText w:val="%9."/>
      <w:lvlJc w:val="right"/>
      <w:pPr>
        <w:tabs>
          <w:tab w:val="num" w:pos="6494"/>
        </w:tabs>
        <w:ind w:left="6494" w:hanging="180"/>
      </w:pPr>
    </w:lvl>
  </w:abstractNum>
  <w:abstractNum w:abstractNumId="39">
    <w:nsid w:val="196E5100"/>
    <w:multiLevelType w:val="hybridMultilevel"/>
    <w:tmpl w:val="427E2754"/>
    <w:lvl w:ilvl="0" w:tplc="6298FCFE">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1E8331A5"/>
    <w:multiLevelType w:val="hybridMultilevel"/>
    <w:tmpl w:val="F8EC1F22"/>
    <w:lvl w:ilvl="0" w:tplc="C208620E">
      <w:start w:val="1"/>
      <w:numFmt w:val="upperRoman"/>
      <w:pStyle w:val="Nagwek1"/>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234D6808"/>
    <w:multiLevelType w:val="hybridMultilevel"/>
    <w:tmpl w:val="99A85300"/>
    <w:lvl w:ilvl="0" w:tplc="1EA05CA4">
      <w:start w:val="1"/>
      <w:numFmt w:val="decimal"/>
      <w:lvlText w:val="%1"/>
      <w:lvlJc w:val="center"/>
      <w:pPr>
        <w:ind w:left="36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277206B8"/>
    <w:multiLevelType w:val="hybridMultilevel"/>
    <w:tmpl w:val="0494067A"/>
    <w:lvl w:ilvl="0" w:tplc="0415000D">
      <w:start w:val="1"/>
      <w:numFmt w:val="bullet"/>
      <w:lvlText w:val=""/>
      <w:lvlJc w:val="left"/>
      <w:pPr>
        <w:ind w:left="862" w:hanging="360"/>
      </w:pPr>
      <w:rPr>
        <w:rFonts w:ascii="Wingdings" w:hAnsi="Wingdings" w:cs="Wingdings"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cs="Wingdings" w:hint="default"/>
      </w:rPr>
    </w:lvl>
    <w:lvl w:ilvl="3" w:tplc="04150001">
      <w:start w:val="1"/>
      <w:numFmt w:val="bullet"/>
      <w:lvlText w:val=""/>
      <w:lvlJc w:val="left"/>
      <w:pPr>
        <w:ind w:left="3022" w:hanging="360"/>
      </w:pPr>
      <w:rPr>
        <w:rFonts w:ascii="Symbol" w:hAnsi="Symbol" w:cs="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cs="Wingdings" w:hint="default"/>
      </w:rPr>
    </w:lvl>
    <w:lvl w:ilvl="6" w:tplc="04150001">
      <w:start w:val="1"/>
      <w:numFmt w:val="bullet"/>
      <w:lvlText w:val=""/>
      <w:lvlJc w:val="left"/>
      <w:pPr>
        <w:ind w:left="5182" w:hanging="360"/>
      </w:pPr>
      <w:rPr>
        <w:rFonts w:ascii="Symbol" w:hAnsi="Symbol" w:cs="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cs="Wingdings" w:hint="default"/>
      </w:rPr>
    </w:lvl>
  </w:abstractNum>
  <w:abstractNum w:abstractNumId="43">
    <w:nsid w:val="2CD17B9D"/>
    <w:multiLevelType w:val="hybridMultilevel"/>
    <w:tmpl w:val="116EFC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nsid w:val="2D490D98"/>
    <w:multiLevelType w:val="hybridMultilevel"/>
    <w:tmpl w:val="AC6415CE"/>
    <w:lvl w:ilvl="0" w:tplc="01461F2C">
      <w:start w:val="1"/>
      <w:numFmt w:val="decimal"/>
      <w:lvlText w:val="%1"/>
      <w:lvlJc w:val="left"/>
      <w:pPr>
        <w:tabs>
          <w:tab w:val="num" w:pos="502"/>
        </w:tabs>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nsid w:val="32215BFE"/>
    <w:multiLevelType w:val="hybridMultilevel"/>
    <w:tmpl w:val="E42E79F8"/>
    <w:lvl w:ilvl="0" w:tplc="4A9E09A8">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nsid w:val="38834955"/>
    <w:multiLevelType w:val="hybridMultilevel"/>
    <w:tmpl w:val="EC181D1C"/>
    <w:lvl w:ilvl="0" w:tplc="04150001">
      <w:start w:val="1"/>
      <w:numFmt w:val="bullet"/>
      <w:lvlText w:val=""/>
      <w:lvlJc w:val="left"/>
      <w:pPr>
        <w:ind w:left="833" w:hanging="360"/>
      </w:pPr>
      <w:rPr>
        <w:rFonts w:ascii="Symbol" w:hAnsi="Symbol" w:cs="Symbol"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47">
    <w:nsid w:val="3BC77713"/>
    <w:multiLevelType w:val="hybridMultilevel"/>
    <w:tmpl w:val="EF8A2E5E"/>
    <w:lvl w:ilvl="0" w:tplc="4A9E09A8">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nsid w:val="3E2E245B"/>
    <w:multiLevelType w:val="hybridMultilevel"/>
    <w:tmpl w:val="D5D00F86"/>
    <w:name w:val="WW8Num4722"/>
    <w:lvl w:ilvl="0" w:tplc="CBC4B40A">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nsid w:val="3F555284"/>
    <w:multiLevelType w:val="hybridMultilevel"/>
    <w:tmpl w:val="87D2FD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nsid w:val="435F4FFE"/>
    <w:multiLevelType w:val="hybridMultilevel"/>
    <w:tmpl w:val="FA10E214"/>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51">
    <w:nsid w:val="43C113BB"/>
    <w:multiLevelType w:val="hybridMultilevel"/>
    <w:tmpl w:val="58366F10"/>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52">
    <w:nsid w:val="471667EB"/>
    <w:multiLevelType w:val="hybridMultilevel"/>
    <w:tmpl w:val="7DE08388"/>
    <w:lvl w:ilvl="0" w:tplc="1EA05CA4">
      <w:start w:val="1"/>
      <w:numFmt w:val="decimal"/>
      <w:lvlText w:val="%1"/>
      <w:lvlJc w:val="center"/>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nsid w:val="47571CFF"/>
    <w:multiLevelType w:val="multilevel"/>
    <w:tmpl w:val="A73888CC"/>
    <w:name w:val="WW8Num47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left"/>
      <w:pPr>
        <w:tabs>
          <w:tab w:val="num" w:pos="-420"/>
        </w:tabs>
        <w:ind w:left="174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54">
    <w:nsid w:val="47E54E6A"/>
    <w:multiLevelType w:val="hybridMultilevel"/>
    <w:tmpl w:val="47DC23C2"/>
    <w:lvl w:ilvl="0" w:tplc="BB068BCC">
      <w:start w:val="1"/>
      <w:numFmt w:val="decimal"/>
      <w:lvlText w:val="%1"/>
      <w:lvlJc w:val="left"/>
      <w:pPr>
        <w:tabs>
          <w:tab w:val="num" w:pos="502"/>
        </w:tabs>
        <w:ind w:left="502"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nsid w:val="4AA14E5C"/>
    <w:multiLevelType w:val="hybridMultilevel"/>
    <w:tmpl w:val="C1929CD0"/>
    <w:lvl w:ilvl="0" w:tplc="1EA05CA4">
      <w:start w:val="1"/>
      <w:numFmt w:val="decimal"/>
      <w:lvlText w:val="%1"/>
      <w:lvlJc w:val="center"/>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4B2C177C"/>
    <w:multiLevelType w:val="hybridMultilevel"/>
    <w:tmpl w:val="390CE478"/>
    <w:lvl w:ilvl="0" w:tplc="0415000D">
      <w:start w:val="1"/>
      <w:numFmt w:val="bullet"/>
      <w:lvlText w:val=""/>
      <w:lvlJc w:val="left"/>
      <w:pPr>
        <w:ind w:left="862" w:hanging="360"/>
      </w:pPr>
      <w:rPr>
        <w:rFonts w:ascii="Wingdings" w:hAnsi="Wingdings" w:cs="Wingdings"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cs="Wingdings" w:hint="default"/>
      </w:rPr>
    </w:lvl>
    <w:lvl w:ilvl="3" w:tplc="04150001">
      <w:start w:val="1"/>
      <w:numFmt w:val="bullet"/>
      <w:lvlText w:val=""/>
      <w:lvlJc w:val="left"/>
      <w:pPr>
        <w:ind w:left="3022" w:hanging="360"/>
      </w:pPr>
      <w:rPr>
        <w:rFonts w:ascii="Symbol" w:hAnsi="Symbol" w:cs="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cs="Wingdings" w:hint="default"/>
      </w:rPr>
    </w:lvl>
    <w:lvl w:ilvl="6" w:tplc="04150001">
      <w:start w:val="1"/>
      <w:numFmt w:val="bullet"/>
      <w:lvlText w:val=""/>
      <w:lvlJc w:val="left"/>
      <w:pPr>
        <w:ind w:left="5182" w:hanging="360"/>
      </w:pPr>
      <w:rPr>
        <w:rFonts w:ascii="Symbol" w:hAnsi="Symbol" w:cs="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cs="Wingdings" w:hint="default"/>
      </w:rPr>
    </w:lvl>
  </w:abstractNum>
  <w:abstractNum w:abstractNumId="57">
    <w:nsid w:val="4C41245E"/>
    <w:multiLevelType w:val="hybridMultilevel"/>
    <w:tmpl w:val="4B542FE4"/>
    <w:lvl w:ilvl="0" w:tplc="FFFFFFFF">
      <w:start w:val="1"/>
      <w:numFmt w:val="bullet"/>
      <w:lvlText w:val="✓"/>
      <w:lvlJc w:val="left"/>
      <w:pPr>
        <w:tabs>
          <w:tab w:val="num" w:pos="720"/>
        </w:tabs>
        <w:ind w:left="720" w:hanging="360"/>
      </w:pPr>
      <w:rPr>
        <w:rFonts w:ascii="MS Mincho" w:eastAsia="MS Mincho" w:hAnsi="Symbol" w:hint="eastAsia"/>
      </w:rPr>
    </w:lvl>
    <w:lvl w:ilvl="1" w:tplc="FFFFFFFF">
      <w:numFmt w:val="bullet"/>
      <w:lvlText w:val="-"/>
      <w:lvlJc w:val="left"/>
      <w:pPr>
        <w:tabs>
          <w:tab w:val="num" w:pos="1440"/>
        </w:tabs>
        <w:ind w:left="1440" w:hanging="360"/>
      </w:pPr>
      <w:rPr>
        <w:rFonts w:ascii="Times New Roman" w:eastAsia="Times New Roman" w:hAnsi="Times New Roman" w:hint="default"/>
        <w:sz w:val="24"/>
        <w:szCs w:val="24"/>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8">
    <w:nsid w:val="4D1A132F"/>
    <w:multiLevelType w:val="hybridMultilevel"/>
    <w:tmpl w:val="69545666"/>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59">
    <w:nsid w:val="4DE169AA"/>
    <w:multiLevelType w:val="hybridMultilevel"/>
    <w:tmpl w:val="78FCF51A"/>
    <w:lvl w:ilvl="0" w:tplc="83F6E350">
      <w:start w:val="1"/>
      <w:numFmt w:val="decimal"/>
      <w:lvlText w:val="%1"/>
      <w:lvlJc w:val="left"/>
      <w:pPr>
        <w:tabs>
          <w:tab w:val="num" w:pos="502"/>
        </w:tabs>
        <w:ind w:left="502"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nsid w:val="4EF7109D"/>
    <w:multiLevelType w:val="hybridMultilevel"/>
    <w:tmpl w:val="062C22EE"/>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61">
    <w:nsid w:val="508F549E"/>
    <w:multiLevelType w:val="hybridMultilevel"/>
    <w:tmpl w:val="E67A9A80"/>
    <w:name w:val="WW8Num1122232222222222222222222222222222222222222222222222222222222222222222"/>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62">
    <w:nsid w:val="52E26A21"/>
    <w:multiLevelType w:val="hybridMultilevel"/>
    <w:tmpl w:val="7FC2DBF8"/>
    <w:lvl w:ilvl="0" w:tplc="4B4AB226">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nsid w:val="53C86319"/>
    <w:multiLevelType w:val="hybridMultilevel"/>
    <w:tmpl w:val="C47AF70A"/>
    <w:lvl w:ilvl="0" w:tplc="6CC8A092">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nsid w:val="55D22767"/>
    <w:multiLevelType w:val="hybridMultilevel"/>
    <w:tmpl w:val="99A85300"/>
    <w:lvl w:ilvl="0" w:tplc="1EA05CA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5830789D"/>
    <w:multiLevelType w:val="hybridMultilevel"/>
    <w:tmpl w:val="E0FA91EA"/>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66">
    <w:nsid w:val="5C9229BD"/>
    <w:multiLevelType w:val="hybridMultilevel"/>
    <w:tmpl w:val="E42E79F8"/>
    <w:lvl w:ilvl="0" w:tplc="4A9E09A8">
      <w:start w:val="1"/>
      <w:numFmt w:val="decimal"/>
      <w:lvlText w:val="%1."/>
      <w:lvlJc w:val="left"/>
      <w:pPr>
        <w:ind w:left="720" w:hanging="360"/>
      </w:pPr>
      <w:rPr>
        <w:rFonts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5D304056"/>
    <w:multiLevelType w:val="hybridMultilevel"/>
    <w:tmpl w:val="420AFA6A"/>
    <w:lvl w:ilvl="0" w:tplc="B1B88172">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nsid w:val="615553EE"/>
    <w:multiLevelType w:val="hybridMultilevel"/>
    <w:tmpl w:val="CB58845A"/>
    <w:lvl w:ilvl="0" w:tplc="5BC27610">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nsid w:val="62FF1957"/>
    <w:multiLevelType w:val="hybridMultilevel"/>
    <w:tmpl w:val="C6E00DC2"/>
    <w:lvl w:ilvl="0" w:tplc="6868BAEC">
      <w:start w:val="1"/>
      <w:numFmt w:val="bullet"/>
      <w:lvlText w:val=""/>
      <w:lvlJc w:val="left"/>
      <w:pPr>
        <w:ind w:left="1631" w:hanging="360"/>
      </w:pPr>
      <w:rPr>
        <w:rFonts w:ascii="Symbol" w:hAnsi="Symbol" w:cs="Symbol" w:hint="default"/>
      </w:rPr>
    </w:lvl>
    <w:lvl w:ilvl="1" w:tplc="04150003">
      <w:start w:val="1"/>
      <w:numFmt w:val="bullet"/>
      <w:lvlText w:val="o"/>
      <w:lvlJc w:val="left"/>
      <w:pPr>
        <w:ind w:left="2351" w:hanging="360"/>
      </w:pPr>
      <w:rPr>
        <w:rFonts w:ascii="Courier New" w:hAnsi="Courier New" w:cs="Courier New" w:hint="default"/>
      </w:rPr>
    </w:lvl>
    <w:lvl w:ilvl="2" w:tplc="04150005">
      <w:start w:val="1"/>
      <w:numFmt w:val="bullet"/>
      <w:lvlText w:val=""/>
      <w:lvlJc w:val="left"/>
      <w:pPr>
        <w:ind w:left="3071" w:hanging="360"/>
      </w:pPr>
      <w:rPr>
        <w:rFonts w:ascii="Wingdings" w:hAnsi="Wingdings" w:cs="Wingdings" w:hint="default"/>
      </w:rPr>
    </w:lvl>
    <w:lvl w:ilvl="3" w:tplc="04150001">
      <w:start w:val="1"/>
      <w:numFmt w:val="bullet"/>
      <w:lvlText w:val=""/>
      <w:lvlJc w:val="left"/>
      <w:pPr>
        <w:ind w:left="3791" w:hanging="360"/>
      </w:pPr>
      <w:rPr>
        <w:rFonts w:ascii="Symbol" w:hAnsi="Symbol" w:cs="Symbol" w:hint="default"/>
      </w:rPr>
    </w:lvl>
    <w:lvl w:ilvl="4" w:tplc="04150003">
      <w:start w:val="1"/>
      <w:numFmt w:val="bullet"/>
      <w:lvlText w:val="o"/>
      <w:lvlJc w:val="left"/>
      <w:pPr>
        <w:ind w:left="4511" w:hanging="360"/>
      </w:pPr>
      <w:rPr>
        <w:rFonts w:ascii="Courier New" w:hAnsi="Courier New" w:cs="Courier New" w:hint="default"/>
      </w:rPr>
    </w:lvl>
    <w:lvl w:ilvl="5" w:tplc="04150005">
      <w:start w:val="1"/>
      <w:numFmt w:val="bullet"/>
      <w:lvlText w:val=""/>
      <w:lvlJc w:val="left"/>
      <w:pPr>
        <w:ind w:left="5231" w:hanging="360"/>
      </w:pPr>
      <w:rPr>
        <w:rFonts w:ascii="Wingdings" w:hAnsi="Wingdings" w:cs="Wingdings" w:hint="default"/>
      </w:rPr>
    </w:lvl>
    <w:lvl w:ilvl="6" w:tplc="04150001">
      <w:start w:val="1"/>
      <w:numFmt w:val="bullet"/>
      <w:lvlText w:val=""/>
      <w:lvlJc w:val="left"/>
      <w:pPr>
        <w:ind w:left="5951" w:hanging="360"/>
      </w:pPr>
      <w:rPr>
        <w:rFonts w:ascii="Symbol" w:hAnsi="Symbol" w:cs="Symbol" w:hint="default"/>
      </w:rPr>
    </w:lvl>
    <w:lvl w:ilvl="7" w:tplc="04150003">
      <w:start w:val="1"/>
      <w:numFmt w:val="bullet"/>
      <w:lvlText w:val="o"/>
      <w:lvlJc w:val="left"/>
      <w:pPr>
        <w:ind w:left="6671" w:hanging="360"/>
      </w:pPr>
      <w:rPr>
        <w:rFonts w:ascii="Courier New" w:hAnsi="Courier New" w:cs="Courier New" w:hint="default"/>
      </w:rPr>
    </w:lvl>
    <w:lvl w:ilvl="8" w:tplc="04150005">
      <w:start w:val="1"/>
      <w:numFmt w:val="bullet"/>
      <w:lvlText w:val=""/>
      <w:lvlJc w:val="left"/>
      <w:pPr>
        <w:ind w:left="7391" w:hanging="360"/>
      </w:pPr>
      <w:rPr>
        <w:rFonts w:ascii="Wingdings" w:hAnsi="Wingdings" w:cs="Wingdings" w:hint="default"/>
      </w:rPr>
    </w:lvl>
  </w:abstractNum>
  <w:abstractNum w:abstractNumId="70">
    <w:nsid w:val="66796DBF"/>
    <w:multiLevelType w:val="hybridMultilevel"/>
    <w:tmpl w:val="0706C626"/>
    <w:lvl w:ilvl="0" w:tplc="146A9054">
      <w:start w:val="1"/>
      <w:numFmt w:val="decimal"/>
      <w:pStyle w:val="Wyp2"/>
      <w:lvlText w:val="%1)"/>
      <w:lvlJc w:val="left"/>
      <w:pPr>
        <w:ind w:left="1004" w:hanging="284"/>
      </w:pPr>
      <w:rPr>
        <w:rFonts w:hint="default"/>
        <w:b w:val="0"/>
        <w:bCs w:val="0"/>
        <w:strike w:val="0"/>
        <w:color w:val="auto"/>
        <w:w w:val="99"/>
        <w:sz w:val="20"/>
        <w:szCs w:val="20"/>
      </w:rPr>
    </w:lvl>
    <w:lvl w:ilvl="1" w:tplc="A2309E94">
      <w:numFmt w:val="bullet"/>
      <w:lvlText w:val="•"/>
      <w:lvlJc w:val="left"/>
      <w:pPr>
        <w:ind w:left="1977" w:hanging="284"/>
      </w:pPr>
      <w:rPr>
        <w:rFonts w:hint="default"/>
      </w:rPr>
    </w:lvl>
    <w:lvl w:ilvl="2" w:tplc="2D8EE940">
      <w:numFmt w:val="bullet"/>
      <w:lvlText w:val="•"/>
      <w:lvlJc w:val="left"/>
      <w:pPr>
        <w:ind w:left="2950" w:hanging="284"/>
      </w:pPr>
      <w:rPr>
        <w:rFonts w:hint="default"/>
      </w:rPr>
    </w:lvl>
    <w:lvl w:ilvl="3" w:tplc="01CEB894">
      <w:numFmt w:val="bullet"/>
      <w:lvlText w:val="•"/>
      <w:lvlJc w:val="left"/>
      <w:pPr>
        <w:ind w:left="3922" w:hanging="284"/>
      </w:pPr>
      <w:rPr>
        <w:rFonts w:hint="default"/>
      </w:rPr>
    </w:lvl>
    <w:lvl w:ilvl="4" w:tplc="A90EEA6A">
      <w:numFmt w:val="bullet"/>
      <w:lvlText w:val="•"/>
      <w:lvlJc w:val="left"/>
      <w:pPr>
        <w:ind w:left="4895" w:hanging="284"/>
      </w:pPr>
      <w:rPr>
        <w:rFonts w:hint="default"/>
      </w:rPr>
    </w:lvl>
    <w:lvl w:ilvl="5" w:tplc="91AE63B0">
      <w:numFmt w:val="bullet"/>
      <w:lvlText w:val="•"/>
      <w:lvlJc w:val="left"/>
      <w:pPr>
        <w:ind w:left="5868" w:hanging="284"/>
      </w:pPr>
      <w:rPr>
        <w:rFonts w:hint="default"/>
      </w:rPr>
    </w:lvl>
    <w:lvl w:ilvl="6" w:tplc="DA5ED972">
      <w:numFmt w:val="bullet"/>
      <w:lvlText w:val="•"/>
      <w:lvlJc w:val="left"/>
      <w:pPr>
        <w:ind w:left="6840" w:hanging="284"/>
      </w:pPr>
      <w:rPr>
        <w:rFonts w:hint="default"/>
      </w:rPr>
    </w:lvl>
    <w:lvl w:ilvl="7" w:tplc="963E6BAC">
      <w:numFmt w:val="bullet"/>
      <w:lvlText w:val="•"/>
      <w:lvlJc w:val="left"/>
      <w:pPr>
        <w:ind w:left="7813" w:hanging="284"/>
      </w:pPr>
      <w:rPr>
        <w:rFonts w:hint="default"/>
      </w:rPr>
    </w:lvl>
    <w:lvl w:ilvl="8" w:tplc="0C6E138C">
      <w:numFmt w:val="bullet"/>
      <w:lvlText w:val="•"/>
      <w:lvlJc w:val="left"/>
      <w:pPr>
        <w:ind w:left="8786" w:hanging="284"/>
      </w:pPr>
      <w:rPr>
        <w:rFonts w:hint="default"/>
      </w:rPr>
    </w:lvl>
  </w:abstractNum>
  <w:abstractNum w:abstractNumId="71">
    <w:nsid w:val="6D4E10BE"/>
    <w:multiLevelType w:val="hybridMultilevel"/>
    <w:tmpl w:val="3E4A0ECA"/>
    <w:lvl w:ilvl="0" w:tplc="1EA05CA4">
      <w:start w:val="1"/>
      <w:numFmt w:val="decimal"/>
      <w:lvlText w:val="%1"/>
      <w:lvlJc w:val="center"/>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nsid w:val="6DCB45ED"/>
    <w:multiLevelType w:val="hybridMultilevel"/>
    <w:tmpl w:val="A0E4C74C"/>
    <w:lvl w:ilvl="0" w:tplc="E514D55E">
      <w:start w:val="1"/>
      <w:numFmt w:val="decimal"/>
      <w:lvlText w:val="%1"/>
      <w:lvlJc w:val="left"/>
      <w:pPr>
        <w:tabs>
          <w:tab w:val="num" w:pos="502"/>
        </w:tabs>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nsid w:val="6FA9642D"/>
    <w:multiLevelType w:val="hybridMultilevel"/>
    <w:tmpl w:val="FB60474E"/>
    <w:lvl w:ilvl="0" w:tplc="09D8098E">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717F528C"/>
    <w:multiLevelType w:val="hybridMultilevel"/>
    <w:tmpl w:val="C66824C8"/>
    <w:lvl w:ilvl="0" w:tplc="9DB0FDCA">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nsid w:val="747B6D83"/>
    <w:multiLevelType w:val="hybridMultilevel"/>
    <w:tmpl w:val="2514D9FE"/>
    <w:lvl w:ilvl="0" w:tplc="0415000D">
      <w:start w:val="1"/>
      <w:numFmt w:val="bullet"/>
      <w:lvlText w:val=""/>
      <w:lvlJc w:val="left"/>
      <w:pPr>
        <w:ind w:left="833" w:hanging="360"/>
      </w:pPr>
      <w:rPr>
        <w:rFonts w:ascii="Wingdings" w:hAnsi="Wingdings" w:cs="Wingdings" w:hint="default"/>
      </w:rPr>
    </w:lvl>
    <w:lvl w:ilvl="1" w:tplc="04150003">
      <w:start w:val="1"/>
      <w:numFmt w:val="bullet"/>
      <w:lvlText w:val="o"/>
      <w:lvlJc w:val="left"/>
      <w:pPr>
        <w:ind w:left="1553" w:hanging="360"/>
      </w:pPr>
      <w:rPr>
        <w:rFonts w:ascii="Courier New" w:hAnsi="Courier New" w:cs="Courier New" w:hint="default"/>
      </w:rPr>
    </w:lvl>
    <w:lvl w:ilvl="2" w:tplc="04150005">
      <w:start w:val="1"/>
      <w:numFmt w:val="bullet"/>
      <w:lvlText w:val=""/>
      <w:lvlJc w:val="left"/>
      <w:pPr>
        <w:ind w:left="2273" w:hanging="360"/>
      </w:pPr>
      <w:rPr>
        <w:rFonts w:ascii="Wingdings" w:hAnsi="Wingdings" w:cs="Wingdings" w:hint="default"/>
      </w:rPr>
    </w:lvl>
    <w:lvl w:ilvl="3" w:tplc="04150001">
      <w:start w:val="1"/>
      <w:numFmt w:val="bullet"/>
      <w:lvlText w:val=""/>
      <w:lvlJc w:val="left"/>
      <w:pPr>
        <w:ind w:left="2993" w:hanging="360"/>
      </w:pPr>
      <w:rPr>
        <w:rFonts w:ascii="Symbol" w:hAnsi="Symbol" w:cs="Symbol" w:hint="default"/>
      </w:rPr>
    </w:lvl>
    <w:lvl w:ilvl="4" w:tplc="04150003">
      <w:start w:val="1"/>
      <w:numFmt w:val="bullet"/>
      <w:lvlText w:val="o"/>
      <w:lvlJc w:val="left"/>
      <w:pPr>
        <w:ind w:left="3713" w:hanging="360"/>
      </w:pPr>
      <w:rPr>
        <w:rFonts w:ascii="Courier New" w:hAnsi="Courier New" w:cs="Courier New" w:hint="default"/>
      </w:rPr>
    </w:lvl>
    <w:lvl w:ilvl="5" w:tplc="04150005">
      <w:start w:val="1"/>
      <w:numFmt w:val="bullet"/>
      <w:lvlText w:val=""/>
      <w:lvlJc w:val="left"/>
      <w:pPr>
        <w:ind w:left="4433" w:hanging="360"/>
      </w:pPr>
      <w:rPr>
        <w:rFonts w:ascii="Wingdings" w:hAnsi="Wingdings" w:cs="Wingdings" w:hint="default"/>
      </w:rPr>
    </w:lvl>
    <w:lvl w:ilvl="6" w:tplc="04150001">
      <w:start w:val="1"/>
      <w:numFmt w:val="bullet"/>
      <w:lvlText w:val=""/>
      <w:lvlJc w:val="left"/>
      <w:pPr>
        <w:ind w:left="5153" w:hanging="360"/>
      </w:pPr>
      <w:rPr>
        <w:rFonts w:ascii="Symbol" w:hAnsi="Symbol" w:cs="Symbol" w:hint="default"/>
      </w:rPr>
    </w:lvl>
    <w:lvl w:ilvl="7" w:tplc="04150003">
      <w:start w:val="1"/>
      <w:numFmt w:val="bullet"/>
      <w:lvlText w:val="o"/>
      <w:lvlJc w:val="left"/>
      <w:pPr>
        <w:ind w:left="5873" w:hanging="360"/>
      </w:pPr>
      <w:rPr>
        <w:rFonts w:ascii="Courier New" w:hAnsi="Courier New" w:cs="Courier New" w:hint="default"/>
      </w:rPr>
    </w:lvl>
    <w:lvl w:ilvl="8" w:tplc="04150005">
      <w:start w:val="1"/>
      <w:numFmt w:val="bullet"/>
      <w:lvlText w:val=""/>
      <w:lvlJc w:val="left"/>
      <w:pPr>
        <w:ind w:left="6593" w:hanging="360"/>
      </w:pPr>
      <w:rPr>
        <w:rFonts w:ascii="Wingdings" w:hAnsi="Wingdings" w:cs="Wingdings" w:hint="default"/>
      </w:rPr>
    </w:lvl>
  </w:abstractNum>
  <w:abstractNum w:abstractNumId="76">
    <w:nsid w:val="77DE578A"/>
    <w:multiLevelType w:val="hybridMultilevel"/>
    <w:tmpl w:val="DA3271F4"/>
    <w:lvl w:ilvl="0" w:tplc="74242A88">
      <w:start w:val="1"/>
      <w:numFmt w:val="decimal"/>
      <w:lvlText w:val="%1"/>
      <w:lvlJc w:val="left"/>
      <w:pPr>
        <w:tabs>
          <w:tab w:val="num" w:pos="502"/>
        </w:tabs>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nsid w:val="7B5378E1"/>
    <w:multiLevelType w:val="hybridMultilevel"/>
    <w:tmpl w:val="7DE08388"/>
    <w:lvl w:ilvl="0" w:tplc="1EA05CA4">
      <w:start w:val="1"/>
      <w:numFmt w:val="decimal"/>
      <w:lvlText w:val="%1"/>
      <w:lvlJc w:val="center"/>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nsid w:val="7C9B0F09"/>
    <w:multiLevelType w:val="hybridMultilevel"/>
    <w:tmpl w:val="99A85300"/>
    <w:lvl w:ilvl="0" w:tplc="1EA05CA4">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nsid w:val="7D69008B"/>
    <w:multiLevelType w:val="multilevel"/>
    <w:tmpl w:val="04D82A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0"/>
  </w:num>
  <w:num w:numId="2">
    <w:abstractNumId w:val="1"/>
  </w:num>
  <w:num w:numId="3">
    <w:abstractNumId w:val="40"/>
  </w:num>
  <w:num w:numId="4">
    <w:abstractNumId w:val="36"/>
  </w:num>
  <w:num w:numId="5">
    <w:abstractNumId w:val="36"/>
    <w:lvlOverride w:ilvl="0">
      <w:startOverride w:val="1"/>
    </w:lvlOverride>
  </w:num>
  <w:num w:numId="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30"/>
  </w:num>
  <w:num w:numId="9">
    <w:abstractNumId w:val="64"/>
  </w:num>
  <w:num w:numId="10">
    <w:abstractNumId w:val="78"/>
  </w:num>
  <w:num w:numId="11">
    <w:abstractNumId w:val="77"/>
  </w:num>
  <w:num w:numId="12">
    <w:abstractNumId w:val="74"/>
  </w:num>
  <w:num w:numId="13">
    <w:abstractNumId w:val="52"/>
  </w:num>
  <w:num w:numId="14">
    <w:abstractNumId w:val="67"/>
  </w:num>
  <w:num w:numId="15">
    <w:abstractNumId w:val="68"/>
  </w:num>
  <w:num w:numId="16">
    <w:abstractNumId w:val="39"/>
  </w:num>
  <w:num w:numId="17">
    <w:abstractNumId w:val="26"/>
  </w:num>
  <w:num w:numId="18">
    <w:abstractNumId w:val="33"/>
  </w:num>
  <w:num w:numId="19">
    <w:abstractNumId w:val="57"/>
  </w:num>
  <w:num w:numId="20">
    <w:abstractNumId w:val="72"/>
  </w:num>
  <w:num w:numId="21">
    <w:abstractNumId w:val="59"/>
  </w:num>
  <w:num w:numId="22">
    <w:abstractNumId w:val="54"/>
  </w:num>
  <w:num w:numId="23">
    <w:abstractNumId w:val="31"/>
  </w:num>
  <w:num w:numId="24">
    <w:abstractNumId w:val="49"/>
  </w:num>
  <w:num w:numId="25">
    <w:abstractNumId w:val="63"/>
  </w:num>
  <w:num w:numId="26">
    <w:abstractNumId w:val="56"/>
  </w:num>
  <w:num w:numId="27">
    <w:abstractNumId w:val="42"/>
  </w:num>
  <w:num w:numId="28">
    <w:abstractNumId w:val="51"/>
  </w:num>
  <w:num w:numId="29">
    <w:abstractNumId w:val="34"/>
  </w:num>
  <w:num w:numId="30">
    <w:abstractNumId w:val="28"/>
  </w:num>
  <w:num w:numId="31">
    <w:abstractNumId w:val="58"/>
  </w:num>
  <w:num w:numId="32">
    <w:abstractNumId w:val="75"/>
  </w:num>
  <w:num w:numId="33">
    <w:abstractNumId w:val="73"/>
  </w:num>
  <w:num w:numId="34">
    <w:abstractNumId w:val="44"/>
  </w:num>
  <w:num w:numId="35">
    <w:abstractNumId w:val="69"/>
  </w:num>
  <w:num w:numId="36">
    <w:abstractNumId w:val="76"/>
  </w:num>
  <w:num w:numId="37">
    <w:abstractNumId w:val="50"/>
  </w:num>
  <w:num w:numId="38">
    <w:abstractNumId w:val="60"/>
  </w:num>
  <w:num w:numId="39">
    <w:abstractNumId w:val="65"/>
  </w:num>
  <w:num w:numId="40">
    <w:abstractNumId w:val="25"/>
  </w:num>
  <w:num w:numId="41">
    <w:abstractNumId w:val="47"/>
  </w:num>
  <w:num w:numId="42">
    <w:abstractNumId w:val="43"/>
  </w:num>
  <w:num w:numId="43">
    <w:abstractNumId w:val="62"/>
  </w:num>
  <w:num w:numId="44">
    <w:abstractNumId w:val="71"/>
  </w:num>
  <w:num w:numId="45">
    <w:abstractNumId w:val="66"/>
  </w:num>
  <w:num w:numId="46">
    <w:abstractNumId w:val="45"/>
  </w:num>
  <w:num w:numId="47">
    <w:abstractNumId w:val="35"/>
  </w:num>
  <w:num w:numId="48">
    <w:abstractNumId w:val="32"/>
  </w:num>
  <w:num w:numId="49">
    <w:abstractNumId w:val="29"/>
  </w:num>
  <w:num w:numId="50">
    <w:abstractNumId w:val="27"/>
  </w:num>
  <w:num w:numId="51">
    <w:abstractNumId w:val="38"/>
  </w:num>
  <w:num w:numId="52">
    <w:abstractNumId w:val="79"/>
  </w:num>
  <w:num w:numId="53">
    <w:abstractNumId w:val="37"/>
  </w:num>
  <w:num w:numId="54">
    <w:abstractNumId w:val="70"/>
  </w:num>
  <w:num w:numId="55">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embedSystemFonts/>
  <w:proofState w:spelling="clean" w:grammar="clean"/>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10242"/>
  </w:hdrShapeDefaults>
  <w:footnotePr>
    <w:pos w:val="beneathText"/>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DE9"/>
    <w:rsid w:val="000008CF"/>
    <w:rsid w:val="000009CA"/>
    <w:rsid w:val="00000FCF"/>
    <w:rsid w:val="0000117E"/>
    <w:rsid w:val="000015FE"/>
    <w:rsid w:val="00002FFF"/>
    <w:rsid w:val="000034B8"/>
    <w:rsid w:val="00003C4D"/>
    <w:rsid w:val="00003CA5"/>
    <w:rsid w:val="00003F46"/>
    <w:rsid w:val="0000400A"/>
    <w:rsid w:val="000048A6"/>
    <w:rsid w:val="00005DDF"/>
    <w:rsid w:val="00006EF9"/>
    <w:rsid w:val="000070C8"/>
    <w:rsid w:val="00007AE4"/>
    <w:rsid w:val="00010045"/>
    <w:rsid w:val="00010A11"/>
    <w:rsid w:val="00010E76"/>
    <w:rsid w:val="00011BF9"/>
    <w:rsid w:val="00011E6F"/>
    <w:rsid w:val="0001216B"/>
    <w:rsid w:val="000123B6"/>
    <w:rsid w:val="00012453"/>
    <w:rsid w:val="000126E2"/>
    <w:rsid w:val="000130F2"/>
    <w:rsid w:val="000141A3"/>
    <w:rsid w:val="000144A4"/>
    <w:rsid w:val="0001467B"/>
    <w:rsid w:val="00014A85"/>
    <w:rsid w:val="000153E6"/>
    <w:rsid w:val="00020B65"/>
    <w:rsid w:val="00020C68"/>
    <w:rsid w:val="0002123F"/>
    <w:rsid w:val="000213EB"/>
    <w:rsid w:val="00021D1D"/>
    <w:rsid w:val="000222ED"/>
    <w:rsid w:val="00022E5A"/>
    <w:rsid w:val="00023035"/>
    <w:rsid w:val="00023D99"/>
    <w:rsid w:val="00023E8D"/>
    <w:rsid w:val="00023FF9"/>
    <w:rsid w:val="000241F9"/>
    <w:rsid w:val="000248A8"/>
    <w:rsid w:val="00025D1A"/>
    <w:rsid w:val="00026B80"/>
    <w:rsid w:val="00027C71"/>
    <w:rsid w:val="00030A22"/>
    <w:rsid w:val="00031D1A"/>
    <w:rsid w:val="00032E30"/>
    <w:rsid w:val="00033826"/>
    <w:rsid w:val="0003499E"/>
    <w:rsid w:val="00034C2E"/>
    <w:rsid w:val="0003590B"/>
    <w:rsid w:val="00035BDC"/>
    <w:rsid w:val="000374BB"/>
    <w:rsid w:val="00037BC1"/>
    <w:rsid w:val="00037C90"/>
    <w:rsid w:val="00040E5A"/>
    <w:rsid w:val="000416F8"/>
    <w:rsid w:val="00041B53"/>
    <w:rsid w:val="000421A0"/>
    <w:rsid w:val="00042349"/>
    <w:rsid w:val="00044072"/>
    <w:rsid w:val="000440DC"/>
    <w:rsid w:val="0004499A"/>
    <w:rsid w:val="00046A3A"/>
    <w:rsid w:val="00047445"/>
    <w:rsid w:val="000506C9"/>
    <w:rsid w:val="0005076E"/>
    <w:rsid w:val="0005152B"/>
    <w:rsid w:val="000530B0"/>
    <w:rsid w:val="0005338D"/>
    <w:rsid w:val="00053856"/>
    <w:rsid w:val="00053C3D"/>
    <w:rsid w:val="00053D5A"/>
    <w:rsid w:val="0005517C"/>
    <w:rsid w:val="00055FBA"/>
    <w:rsid w:val="000563F4"/>
    <w:rsid w:val="000564D7"/>
    <w:rsid w:val="00056D87"/>
    <w:rsid w:val="00056F02"/>
    <w:rsid w:val="0005706D"/>
    <w:rsid w:val="00057DA2"/>
    <w:rsid w:val="00060B07"/>
    <w:rsid w:val="0006133A"/>
    <w:rsid w:val="00061A4A"/>
    <w:rsid w:val="00062BE9"/>
    <w:rsid w:val="00063A5E"/>
    <w:rsid w:val="0006441C"/>
    <w:rsid w:val="00064E06"/>
    <w:rsid w:val="0006572D"/>
    <w:rsid w:val="0006602A"/>
    <w:rsid w:val="000662B8"/>
    <w:rsid w:val="000672C2"/>
    <w:rsid w:val="00071B99"/>
    <w:rsid w:val="000733FD"/>
    <w:rsid w:val="00073D0D"/>
    <w:rsid w:val="00073FF6"/>
    <w:rsid w:val="00074E67"/>
    <w:rsid w:val="00075344"/>
    <w:rsid w:val="0007630C"/>
    <w:rsid w:val="00077919"/>
    <w:rsid w:val="00077A06"/>
    <w:rsid w:val="00081FC8"/>
    <w:rsid w:val="0008270F"/>
    <w:rsid w:val="00082CAD"/>
    <w:rsid w:val="00083B5A"/>
    <w:rsid w:val="00084AC2"/>
    <w:rsid w:val="00084C27"/>
    <w:rsid w:val="0008653F"/>
    <w:rsid w:val="000869BC"/>
    <w:rsid w:val="00086CD4"/>
    <w:rsid w:val="0008733A"/>
    <w:rsid w:val="00087342"/>
    <w:rsid w:val="00090208"/>
    <w:rsid w:val="00090547"/>
    <w:rsid w:val="00092904"/>
    <w:rsid w:val="00093A31"/>
    <w:rsid w:val="0009401E"/>
    <w:rsid w:val="00094F45"/>
    <w:rsid w:val="000954DC"/>
    <w:rsid w:val="00095C6E"/>
    <w:rsid w:val="00096CD2"/>
    <w:rsid w:val="00096E3E"/>
    <w:rsid w:val="00096FE0"/>
    <w:rsid w:val="000975AB"/>
    <w:rsid w:val="00097C0B"/>
    <w:rsid w:val="00097E85"/>
    <w:rsid w:val="00097FA7"/>
    <w:rsid w:val="000A0309"/>
    <w:rsid w:val="000A0D86"/>
    <w:rsid w:val="000A1446"/>
    <w:rsid w:val="000A1540"/>
    <w:rsid w:val="000A2C02"/>
    <w:rsid w:val="000A2EB5"/>
    <w:rsid w:val="000A40CB"/>
    <w:rsid w:val="000A44A3"/>
    <w:rsid w:val="000A4A45"/>
    <w:rsid w:val="000A522F"/>
    <w:rsid w:val="000A59C5"/>
    <w:rsid w:val="000A6B18"/>
    <w:rsid w:val="000A742F"/>
    <w:rsid w:val="000A7A45"/>
    <w:rsid w:val="000A7B0B"/>
    <w:rsid w:val="000B0468"/>
    <w:rsid w:val="000B058A"/>
    <w:rsid w:val="000B0FCA"/>
    <w:rsid w:val="000B1DDB"/>
    <w:rsid w:val="000B201C"/>
    <w:rsid w:val="000B2228"/>
    <w:rsid w:val="000B2349"/>
    <w:rsid w:val="000B3B5E"/>
    <w:rsid w:val="000B4647"/>
    <w:rsid w:val="000B49C3"/>
    <w:rsid w:val="000B4B37"/>
    <w:rsid w:val="000B5292"/>
    <w:rsid w:val="000B5C83"/>
    <w:rsid w:val="000B68BE"/>
    <w:rsid w:val="000B6C17"/>
    <w:rsid w:val="000B6F9F"/>
    <w:rsid w:val="000B749D"/>
    <w:rsid w:val="000B7942"/>
    <w:rsid w:val="000C1332"/>
    <w:rsid w:val="000C17C4"/>
    <w:rsid w:val="000C1940"/>
    <w:rsid w:val="000C1E50"/>
    <w:rsid w:val="000C2026"/>
    <w:rsid w:val="000C3319"/>
    <w:rsid w:val="000C40C2"/>
    <w:rsid w:val="000C4900"/>
    <w:rsid w:val="000C5369"/>
    <w:rsid w:val="000C572E"/>
    <w:rsid w:val="000C60E9"/>
    <w:rsid w:val="000C6236"/>
    <w:rsid w:val="000C7A23"/>
    <w:rsid w:val="000D13EC"/>
    <w:rsid w:val="000D1893"/>
    <w:rsid w:val="000D1C35"/>
    <w:rsid w:val="000D1D8B"/>
    <w:rsid w:val="000D2D99"/>
    <w:rsid w:val="000D3468"/>
    <w:rsid w:val="000D40F8"/>
    <w:rsid w:val="000D4F9A"/>
    <w:rsid w:val="000D5115"/>
    <w:rsid w:val="000D51A2"/>
    <w:rsid w:val="000D5F59"/>
    <w:rsid w:val="000D75A0"/>
    <w:rsid w:val="000E056C"/>
    <w:rsid w:val="000E0749"/>
    <w:rsid w:val="000E0E5B"/>
    <w:rsid w:val="000E1BAC"/>
    <w:rsid w:val="000E2CBE"/>
    <w:rsid w:val="000E393F"/>
    <w:rsid w:val="000E3BA6"/>
    <w:rsid w:val="000E44AB"/>
    <w:rsid w:val="000E450E"/>
    <w:rsid w:val="000E5522"/>
    <w:rsid w:val="000E674E"/>
    <w:rsid w:val="000E67D4"/>
    <w:rsid w:val="000E7F24"/>
    <w:rsid w:val="000F0510"/>
    <w:rsid w:val="000F051E"/>
    <w:rsid w:val="000F05D2"/>
    <w:rsid w:val="000F21B7"/>
    <w:rsid w:val="000F23EF"/>
    <w:rsid w:val="000F4669"/>
    <w:rsid w:val="000F6295"/>
    <w:rsid w:val="000F64EC"/>
    <w:rsid w:val="000F6B8E"/>
    <w:rsid w:val="00100FC2"/>
    <w:rsid w:val="00101B12"/>
    <w:rsid w:val="001035DB"/>
    <w:rsid w:val="00103BF6"/>
    <w:rsid w:val="00103F3B"/>
    <w:rsid w:val="00104673"/>
    <w:rsid w:val="00104814"/>
    <w:rsid w:val="00104B55"/>
    <w:rsid w:val="0010510E"/>
    <w:rsid w:val="00106101"/>
    <w:rsid w:val="001072DE"/>
    <w:rsid w:val="00107578"/>
    <w:rsid w:val="00107CB7"/>
    <w:rsid w:val="00110094"/>
    <w:rsid w:val="0011072E"/>
    <w:rsid w:val="00110DDA"/>
    <w:rsid w:val="00110FC7"/>
    <w:rsid w:val="00111479"/>
    <w:rsid w:val="00112A9A"/>
    <w:rsid w:val="00113913"/>
    <w:rsid w:val="001144C0"/>
    <w:rsid w:val="00114567"/>
    <w:rsid w:val="00115372"/>
    <w:rsid w:val="0011673A"/>
    <w:rsid w:val="001171DA"/>
    <w:rsid w:val="00120A1C"/>
    <w:rsid w:val="00120EB3"/>
    <w:rsid w:val="00123414"/>
    <w:rsid w:val="00123E12"/>
    <w:rsid w:val="00124233"/>
    <w:rsid w:val="00126946"/>
    <w:rsid w:val="001301D9"/>
    <w:rsid w:val="00130348"/>
    <w:rsid w:val="00130764"/>
    <w:rsid w:val="00130DC1"/>
    <w:rsid w:val="001328DB"/>
    <w:rsid w:val="00132ED7"/>
    <w:rsid w:val="00133110"/>
    <w:rsid w:val="0013314A"/>
    <w:rsid w:val="0013333B"/>
    <w:rsid w:val="00133449"/>
    <w:rsid w:val="00133523"/>
    <w:rsid w:val="001346EA"/>
    <w:rsid w:val="00134EDD"/>
    <w:rsid w:val="00135829"/>
    <w:rsid w:val="00135BFF"/>
    <w:rsid w:val="0014062D"/>
    <w:rsid w:val="0014108B"/>
    <w:rsid w:val="001413A4"/>
    <w:rsid w:val="0014193A"/>
    <w:rsid w:val="00142448"/>
    <w:rsid w:val="00142E84"/>
    <w:rsid w:val="0014395D"/>
    <w:rsid w:val="00143B22"/>
    <w:rsid w:val="0014404C"/>
    <w:rsid w:val="001442D7"/>
    <w:rsid w:val="00144A31"/>
    <w:rsid w:val="00146CBE"/>
    <w:rsid w:val="00146D39"/>
    <w:rsid w:val="001473C7"/>
    <w:rsid w:val="00147C5D"/>
    <w:rsid w:val="0015006D"/>
    <w:rsid w:val="0015141F"/>
    <w:rsid w:val="00151480"/>
    <w:rsid w:val="00151E60"/>
    <w:rsid w:val="00153CA5"/>
    <w:rsid w:val="00154635"/>
    <w:rsid w:val="0015534D"/>
    <w:rsid w:val="00156803"/>
    <w:rsid w:val="00156B9D"/>
    <w:rsid w:val="0015744E"/>
    <w:rsid w:val="0016046A"/>
    <w:rsid w:val="001607A7"/>
    <w:rsid w:val="0016098F"/>
    <w:rsid w:val="00160A4A"/>
    <w:rsid w:val="00160CD0"/>
    <w:rsid w:val="0016143A"/>
    <w:rsid w:val="00162B40"/>
    <w:rsid w:val="001644D3"/>
    <w:rsid w:val="00164EC1"/>
    <w:rsid w:val="00165D61"/>
    <w:rsid w:val="00165EC1"/>
    <w:rsid w:val="00166972"/>
    <w:rsid w:val="0016747C"/>
    <w:rsid w:val="00170037"/>
    <w:rsid w:val="001712F2"/>
    <w:rsid w:val="00172001"/>
    <w:rsid w:val="00172553"/>
    <w:rsid w:val="00172897"/>
    <w:rsid w:val="00174D63"/>
    <w:rsid w:val="00174F99"/>
    <w:rsid w:val="00175088"/>
    <w:rsid w:val="0017521F"/>
    <w:rsid w:val="00176520"/>
    <w:rsid w:val="001766B1"/>
    <w:rsid w:val="00176A4D"/>
    <w:rsid w:val="00177486"/>
    <w:rsid w:val="0018029B"/>
    <w:rsid w:val="00180928"/>
    <w:rsid w:val="001809F9"/>
    <w:rsid w:val="00180F84"/>
    <w:rsid w:val="0018104A"/>
    <w:rsid w:val="001835CA"/>
    <w:rsid w:val="00183817"/>
    <w:rsid w:val="00183D0B"/>
    <w:rsid w:val="001852CF"/>
    <w:rsid w:val="001857A7"/>
    <w:rsid w:val="00185A78"/>
    <w:rsid w:val="00187384"/>
    <w:rsid w:val="00190008"/>
    <w:rsid w:val="00190376"/>
    <w:rsid w:val="001906CB"/>
    <w:rsid w:val="00191799"/>
    <w:rsid w:val="00192083"/>
    <w:rsid w:val="001933D4"/>
    <w:rsid w:val="001955F3"/>
    <w:rsid w:val="001957D7"/>
    <w:rsid w:val="0019689B"/>
    <w:rsid w:val="00196ECE"/>
    <w:rsid w:val="00197443"/>
    <w:rsid w:val="00197EA9"/>
    <w:rsid w:val="001A066E"/>
    <w:rsid w:val="001A0AF4"/>
    <w:rsid w:val="001A1909"/>
    <w:rsid w:val="001A1EEA"/>
    <w:rsid w:val="001A3DFE"/>
    <w:rsid w:val="001A4A71"/>
    <w:rsid w:val="001A4D4F"/>
    <w:rsid w:val="001A5C97"/>
    <w:rsid w:val="001A5D2F"/>
    <w:rsid w:val="001A637B"/>
    <w:rsid w:val="001A649B"/>
    <w:rsid w:val="001A7D06"/>
    <w:rsid w:val="001B0321"/>
    <w:rsid w:val="001B0B44"/>
    <w:rsid w:val="001B11D6"/>
    <w:rsid w:val="001B20AE"/>
    <w:rsid w:val="001B2D17"/>
    <w:rsid w:val="001B3E33"/>
    <w:rsid w:val="001B45A6"/>
    <w:rsid w:val="001B4745"/>
    <w:rsid w:val="001B5848"/>
    <w:rsid w:val="001B5DC5"/>
    <w:rsid w:val="001B71FA"/>
    <w:rsid w:val="001B721C"/>
    <w:rsid w:val="001B7D87"/>
    <w:rsid w:val="001C04BC"/>
    <w:rsid w:val="001C0890"/>
    <w:rsid w:val="001C0B7F"/>
    <w:rsid w:val="001C158B"/>
    <w:rsid w:val="001C190D"/>
    <w:rsid w:val="001C3F41"/>
    <w:rsid w:val="001C430B"/>
    <w:rsid w:val="001C5087"/>
    <w:rsid w:val="001C5CE8"/>
    <w:rsid w:val="001C60D4"/>
    <w:rsid w:val="001C680B"/>
    <w:rsid w:val="001C6FB3"/>
    <w:rsid w:val="001C731B"/>
    <w:rsid w:val="001C75D4"/>
    <w:rsid w:val="001D039A"/>
    <w:rsid w:val="001D0795"/>
    <w:rsid w:val="001D1598"/>
    <w:rsid w:val="001D19AD"/>
    <w:rsid w:val="001D1ED0"/>
    <w:rsid w:val="001D2112"/>
    <w:rsid w:val="001D226A"/>
    <w:rsid w:val="001D27D1"/>
    <w:rsid w:val="001D293D"/>
    <w:rsid w:val="001D35AD"/>
    <w:rsid w:val="001D4826"/>
    <w:rsid w:val="001D4F27"/>
    <w:rsid w:val="001D5080"/>
    <w:rsid w:val="001D55C2"/>
    <w:rsid w:val="001D5748"/>
    <w:rsid w:val="001D5B84"/>
    <w:rsid w:val="001D5D58"/>
    <w:rsid w:val="001D6727"/>
    <w:rsid w:val="001E0538"/>
    <w:rsid w:val="001E0EA9"/>
    <w:rsid w:val="001E1137"/>
    <w:rsid w:val="001E1232"/>
    <w:rsid w:val="001E1283"/>
    <w:rsid w:val="001E1902"/>
    <w:rsid w:val="001E1934"/>
    <w:rsid w:val="001E2519"/>
    <w:rsid w:val="001E279C"/>
    <w:rsid w:val="001E27A0"/>
    <w:rsid w:val="001E2E8B"/>
    <w:rsid w:val="001E4189"/>
    <w:rsid w:val="001E42A3"/>
    <w:rsid w:val="001E4622"/>
    <w:rsid w:val="001E4E13"/>
    <w:rsid w:val="001E5B90"/>
    <w:rsid w:val="001E6193"/>
    <w:rsid w:val="001E6214"/>
    <w:rsid w:val="001E6E6E"/>
    <w:rsid w:val="001E7314"/>
    <w:rsid w:val="001F1140"/>
    <w:rsid w:val="001F1D25"/>
    <w:rsid w:val="001F31DE"/>
    <w:rsid w:val="001F3435"/>
    <w:rsid w:val="001F3AD0"/>
    <w:rsid w:val="001F4E8D"/>
    <w:rsid w:val="001F5414"/>
    <w:rsid w:val="001F5C9A"/>
    <w:rsid w:val="001F63A7"/>
    <w:rsid w:val="001F6917"/>
    <w:rsid w:val="001F728D"/>
    <w:rsid w:val="001F751D"/>
    <w:rsid w:val="00200A4C"/>
    <w:rsid w:val="00201406"/>
    <w:rsid w:val="00201DF8"/>
    <w:rsid w:val="002026F8"/>
    <w:rsid w:val="002027F4"/>
    <w:rsid w:val="00202A12"/>
    <w:rsid w:val="00202EB5"/>
    <w:rsid w:val="00202F35"/>
    <w:rsid w:val="00203026"/>
    <w:rsid w:val="00203D53"/>
    <w:rsid w:val="00204495"/>
    <w:rsid w:val="0020452D"/>
    <w:rsid w:val="00204D33"/>
    <w:rsid w:val="00206071"/>
    <w:rsid w:val="0020634B"/>
    <w:rsid w:val="00206D0E"/>
    <w:rsid w:val="002100AA"/>
    <w:rsid w:val="00210320"/>
    <w:rsid w:val="00210482"/>
    <w:rsid w:val="00211BE1"/>
    <w:rsid w:val="002128F1"/>
    <w:rsid w:val="002134E1"/>
    <w:rsid w:val="00213582"/>
    <w:rsid w:val="0021364D"/>
    <w:rsid w:val="00213755"/>
    <w:rsid w:val="00213E53"/>
    <w:rsid w:val="00215428"/>
    <w:rsid w:val="0021649D"/>
    <w:rsid w:val="0021759D"/>
    <w:rsid w:val="0021777F"/>
    <w:rsid w:val="00217B82"/>
    <w:rsid w:val="002205EC"/>
    <w:rsid w:val="002206C5"/>
    <w:rsid w:val="00221014"/>
    <w:rsid w:val="00221584"/>
    <w:rsid w:val="00222858"/>
    <w:rsid w:val="002233D1"/>
    <w:rsid w:val="00226CA0"/>
    <w:rsid w:val="00226E61"/>
    <w:rsid w:val="00226FE3"/>
    <w:rsid w:val="00227047"/>
    <w:rsid w:val="00231B9B"/>
    <w:rsid w:val="0023324D"/>
    <w:rsid w:val="0023328A"/>
    <w:rsid w:val="00233927"/>
    <w:rsid w:val="00233E67"/>
    <w:rsid w:val="00233E6D"/>
    <w:rsid w:val="00234EB6"/>
    <w:rsid w:val="00234FCF"/>
    <w:rsid w:val="002354EF"/>
    <w:rsid w:val="002369B6"/>
    <w:rsid w:val="002372AA"/>
    <w:rsid w:val="00237956"/>
    <w:rsid w:val="00237B71"/>
    <w:rsid w:val="002402D6"/>
    <w:rsid w:val="00240BF9"/>
    <w:rsid w:val="00240CA4"/>
    <w:rsid w:val="0024114B"/>
    <w:rsid w:val="00241B65"/>
    <w:rsid w:val="002428CF"/>
    <w:rsid w:val="002434AF"/>
    <w:rsid w:val="00243A74"/>
    <w:rsid w:val="0024479F"/>
    <w:rsid w:val="00244EAF"/>
    <w:rsid w:val="00245245"/>
    <w:rsid w:val="00246807"/>
    <w:rsid w:val="00246BA0"/>
    <w:rsid w:val="00250A08"/>
    <w:rsid w:val="00250B4F"/>
    <w:rsid w:val="00250BC6"/>
    <w:rsid w:val="002512ED"/>
    <w:rsid w:val="002516D1"/>
    <w:rsid w:val="0025310F"/>
    <w:rsid w:val="002538D1"/>
    <w:rsid w:val="00253924"/>
    <w:rsid w:val="00254FE3"/>
    <w:rsid w:val="00255623"/>
    <w:rsid w:val="00255CDC"/>
    <w:rsid w:val="00255DCA"/>
    <w:rsid w:val="002563EA"/>
    <w:rsid w:val="00256DDD"/>
    <w:rsid w:val="002576B5"/>
    <w:rsid w:val="00261870"/>
    <w:rsid w:val="00262969"/>
    <w:rsid w:val="00263333"/>
    <w:rsid w:val="0026402F"/>
    <w:rsid w:val="002644D2"/>
    <w:rsid w:val="00264750"/>
    <w:rsid w:val="00264AC5"/>
    <w:rsid w:val="00264F37"/>
    <w:rsid w:val="00265117"/>
    <w:rsid w:val="002658C5"/>
    <w:rsid w:val="00266018"/>
    <w:rsid w:val="00266504"/>
    <w:rsid w:val="00266577"/>
    <w:rsid w:val="00266A03"/>
    <w:rsid w:val="00266FB3"/>
    <w:rsid w:val="00270603"/>
    <w:rsid w:val="002706D2"/>
    <w:rsid w:val="002713A9"/>
    <w:rsid w:val="0027204E"/>
    <w:rsid w:val="002722FE"/>
    <w:rsid w:val="00272931"/>
    <w:rsid w:val="00272976"/>
    <w:rsid w:val="00272F98"/>
    <w:rsid w:val="002739DF"/>
    <w:rsid w:val="00274143"/>
    <w:rsid w:val="002744D5"/>
    <w:rsid w:val="002753DA"/>
    <w:rsid w:val="00275C74"/>
    <w:rsid w:val="00275FDE"/>
    <w:rsid w:val="002761D8"/>
    <w:rsid w:val="002771CB"/>
    <w:rsid w:val="00277399"/>
    <w:rsid w:val="00280467"/>
    <w:rsid w:val="00280B92"/>
    <w:rsid w:val="002812EC"/>
    <w:rsid w:val="00283280"/>
    <w:rsid w:val="002833B7"/>
    <w:rsid w:val="00283965"/>
    <w:rsid w:val="00283C2A"/>
    <w:rsid w:val="00283EA6"/>
    <w:rsid w:val="00284057"/>
    <w:rsid w:val="00284071"/>
    <w:rsid w:val="00285436"/>
    <w:rsid w:val="00285877"/>
    <w:rsid w:val="00285938"/>
    <w:rsid w:val="002862D6"/>
    <w:rsid w:val="002866FC"/>
    <w:rsid w:val="00286E6D"/>
    <w:rsid w:val="002872C2"/>
    <w:rsid w:val="002910AB"/>
    <w:rsid w:val="00291601"/>
    <w:rsid w:val="00291845"/>
    <w:rsid w:val="0029184F"/>
    <w:rsid w:val="00291D21"/>
    <w:rsid w:val="002920B1"/>
    <w:rsid w:val="00292C68"/>
    <w:rsid w:val="00292E5C"/>
    <w:rsid w:val="002931E4"/>
    <w:rsid w:val="00293DF9"/>
    <w:rsid w:val="00294587"/>
    <w:rsid w:val="00294874"/>
    <w:rsid w:val="00294AB9"/>
    <w:rsid w:val="00296584"/>
    <w:rsid w:val="00297C90"/>
    <w:rsid w:val="002A0A21"/>
    <w:rsid w:val="002A0A82"/>
    <w:rsid w:val="002A12E5"/>
    <w:rsid w:val="002A1D72"/>
    <w:rsid w:val="002A23C4"/>
    <w:rsid w:val="002A2D7A"/>
    <w:rsid w:val="002A3C1B"/>
    <w:rsid w:val="002A3D76"/>
    <w:rsid w:val="002A45D2"/>
    <w:rsid w:val="002A504F"/>
    <w:rsid w:val="002A58BB"/>
    <w:rsid w:val="002A59C5"/>
    <w:rsid w:val="002A6534"/>
    <w:rsid w:val="002A7150"/>
    <w:rsid w:val="002A763C"/>
    <w:rsid w:val="002A76E2"/>
    <w:rsid w:val="002B04C0"/>
    <w:rsid w:val="002B05D4"/>
    <w:rsid w:val="002B08D6"/>
    <w:rsid w:val="002B1370"/>
    <w:rsid w:val="002B1462"/>
    <w:rsid w:val="002B2183"/>
    <w:rsid w:val="002B30E5"/>
    <w:rsid w:val="002B3B1C"/>
    <w:rsid w:val="002B47A5"/>
    <w:rsid w:val="002B47B2"/>
    <w:rsid w:val="002B47DE"/>
    <w:rsid w:val="002B5075"/>
    <w:rsid w:val="002B56BC"/>
    <w:rsid w:val="002B5ED9"/>
    <w:rsid w:val="002B65B7"/>
    <w:rsid w:val="002B6D99"/>
    <w:rsid w:val="002B6E31"/>
    <w:rsid w:val="002C063C"/>
    <w:rsid w:val="002C1CD7"/>
    <w:rsid w:val="002C3342"/>
    <w:rsid w:val="002C3CC9"/>
    <w:rsid w:val="002C3DF5"/>
    <w:rsid w:val="002C437F"/>
    <w:rsid w:val="002C52DC"/>
    <w:rsid w:val="002C5C91"/>
    <w:rsid w:val="002C60FA"/>
    <w:rsid w:val="002C630F"/>
    <w:rsid w:val="002C65AC"/>
    <w:rsid w:val="002C676A"/>
    <w:rsid w:val="002C7640"/>
    <w:rsid w:val="002C7CDC"/>
    <w:rsid w:val="002D09D8"/>
    <w:rsid w:val="002D0AE6"/>
    <w:rsid w:val="002D0CBF"/>
    <w:rsid w:val="002D114A"/>
    <w:rsid w:val="002D128B"/>
    <w:rsid w:val="002D2C0F"/>
    <w:rsid w:val="002D30A4"/>
    <w:rsid w:val="002D339F"/>
    <w:rsid w:val="002D379D"/>
    <w:rsid w:val="002D38F4"/>
    <w:rsid w:val="002D40B7"/>
    <w:rsid w:val="002D436F"/>
    <w:rsid w:val="002D46B3"/>
    <w:rsid w:val="002D4D2F"/>
    <w:rsid w:val="002D4D8B"/>
    <w:rsid w:val="002D4ED1"/>
    <w:rsid w:val="002D5D6F"/>
    <w:rsid w:val="002D65C9"/>
    <w:rsid w:val="002D6B38"/>
    <w:rsid w:val="002E0C53"/>
    <w:rsid w:val="002E15EE"/>
    <w:rsid w:val="002E166F"/>
    <w:rsid w:val="002E2D98"/>
    <w:rsid w:val="002E63B3"/>
    <w:rsid w:val="002E6E8D"/>
    <w:rsid w:val="002E6EEB"/>
    <w:rsid w:val="002E7B2F"/>
    <w:rsid w:val="002E7E13"/>
    <w:rsid w:val="002F02F2"/>
    <w:rsid w:val="002F1350"/>
    <w:rsid w:val="002F298E"/>
    <w:rsid w:val="002F2B22"/>
    <w:rsid w:val="002F31C9"/>
    <w:rsid w:val="002F4345"/>
    <w:rsid w:val="002F4F8D"/>
    <w:rsid w:val="002F512C"/>
    <w:rsid w:val="002F5D2F"/>
    <w:rsid w:val="002F662C"/>
    <w:rsid w:val="002F6864"/>
    <w:rsid w:val="002F7847"/>
    <w:rsid w:val="002F796C"/>
    <w:rsid w:val="002F7F4D"/>
    <w:rsid w:val="00300383"/>
    <w:rsid w:val="003012A2"/>
    <w:rsid w:val="003016FF"/>
    <w:rsid w:val="00302CE2"/>
    <w:rsid w:val="00303658"/>
    <w:rsid w:val="00303676"/>
    <w:rsid w:val="00303893"/>
    <w:rsid w:val="00303A17"/>
    <w:rsid w:val="003040BB"/>
    <w:rsid w:val="00304121"/>
    <w:rsid w:val="00304627"/>
    <w:rsid w:val="00304660"/>
    <w:rsid w:val="003059AF"/>
    <w:rsid w:val="00305E3D"/>
    <w:rsid w:val="00306D78"/>
    <w:rsid w:val="00307E11"/>
    <w:rsid w:val="0031143B"/>
    <w:rsid w:val="003116E3"/>
    <w:rsid w:val="0031250B"/>
    <w:rsid w:val="00312695"/>
    <w:rsid w:val="00312A12"/>
    <w:rsid w:val="00312F80"/>
    <w:rsid w:val="00313040"/>
    <w:rsid w:val="00313744"/>
    <w:rsid w:val="00314A42"/>
    <w:rsid w:val="00314C3F"/>
    <w:rsid w:val="00314C7E"/>
    <w:rsid w:val="00314FEE"/>
    <w:rsid w:val="0031545A"/>
    <w:rsid w:val="00315D65"/>
    <w:rsid w:val="003161A4"/>
    <w:rsid w:val="003163B3"/>
    <w:rsid w:val="00316E50"/>
    <w:rsid w:val="00317204"/>
    <w:rsid w:val="003176D6"/>
    <w:rsid w:val="00317DA2"/>
    <w:rsid w:val="00317EB2"/>
    <w:rsid w:val="0032011C"/>
    <w:rsid w:val="00320BE7"/>
    <w:rsid w:val="00321E2A"/>
    <w:rsid w:val="00322680"/>
    <w:rsid w:val="003229F5"/>
    <w:rsid w:val="0032332F"/>
    <w:rsid w:val="00323461"/>
    <w:rsid w:val="003236C8"/>
    <w:rsid w:val="00323C47"/>
    <w:rsid w:val="00323EBD"/>
    <w:rsid w:val="00323ECF"/>
    <w:rsid w:val="003244D4"/>
    <w:rsid w:val="00324913"/>
    <w:rsid w:val="00326185"/>
    <w:rsid w:val="00326F30"/>
    <w:rsid w:val="00327EFF"/>
    <w:rsid w:val="0033016F"/>
    <w:rsid w:val="003304A3"/>
    <w:rsid w:val="00330609"/>
    <w:rsid w:val="00330974"/>
    <w:rsid w:val="00330CFD"/>
    <w:rsid w:val="00331799"/>
    <w:rsid w:val="00332550"/>
    <w:rsid w:val="00333074"/>
    <w:rsid w:val="00333306"/>
    <w:rsid w:val="0033331E"/>
    <w:rsid w:val="00333520"/>
    <w:rsid w:val="00333C25"/>
    <w:rsid w:val="00333F1F"/>
    <w:rsid w:val="00333F55"/>
    <w:rsid w:val="0033411C"/>
    <w:rsid w:val="00334668"/>
    <w:rsid w:val="00334D4E"/>
    <w:rsid w:val="00334FAB"/>
    <w:rsid w:val="003354B9"/>
    <w:rsid w:val="00335AA9"/>
    <w:rsid w:val="00336D1B"/>
    <w:rsid w:val="00336FD3"/>
    <w:rsid w:val="003406B7"/>
    <w:rsid w:val="00340CA0"/>
    <w:rsid w:val="0034130B"/>
    <w:rsid w:val="00341719"/>
    <w:rsid w:val="00341730"/>
    <w:rsid w:val="003421A5"/>
    <w:rsid w:val="00342922"/>
    <w:rsid w:val="003432A2"/>
    <w:rsid w:val="003444BB"/>
    <w:rsid w:val="00344506"/>
    <w:rsid w:val="00350C7E"/>
    <w:rsid w:val="00351C27"/>
    <w:rsid w:val="00351C63"/>
    <w:rsid w:val="003523CA"/>
    <w:rsid w:val="0035251D"/>
    <w:rsid w:val="0035276B"/>
    <w:rsid w:val="00352CDE"/>
    <w:rsid w:val="00353E6E"/>
    <w:rsid w:val="00355286"/>
    <w:rsid w:val="003559FD"/>
    <w:rsid w:val="0035699A"/>
    <w:rsid w:val="0036013E"/>
    <w:rsid w:val="003607DA"/>
    <w:rsid w:val="0036142B"/>
    <w:rsid w:val="00361605"/>
    <w:rsid w:val="00361B01"/>
    <w:rsid w:val="00361E0B"/>
    <w:rsid w:val="0036231C"/>
    <w:rsid w:val="00364B02"/>
    <w:rsid w:val="00365B81"/>
    <w:rsid w:val="00366AAC"/>
    <w:rsid w:val="003671F7"/>
    <w:rsid w:val="00367465"/>
    <w:rsid w:val="00370425"/>
    <w:rsid w:val="0037124D"/>
    <w:rsid w:val="003719F3"/>
    <w:rsid w:val="00371A75"/>
    <w:rsid w:val="00371A92"/>
    <w:rsid w:val="00372598"/>
    <w:rsid w:val="00372C3E"/>
    <w:rsid w:val="00373CE8"/>
    <w:rsid w:val="003744CE"/>
    <w:rsid w:val="00374C3A"/>
    <w:rsid w:val="00375122"/>
    <w:rsid w:val="00375175"/>
    <w:rsid w:val="0037572E"/>
    <w:rsid w:val="00376149"/>
    <w:rsid w:val="00376439"/>
    <w:rsid w:val="00376868"/>
    <w:rsid w:val="00376FAE"/>
    <w:rsid w:val="00380367"/>
    <w:rsid w:val="00380852"/>
    <w:rsid w:val="003808EB"/>
    <w:rsid w:val="00381476"/>
    <w:rsid w:val="0038182B"/>
    <w:rsid w:val="00381A15"/>
    <w:rsid w:val="00382AE8"/>
    <w:rsid w:val="00383014"/>
    <w:rsid w:val="00383F5A"/>
    <w:rsid w:val="00383F93"/>
    <w:rsid w:val="00384699"/>
    <w:rsid w:val="003852AF"/>
    <w:rsid w:val="00386132"/>
    <w:rsid w:val="003862D6"/>
    <w:rsid w:val="0038634A"/>
    <w:rsid w:val="0038671D"/>
    <w:rsid w:val="0038673B"/>
    <w:rsid w:val="00386784"/>
    <w:rsid w:val="003868EF"/>
    <w:rsid w:val="00386996"/>
    <w:rsid w:val="00387FE5"/>
    <w:rsid w:val="00390465"/>
    <w:rsid w:val="0039168B"/>
    <w:rsid w:val="00394879"/>
    <w:rsid w:val="00395460"/>
    <w:rsid w:val="003963D7"/>
    <w:rsid w:val="00396D4B"/>
    <w:rsid w:val="0039774A"/>
    <w:rsid w:val="00397D9F"/>
    <w:rsid w:val="003A0C9D"/>
    <w:rsid w:val="003A11D9"/>
    <w:rsid w:val="003A26BE"/>
    <w:rsid w:val="003A377F"/>
    <w:rsid w:val="003A4D47"/>
    <w:rsid w:val="003A518D"/>
    <w:rsid w:val="003A587E"/>
    <w:rsid w:val="003A5DD1"/>
    <w:rsid w:val="003A6266"/>
    <w:rsid w:val="003B0B4C"/>
    <w:rsid w:val="003B121C"/>
    <w:rsid w:val="003B1B47"/>
    <w:rsid w:val="003B1F80"/>
    <w:rsid w:val="003B2791"/>
    <w:rsid w:val="003B2B7E"/>
    <w:rsid w:val="003B3C3A"/>
    <w:rsid w:val="003B4EAD"/>
    <w:rsid w:val="003B5488"/>
    <w:rsid w:val="003B5D35"/>
    <w:rsid w:val="003B5F8A"/>
    <w:rsid w:val="003B6778"/>
    <w:rsid w:val="003B70F9"/>
    <w:rsid w:val="003C06A6"/>
    <w:rsid w:val="003C10FD"/>
    <w:rsid w:val="003C1DD9"/>
    <w:rsid w:val="003C20A0"/>
    <w:rsid w:val="003C237B"/>
    <w:rsid w:val="003C23FC"/>
    <w:rsid w:val="003C24B8"/>
    <w:rsid w:val="003C26B4"/>
    <w:rsid w:val="003C2BEE"/>
    <w:rsid w:val="003C3FA6"/>
    <w:rsid w:val="003C47BF"/>
    <w:rsid w:val="003C6317"/>
    <w:rsid w:val="003C6B9D"/>
    <w:rsid w:val="003C6E1D"/>
    <w:rsid w:val="003C7015"/>
    <w:rsid w:val="003D03AA"/>
    <w:rsid w:val="003D189E"/>
    <w:rsid w:val="003D2E78"/>
    <w:rsid w:val="003D3744"/>
    <w:rsid w:val="003D5485"/>
    <w:rsid w:val="003D5A72"/>
    <w:rsid w:val="003D6081"/>
    <w:rsid w:val="003D770A"/>
    <w:rsid w:val="003E05F5"/>
    <w:rsid w:val="003E093D"/>
    <w:rsid w:val="003E099A"/>
    <w:rsid w:val="003E1E12"/>
    <w:rsid w:val="003E2329"/>
    <w:rsid w:val="003E2A11"/>
    <w:rsid w:val="003E450D"/>
    <w:rsid w:val="003E4EF7"/>
    <w:rsid w:val="003E5043"/>
    <w:rsid w:val="003E52BA"/>
    <w:rsid w:val="003E560B"/>
    <w:rsid w:val="003E6360"/>
    <w:rsid w:val="003E6B47"/>
    <w:rsid w:val="003E78C8"/>
    <w:rsid w:val="003F0796"/>
    <w:rsid w:val="003F1EC8"/>
    <w:rsid w:val="003F260C"/>
    <w:rsid w:val="003F6AA8"/>
    <w:rsid w:val="003F6F3F"/>
    <w:rsid w:val="003F7E0C"/>
    <w:rsid w:val="00400408"/>
    <w:rsid w:val="00400A4F"/>
    <w:rsid w:val="004020ED"/>
    <w:rsid w:val="00404362"/>
    <w:rsid w:val="0040451C"/>
    <w:rsid w:val="00404953"/>
    <w:rsid w:val="00405010"/>
    <w:rsid w:val="00405B23"/>
    <w:rsid w:val="00406492"/>
    <w:rsid w:val="00406FD4"/>
    <w:rsid w:val="0040772F"/>
    <w:rsid w:val="0041154C"/>
    <w:rsid w:val="004116E3"/>
    <w:rsid w:val="0041175E"/>
    <w:rsid w:val="0041261B"/>
    <w:rsid w:val="00412863"/>
    <w:rsid w:val="00412A8F"/>
    <w:rsid w:val="00412AE5"/>
    <w:rsid w:val="00412DA2"/>
    <w:rsid w:val="0041354F"/>
    <w:rsid w:val="0041480E"/>
    <w:rsid w:val="00414C6F"/>
    <w:rsid w:val="00414CE7"/>
    <w:rsid w:val="00415508"/>
    <w:rsid w:val="00417B38"/>
    <w:rsid w:val="00420E83"/>
    <w:rsid w:val="004221C1"/>
    <w:rsid w:val="004229D1"/>
    <w:rsid w:val="00422A87"/>
    <w:rsid w:val="00422D41"/>
    <w:rsid w:val="00423180"/>
    <w:rsid w:val="004233C1"/>
    <w:rsid w:val="004234E7"/>
    <w:rsid w:val="00423BE5"/>
    <w:rsid w:val="004240E5"/>
    <w:rsid w:val="00425BBE"/>
    <w:rsid w:val="004262E8"/>
    <w:rsid w:val="0042640F"/>
    <w:rsid w:val="00427855"/>
    <w:rsid w:val="00427DD2"/>
    <w:rsid w:val="004300B5"/>
    <w:rsid w:val="00430648"/>
    <w:rsid w:val="00430FF6"/>
    <w:rsid w:val="00431031"/>
    <w:rsid w:val="0043109E"/>
    <w:rsid w:val="0043194D"/>
    <w:rsid w:val="00431C4F"/>
    <w:rsid w:val="00431F88"/>
    <w:rsid w:val="00432E49"/>
    <w:rsid w:val="00433877"/>
    <w:rsid w:val="00433C4F"/>
    <w:rsid w:val="00435BCB"/>
    <w:rsid w:val="00435D6F"/>
    <w:rsid w:val="00436474"/>
    <w:rsid w:val="00436D6A"/>
    <w:rsid w:val="004371D3"/>
    <w:rsid w:val="0043740D"/>
    <w:rsid w:val="004407E9"/>
    <w:rsid w:val="00442565"/>
    <w:rsid w:val="00442670"/>
    <w:rsid w:val="00442A75"/>
    <w:rsid w:val="0044327B"/>
    <w:rsid w:val="004444FD"/>
    <w:rsid w:val="00444BAF"/>
    <w:rsid w:val="00444FB8"/>
    <w:rsid w:val="004450CB"/>
    <w:rsid w:val="004452A7"/>
    <w:rsid w:val="004455AD"/>
    <w:rsid w:val="004455E4"/>
    <w:rsid w:val="004459AC"/>
    <w:rsid w:val="00445C38"/>
    <w:rsid w:val="004468A4"/>
    <w:rsid w:val="00446C16"/>
    <w:rsid w:val="00446FDD"/>
    <w:rsid w:val="00447657"/>
    <w:rsid w:val="00447740"/>
    <w:rsid w:val="00447928"/>
    <w:rsid w:val="00450E51"/>
    <w:rsid w:val="00451233"/>
    <w:rsid w:val="00451BE0"/>
    <w:rsid w:val="00451BF0"/>
    <w:rsid w:val="00452CE3"/>
    <w:rsid w:val="00453548"/>
    <w:rsid w:val="0045368C"/>
    <w:rsid w:val="004550E5"/>
    <w:rsid w:val="00456364"/>
    <w:rsid w:val="00457873"/>
    <w:rsid w:val="00457BE2"/>
    <w:rsid w:val="00460A42"/>
    <w:rsid w:val="00461E4D"/>
    <w:rsid w:val="00462425"/>
    <w:rsid w:val="00462929"/>
    <w:rsid w:val="00462942"/>
    <w:rsid w:val="00463067"/>
    <w:rsid w:val="004633AD"/>
    <w:rsid w:val="004636D4"/>
    <w:rsid w:val="0046478D"/>
    <w:rsid w:val="00464E67"/>
    <w:rsid w:val="00465824"/>
    <w:rsid w:val="00465F53"/>
    <w:rsid w:val="00466B3E"/>
    <w:rsid w:val="00466B71"/>
    <w:rsid w:val="00467081"/>
    <w:rsid w:val="004676BA"/>
    <w:rsid w:val="00470816"/>
    <w:rsid w:val="00470F32"/>
    <w:rsid w:val="004717E8"/>
    <w:rsid w:val="0047306B"/>
    <w:rsid w:val="00473CE0"/>
    <w:rsid w:val="004750A4"/>
    <w:rsid w:val="004750AE"/>
    <w:rsid w:val="00475DA7"/>
    <w:rsid w:val="00476540"/>
    <w:rsid w:val="004818BE"/>
    <w:rsid w:val="00482714"/>
    <w:rsid w:val="0048281B"/>
    <w:rsid w:val="00482CEE"/>
    <w:rsid w:val="00483384"/>
    <w:rsid w:val="004839AB"/>
    <w:rsid w:val="00483A01"/>
    <w:rsid w:val="004849AC"/>
    <w:rsid w:val="00485CD9"/>
    <w:rsid w:val="0048645B"/>
    <w:rsid w:val="00487E4A"/>
    <w:rsid w:val="0049101A"/>
    <w:rsid w:val="0049116C"/>
    <w:rsid w:val="00491476"/>
    <w:rsid w:val="004916BC"/>
    <w:rsid w:val="00491D9D"/>
    <w:rsid w:val="0049273C"/>
    <w:rsid w:val="0049346D"/>
    <w:rsid w:val="00493F09"/>
    <w:rsid w:val="004940A1"/>
    <w:rsid w:val="004945F8"/>
    <w:rsid w:val="004948A4"/>
    <w:rsid w:val="004949BA"/>
    <w:rsid w:val="00494AD8"/>
    <w:rsid w:val="0049585C"/>
    <w:rsid w:val="004959C6"/>
    <w:rsid w:val="00495B23"/>
    <w:rsid w:val="00496D67"/>
    <w:rsid w:val="00497020"/>
    <w:rsid w:val="004979E4"/>
    <w:rsid w:val="00497F5B"/>
    <w:rsid w:val="004A0490"/>
    <w:rsid w:val="004A063F"/>
    <w:rsid w:val="004A085A"/>
    <w:rsid w:val="004A0D21"/>
    <w:rsid w:val="004A0FF2"/>
    <w:rsid w:val="004A1775"/>
    <w:rsid w:val="004A1D3D"/>
    <w:rsid w:val="004A22C4"/>
    <w:rsid w:val="004A275C"/>
    <w:rsid w:val="004A27C1"/>
    <w:rsid w:val="004A3664"/>
    <w:rsid w:val="004A3E18"/>
    <w:rsid w:val="004A431D"/>
    <w:rsid w:val="004A4440"/>
    <w:rsid w:val="004A6906"/>
    <w:rsid w:val="004A796D"/>
    <w:rsid w:val="004B05FC"/>
    <w:rsid w:val="004B3320"/>
    <w:rsid w:val="004B3924"/>
    <w:rsid w:val="004B3EEF"/>
    <w:rsid w:val="004B4242"/>
    <w:rsid w:val="004B446D"/>
    <w:rsid w:val="004B4562"/>
    <w:rsid w:val="004B4AA3"/>
    <w:rsid w:val="004B55D8"/>
    <w:rsid w:val="004B65CC"/>
    <w:rsid w:val="004B7336"/>
    <w:rsid w:val="004C0470"/>
    <w:rsid w:val="004C1E98"/>
    <w:rsid w:val="004C205D"/>
    <w:rsid w:val="004C2C4E"/>
    <w:rsid w:val="004C3468"/>
    <w:rsid w:val="004C362C"/>
    <w:rsid w:val="004C4303"/>
    <w:rsid w:val="004C47C9"/>
    <w:rsid w:val="004C4DA9"/>
    <w:rsid w:val="004C50FA"/>
    <w:rsid w:val="004C587F"/>
    <w:rsid w:val="004C60BA"/>
    <w:rsid w:val="004C7A73"/>
    <w:rsid w:val="004D0A1D"/>
    <w:rsid w:val="004D1C48"/>
    <w:rsid w:val="004D1C90"/>
    <w:rsid w:val="004D2E57"/>
    <w:rsid w:val="004D30DB"/>
    <w:rsid w:val="004D3123"/>
    <w:rsid w:val="004D374A"/>
    <w:rsid w:val="004D647A"/>
    <w:rsid w:val="004D6F54"/>
    <w:rsid w:val="004D752F"/>
    <w:rsid w:val="004D78FF"/>
    <w:rsid w:val="004E0532"/>
    <w:rsid w:val="004E14FD"/>
    <w:rsid w:val="004E1648"/>
    <w:rsid w:val="004E26EE"/>
    <w:rsid w:val="004E2706"/>
    <w:rsid w:val="004E2C2A"/>
    <w:rsid w:val="004E2C9C"/>
    <w:rsid w:val="004E3994"/>
    <w:rsid w:val="004E4D0B"/>
    <w:rsid w:val="004E5C9B"/>
    <w:rsid w:val="004E5E71"/>
    <w:rsid w:val="004E5EE1"/>
    <w:rsid w:val="004E60B7"/>
    <w:rsid w:val="004E68B5"/>
    <w:rsid w:val="004E7085"/>
    <w:rsid w:val="004E72D7"/>
    <w:rsid w:val="004E75CC"/>
    <w:rsid w:val="004F16CB"/>
    <w:rsid w:val="004F1787"/>
    <w:rsid w:val="004F1C85"/>
    <w:rsid w:val="004F1E7B"/>
    <w:rsid w:val="004F2F23"/>
    <w:rsid w:val="004F30B6"/>
    <w:rsid w:val="004F3C1F"/>
    <w:rsid w:val="004F48B8"/>
    <w:rsid w:val="004F58CB"/>
    <w:rsid w:val="004F6B97"/>
    <w:rsid w:val="004F7815"/>
    <w:rsid w:val="004F7CE6"/>
    <w:rsid w:val="005001E2"/>
    <w:rsid w:val="00500698"/>
    <w:rsid w:val="00500A31"/>
    <w:rsid w:val="005010D8"/>
    <w:rsid w:val="00502C60"/>
    <w:rsid w:val="005037B7"/>
    <w:rsid w:val="00503BEA"/>
    <w:rsid w:val="00506588"/>
    <w:rsid w:val="005113BE"/>
    <w:rsid w:val="00512151"/>
    <w:rsid w:val="00512DE5"/>
    <w:rsid w:val="00513C95"/>
    <w:rsid w:val="00514553"/>
    <w:rsid w:val="00514F16"/>
    <w:rsid w:val="00514F57"/>
    <w:rsid w:val="00515811"/>
    <w:rsid w:val="00517BE5"/>
    <w:rsid w:val="00517C24"/>
    <w:rsid w:val="00520031"/>
    <w:rsid w:val="005200A3"/>
    <w:rsid w:val="00521AE2"/>
    <w:rsid w:val="00522002"/>
    <w:rsid w:val="005225E4"/>
    <w:rsid w:val="00522D71"/>
    <w:rsid w:val="00523347"/>
    <w:rsid w:val="00523B0E"/>
    <w:rsid w:val="005248D1"/>
    <w:rsid w:val="005254CD"/>
    <w:rsid w:val="00525AAF"/>
    <w:rsid w:val="00525E32"/>
    <w:rsid w:val="00525E61"/>
    <w:rsid w:val="00525ECE"/>
    <w:rsid w:val="00526A20"/>
    <w:rsid w:val="0052749F"/>
    <w:rsid w:val="0053044D"/>
    <w:rsid w:val="0053166F"/>
    <w:rsid w:val="005320B0"/>
    <w:rsid w:val="0053244C"/>
    <w:rsid w:val="005325DF"/>
    <w:rsid w:val="00532A2E"/>
    <w:rsid w:val="00532D3B"/>
    <w:rsid w:val="0053377B"/>
    <w:rsid w:val="005352C1"/>
    <w:rsid w:val="00535F63"/>
    <w:rsid w:val="00536734"/>
    <w:rsid w:val="00536E9C"/>
    <w:rsid w:val="0053727B"/>
    <w:rsid w:val="00537757"/>
    <w:rsid w:val="00540B2B"/>
    <w:rsid w:val="00540D84"/>
    <w:rsid w:val="00541180"/>
    <w:rsid w:val="00542785"/>
    <w:rsid w:val="00542880"/>
    <w:rsid w:val="0054421F"/>
    <w:rsid w:val="00544475"/>
    <w:rsid w:val="005452F9"/>
    <w:rsid w:val="00545B3C"/>
    <w:rsid w:val="00545E46"/>
    <w:rsid w:val="00546512"/>
    <w:rsid w:val="00547107"/>
    <w:rsid w:val="005501FF"/>
    <w:rsid w:val="0055095B"/>
    <w:rsid w:val="00552C18"/>
    <w:rsid w:val="0055379B"/>
    <w:rsid w:val="0055460C"/>
    <w:rsid w:val="005548AA"/>
    <w:rsid w:val="00554C55"/>
    <w:rsid w:val="00554DFA"/>
    <w:rsid w:val="00557056"/>
    <w:rsid w:val="005571A5"/>
    <w:rsid w:val="0055746E"/>
    <w:rsid w:val="0055753E"/>
    <w:rsid w:val="005602EC"/>
    <w:rsid w:val="005609FE"/>
    <w:rsid w:val="00562408"/>
    <w:rsid w:val="0056302F"/>
    <w:rsid w:val="00563813"/>
    <w:rsid w:val="00564EB2"/>
    <w:rsid w:val="005654A6"/>
    <w:rsid w:val="005654E2"/>
    <w:rsid w:val="00565D06"/>
    <w:rsid w:val="00565FE9"/>
    <w:rsid w:val="0056623B"/>
    <w:rsid w:val="00567C47"/>
    <w:rsid w:val="00567EC8"/>
    <w:rsid w:val="005705B0"/>
    <w:rsid w:val="00570A4E"/>
    <w:rsid w:val="00570B57"/>
    <w:rsid w:val="005718E6"/>
    <w:rsid w:val="005721B9"/>
    <w:rsid w:val="0057328E"/>
    <w:rsid w:val="005732F5"/>
    <w:rsid w:val="00573B24"/>
    <w:rsid w:val="00574B31"/>
    <w:rsid w:val="00575724"/>
    <w:rsid w:val="0057574A"/>
    <w:rsid w:val="005759C8"/>
    <w:rsid w:val="00575CAA"/>
    <w:rsid w:val="00575D86"/>
    <w:rsid w:val="00575EC6"/>
    <w:rsid w:val="00577E5F"/>
    <w:rsid w:val="005807A1"/>
    <w:rsid w:val="005809B0"/>
    <w:rsid w:val="00581357"/>
    <w:rsid w:val="0058153D"/>
    <w:rsid w:val="00581F8D"/>
    <w:rsid w:val="00582744"/>
    <w:rsid w:val="00583003"/>
    <w:rsid w:val="00583050"/>
    <w:rsid w:val="00584433"/>
    <w:rsid w:val="005845A0"/>
    <w:rsid w:val="005845BD"/>
    <w:rsid w:val="00585D3F"/>
    <w:rsid w:val="00586D38"/>
    <w:rsid w:val="005878EA"/>
    <w:rsid w:val="00591702"/>
    <w:rsid w:val="005918F3"/>
    <w:rsid w:val="00591C71"/>
    <w:rsid w:val="005941AE"/>
    <w:rsid w:val="00594550"/>
    <w:rsid w:val="005946E9"/>
    <w:rsid w:val="00594E3A"/>
    <w:rsid w:val="00594EEA"/>
    <w:rsid w:val="00595B1F"/>
    <w:rsid w:val="00596636"/>
    <w:rsid w:val="00596C68"/>
    <w:rsid w:val="00597434"/>
    <w:rsid w:val="00597B4C"/>
    <w:rsid w:val="005A0270"/>
    <w:rsid w:val="005A07F2"/>
    <w:rsid w:val="005A11F0"/>
    <w:rsid w:val="005A1BC7"/>
    <w:rsid w:val="005A2134"/>
    <w:rsid w:val="005A39D2"/>
    <w:rsid w:val="005A4653"/>
    <w:rsid w:val="005A4832"/>
    <w:rsid w:val="005A4B40"/>
    <w:rsid w:val="005A5A25"/>
    <w:rsid w:val="005A614E"/>
    <w:rsid w:val="005A624C"/>
    <w:rsid w:val="005A6ADE"/>
    <w:rsid w:val="005A7082"/>
    <w:rsid w:val="005A788B"/>
    <w:rsid w:val="005B12C1"/>
    <w:rsid w:val="005B1BA9"/>
    <w:rsid w:val="005B23FF"/>
    <w:rsid w:val="005B2897"/>
    <w:rsid w:val="005B2E4D"/>
    <w:rsid w:val="005B2F6D"/>
    <w:rsid w:val="005B3345"/>
    <w:rsid w:val="005B38BE"/>
    <w:rsid w:val="005B3FF1"/>
    <w:rsid w:val="005B40E0"/>
    <w:rsid w:val="005B5070"/>
    <w:rsid w:val="005B51B1"/>
    <w:rsid w:val="005B52AA"/>
    <w:rsid w:val="005B5957"/>
    <w:rsid w:val="005B6A7E"/>
    <w:rsid w:val="005B6AB4"/>
    <w:rsid w:val="005C0290"/>
    <w:rsid w:val="005C0E61"/>
    <w:rsid w:val="005C1642"/>
    <w:rsid w:val="005C20C0"/>
    <w:rsid w:val="005C2BCC"/>
    <w:rsid w:val="005C2CED"/>
    <w:rsid w:val="005C326E"/>
    <w:rsid w:val="005C38B9"/>
    <w:rsid w:val="005C5475"/>
    <w:rsid w:val="005C55E0"/>
    <w:rsid w:val="005C6178"/>
    <w:rsid w:val="005C72AE"/>
    <w:rsid w:val="005D097B"/>
    <w:rsid w:val="005D1177"/>
    <w:rsid w:val="005D1350"/>
    <w:rsid w:val="005D25AA"/>
    <w:rsid w:val="005D2A5D"/>
    <w:rsid w:val="005D3BF5"/>
    <w:rsid w:val="005D4AB6"/>
    <w:rsid w:val="005D6202"/>
    <w:rsid w:val="005D62D9"/>
    <w:rsid w:val="005E0282"/>
    <w:rsid w:val="005E03F1"/>
    <w:rsid w:val="005E0608"/>
    <w:rsid w:val="005E0D91"/>
    <w:rsid w:val="005E114A"/>
    <w:rsid w:val="005E1F79"/>
    <w:rsid w:val="005E1FDE"/>
    <w:rsid w:val="005E2565"/>
    <w:rsid w:val="005E2C6E"/>
    <w:rsid w:val="005E3B06"/>
    <w:rsid w:val="005E3C08"/>
    <w:rsid w:val="005E4653"/>
    <w:rsid w:val="005E5583"/>
    <w:rsid w:val="005E5AF1"/>
    <w:rsid w:val="005E5CA5"/>
    <w:rsid w:val="005E5F04"/>
    <w:rsid w:val="005E696E"/>
    <w:rsid w:val="005E6B18"/>
    <w:rsid w:val="005E78C6"/>
    <w:rsid w:val="005F0026"/>
    <w:rsid w:val="005F04ED"/>
    <w:rsid w:val="005F17DC"/>
    <w:rsid w:val="005F26DF"/>
    <w:rsid w:val="005F2B73"/>
    <w:rsid w:val="005F331A"/>
    <w:rsid w:val="005F3B25"/>
    <w:rsid w:val="005F3DE4"/>
    <w:rsid w:val="005F46FF"/>
    <w:rsid w:val="005F4EE4"/>
    <w:rsid w:val="005F5A0E"/>
    <w:rsid w:val="005F5ECF"/>
    <w:rsid w:val="005F5F91"/>
    <w:rsid w:val="005F716B"/>
    <w:rsid w:val="006002FE"/>
    <w:rsid w:val="00600E0D"/>
    <w:rsid w:val="00601F69"/>
    <w:rsid w:val="00602322"/>
    <w:rsid w:val="00602465"/>
    <w:rsid w:val="0060285F"/>
    <w:rsid w:val="0060398D"/>
    <w:rsid w:val="00604729"/>
    <w:rsid w:val="00604F81"/>
    <w:rsid w:val="0060587B"/>
    <w:rsid w:val="006059CE"/>
    <w:rsid w:val="00605EB0"/>
    <w:rsid w:val="00607006"/>
    <w:rsid w:val="0060794A"/>
    <w:rsid w:val="00607A20"/>
    <w:rsid w:val="00607BE9"/>
    <w:rsid w:val="00613531"/>
    <w:rsid w:val="00613696"/>
    <w:rsid w:val="00613C06"/>
    <w:rsid w:val="00613EFC"/>
    <w:rsid w:val="006145D2"/>
    <w:rsid w:val="00614C08"/>
    <w:rsid w:val="00615143"/>
    <w:rsid w:val="0061549F"/>
    <w:rsid w:val="00616C48"/>
    <w:rsid w:val="00620005"/>
    <w:rsid w:val="00620A9B"/>
    <w:rsid w:val="00620D80"/>
    <w:rsid w:val="00621D31"/>
    <w:rsid w:val="00622098"/>
    <w:rsid w:val="00623311"/>
    <w:rsid w:val="00624D45"/>
    <w:rsid w:val="00624E5A"/>
    <w:rsid w:val="006252CC"/>
    <w:rsid w:val="00625879"/>
    <w:rsid w:val="00625A70"/>
    <w:rsid w:val="00625CF0"/>
    <w:rsid w:val="00625E91"/>
    <w:rsid w:val="006260B4"/>
    <w:rsid w:val="0062617A"/>
    <w:rsid w:val="00626578"/>
    <w:rsid w:val="00626580"/>
    <w:rsid w:val="006268BA"/>
    <w:rsid w:val="00626AA5"/>
    <w:rsid w:val="00626F8F"/>
    <w:rsid w:val="00632570"/>
    <w:rsid w:val="00635035"/>
    <w:rsid w:val="0063504D"/>
    <w:rsid w:val="00635527"/>
    <w:rsid w:val="006359E2"/>
    <w:rsid w:val="00636185"/>
    <w:rsid w:val="00637333"/>
    <w:rsid w:val="00637677"/>
    <w:rsid w:val="00637FF1"/>
    <w:rsid w:val="0064082B"/>
    <w:rsid w:val="00640D29"/>
    <w:rsid w:val="006415B4"/>
    <w:rsid w:val="00641883"/>
    <w:rsid w:val="00641FF6"/>
    <w:rsid w:val="00642627"/>
    <w:rsid w:val="006428C7"/>
    <w:rsid w:val="00642EF9"/>
    <w:rsid w:val="006439F6"/>
    <w:rsid w:val="00643EFF"/>
    <w:rsid w:val="00644AED"/>
    <w:rsid w:val="006454A2"/>
    <w:rsid w:val="00646361"/>
    <w:rsid w:val="006468A2"/>
    <w:rsid w:val="00646FEF"/>
    <w:rsid w:val="006470D5"/>
    <w:rsid w:val="0064761B"/>
    <w:rsid w:val="006505CE"/>
    <w:rsid w:val="00650A7E"/>
    <w:rsid w:val="00650E81"/>
    <w:rsid w:val="006516C8"/>
    <w:rsid w:val="00651C5B"/>
    <w:rsid w:val="00651FFD"/>
    <w:rsid w:val="00652452"/>
    <w:rsid w:val="00652653"/>
    <w:rsid w:val="006526BD"/>
    <w:rsid w:val="00652975"/>
    <w:rsid w:val="00652A0B"/>
    <w:rsid w:val="00652D59"/>
    <w:rsid w:val="00653863"/>
    <w:rsid w:val="00653F90"/>
    <w:rsid w:val="00655640"/>
    <w:rsid w:val="006561CC"/>
    <w:rsid w:val="00656B73"/>
    <w:rsid w:val="00656D04"/>
    <w:rsid w:val="00656FFA"/>
    <w:rsid w:val="00657E91"/>
    <w:rsid w:val="00657E96"/>
    <w:rsid w:val="006613A1"/>
    <w:rsid w:val="00661970"/>
    <w:rsid w:val="006624A5"/>
    <w:rsid w:val="00662822"/>
    <w:rsid w:val="006632C3"/>
    <w:rsid w:val="00663ACA"/>
    <w:rsid w:val="00663B96"/>
    <w:rsid w:val="006645A3"/>
    <w:rsid w:val="00665A2A"/>
    <w:rsid w:val="00665D22"/>
    <w:rsid w:val="00665FCB"/>
    <w:rsid w:val="006673E4"/>
    <w:rsid w:val="006675C8"/>
    <w:rsid w:val="006708FD"/>
    <w:rsid w:val="0067199D"/>
    <w:rsid w:val="00671A37"/>
    <w:rsid w:val="00672AEA"/>
    <w:rsid w:val="00672F7B"/>
    <w:rsid w:val="0067381F"/>
    <w:rsid w:val="00674209"/>
    <w:rsid w:val="006744B2"/>
    <w:rsid w:val="006746BF"/>
    <w:rsid w:val="0067529D"/>
    <w:rsid w:val="00677120"/>
    <w:rsid w:val="006774C0"/>
    <w:rsid w:val="00677B4E"/>
    <w:rsid w:val="00680338"/>
    <w:rsid w:val="006809E4"/>
    <w:rsid w:val="0068103E"/>
    <w:rsid w:val="006816AC"/>
    <w:rsid w:val="00681701"/>
    <w:rsid w:val="006840C1"/>
    <w:rsid w:val="00684344"/>
    <w:rsid w:val="00685489"/>
    <w:rsid w:val="00686246"/>
    <w:rsid w:val="006865AC"/>
    <w:rsid w:val="00687003"/>
    <w:rsid w:val="00687B2B"/>
    <w:rsid w:val="00687E01"/>
    <w:rsid w:val="0069038B"/>
    <w:rsid w:val="006904D3"/>
    <w:rsid w:val="006918F4"/>
    <w:rsid w:val="006918F7"/>
    <w:rsid w:val="00692AF2"/>
    <w:rsid w:val="006934E5"/>
    <w:rsid w:val="00694234"/>
    <w:rsid w:val="00694504"/>
    <w:rsid w:val="00694B69"/>
    <w:rsid w:val="00694CD0"/>
    <w:rsid w:val="00697453"/>
    <w:rsid w:val="006A024F"/>
    <w:rsid w:val="006A08A6"/>
    <w:rsid w:val="006A0974"/>
    <w:rsid w:val="006A27F5"/>
    <w:rsid w:val="006A3640"/>
    <w:rsid w:val="006A4542"/>
    <w:rsid w:val="006A4646"/>
    <w:rsid w:val="006A4AED"/>
    <w:rsid w:val="006A4F93"/>
    <w:rsid w:val="006A595D"/>
    <w:rsid w:val="006A71F4"/>
    <w:rsid w:val="006A74C7"/>
    <w:rsid w:val="006B0604"/>
    <w:rsid w:val="006B09A8"/>
    <w:rsid w:val="006B1253"/>
    <w:rsid w:val="006B1324"/>
    <w:rsid w:val="006B1A78"/>
    <w:rsid w:val="006B1DEF"/>
    <w:rsid w:val="006B1F93"/>
    <w:rsid w:val="006B2EBD"/>
    <w:rsid w:val="006B337A"/>
    <w:rsid w:val="006B3874"/>
    <w:rsid w:val="006B463C"/>
    <w:rsid w:val="006B4953"/>
    <w:rsid w:val="006B499A"/>
    <w:rsid w:val="006B595E"/>
    <w:rsid w:val="006B6301"/>
    <w:rsid w:val="006B6728"/>
    <w:rsid w:val="006B6E1F"/>
    <w:rsid w:val="006B6F76"/>
    <w:rsid w:val="006B7CA1"/>
    <w:rsid w:val="006C01FC"/>
    <w:rsid w:val="006C037C"/>
    <w:rsid w:val="006C0D2C"/>
    <w:rsid w:val="006C1723"/>
    <w:rsid w:val="006C19F6"/>
    <w:rsid w:val="006C1E5B"/>
    <w:rsid w:val="006C26D5"/>
    <w:rsid w:val="006C354D"/>
    <w:rsid w:val="006C4140"/>
    <w:rsid w:val="006C46E2"/>
    <w:rsid w:val="006C5E7A"/>
    <w:rsid w:val="006C61E5"/>
    <w:rsid w:val="006C62FA"/>
    <w:rsid w:val="006C7706"/>
    <w:rsid w:val="006C7D14"/>
    <w:rsid w:val="006D1688"/>
    <w:rsid w:val="006D18FB"/>
    <w:rsid w:val="006D3239"/>
    <w:rsid w:val="006D3470"/>
    <w:rsid w:val="006D35BE"/>
    <w:rsid w:val="006D47AB"/>
    <w:rsid w:val="006D4CD0"/>
    <w:rsid w:val="006D514D"/>
    <w:rsid w:val="006D6A7B"/>
    <w:rsid w:val="006D7388"/>
    <w:rsid w:val="006D7ED0"/>
    <w:rsid w:val="006E032C"/>
    <w:rsid w:val="006E1075"/>
    <w:rsid w:val="006E1EB8"/>
    <w:rsid w:val="006E3011"/>
    <w:rsid w:val="006E31C1"/>
    <w:rsid w:val="006E359E"/>
    <w:rsid w:val="006E3D2B"/>
    <w:rsid w:val="006E43D4"/>
    <w:rsid w:val="006E51A2"/>
    <w:rsid w:val="006E666D"/>
    <w:rsid w:val="006E75A2"/>
    <w:rsid w:val="006E769E"/>
    <w:rsid w:val="006E7DCB"/>
    <w:rsid w:val="006F1275"/>
    <w:rsid w:val="006F129E"/>
    <w:rsid w:val="006F1356"/>
    <w:rsid w:val="006F17C1"/>
    <w:rsid w:val="006F1A65"/>
    <w:rsid w:val="006F2076"/>
    <w:rsid w:val="006F2256"/>
    <w:rsid w:val="006F2EF3"/>
    <w:rsid w:val="006F3176"/>
    <w:rsid w:val="006F3818"/>
    <w:rsid w:val="006F4341"/>
    <w:rsid w:val="006F492B"/>
    <w:rsid w:val="006F5452"/>
    <w:rsid w:val="006F619C"/>
    <w:rsid w:val="006F7DCC"/>
    <w:rsid w:val="007003E1"/>
    <w:rsid w:val="00700BA6"/>
    <w:rsid w:val="007016BD"/>
    <w:rsid w:val="00703C51"/>
    <w:rsid w:val="00705387"/>
    <w:rsid w:val="00705AFB"/>
    <w:rsid w:val="00705CDE"/>
    <w:rsid w:val="00710BFA"/>
    <w:rsid w:val="00711907"/>
    <w:rsid w:val="0071235A"/>
    <w:rsid w:val="007126BC"/>
    <w:rsid w:val="007126D0"/>
    <w:rsid w:val="0071319B"/>
    <w:rsid w:val="00713616"/>
    <w:rsid w:val="00713EE1"/>
    <w:rsid w:val="00714102"/>
    <w:rsid w:val="00714A17"/>
    <w:rsid w:val="00714AA9"/>
    <w:rsid w:val="0071500B"/>
    <w:rsid w:val="00715912"/>
    <w:rsid w:val="00715A95"/>
    <w:rsid w:val="00715C30"/>
    <w:rsid w:val="007171C6"/>
    <w:rsid w:val="00717D8B"/>
    <w:rsid w:val="007222D0"/>
    <w:rsid w:val="00722565"/>
    <w:rsid w:val="00722CE3"/>
    <w:rsid w:val="00722D55"/>
    <w:rsid w:val="007231B7"/>
    <w:rsid w:val="007245E5"/>
    <w:rsid w:val="0072499B"/>
    <w:rsid w:val="0072537E"/>
    <w:rsid w:val="00725725"/>
    <w:rsid w:val="00725E6D"/>
    <w:rsid w:val="007268E8"/>
    <w:rsid w:val="007273C9"/>
    <w:rsid w:val="007273E5"/>
    <w:rsid w:val="007274BE"/>
    <w:rsid w:val="00727D8C"/>
    <w:rsid w:val="0073057D"/>
    <w:rsid w:val="00731A27"/>
    <w:rsid w:val="00731B23"/>
    <w:rsid w:val="00734280"/>
    <w:rsid w:val="00735AD2"/>
    <w:rsid w:val="00735E9D"/>
    <w:rsid w:val="00735F15"/>
    <w:rsid w:val="00736564"/>
    <w:rsid w:val="0073658A"/>
    <w:rsid w:val="00740696"/>
    <w:rsid w:val="00741535"/>
    <w:rsid w:val="00741DC6"/>
    <w:rsid w:val="00742AAE"/>
    <w:rsid w:val="00742C93"/>
    <w:rsid w:val="00742D75"/>
    <w:rsid w:val="007439E4"/>
    <w:rsid w:val="007451EA"/>
    <w:rsid w:val="00745226"/>
    <w:rsid w:val="00747792"/>
    <w:rsid w:val="00747989"/>
    <w:rsid w:val="007513B2"/>
    <w:rsid w:val="007518EE"/>
    <w:rsid w:val="007520D3"/>
    <w:rsid w:val="00752873"/>
    <w:rsid w:val="00752A03"/>
    <w:rsid w:val="007537B8"/>
    <w:rsid w:val="007538E3"/>
    <w:rsid w:val="00754631"/>
    <w:rsid w:val="00754851"/>
    <w:rsid w:val="0075553D"/>
    <w:rsid w:val="00755CFE"/>
    <w:rsid w:val="00755E83"/>
    <w:rsid w:val="0076034C"/>
    <w:rsid w:val="007609FA"/>
    <w:rsid w:val="00760C42"/>
    <w:rsid w:val="007613A6"/>
    <w:rsid w:val="007657DE"/>
    <w:rsid w:val="00765A6E"/>
    <w:rsid w:val="007663FA"/>
    <w:rsid w:val="0076688C"/>
    <w:rsid w:val="007669FD"/>
    <w:rsid w:val="00766D1C"/>
    <w:rsid w:val="00766D45"/>
    <w:rsid w:val="0077038F"/>
    <w:rsid w:val="00770701"/>
    <w:rsid w:val="00770946"/>
    <w:rsid w:val="00770C32"/>
    <w:rsid w:val="00771618"/>
    <w:rsid w:val="00772901"/>
    <w:rsid w:val="00774896"/>
    <w:rsid w:val="0077653C"/>
    <w:rsid w:val="0077674C"/>
    <w:rsid w:val="00776A7D"/>
    <w:rsid w:val="00777964"/>
    <w:rsid w:val="00777A2D"/>
    <w:rsid w:val="007807EA"/>
    <w:rsid w:val="00781397"/>
    <w:rsid w:val="007840C1"/>
    <w:rsid w:val="00784157"/>
    <w:rsid w:val="007843C1"/>
    <w:rsid w:val="00785202"/>
    <w:rsid w:val="00786C9F"/>
    <w:rsid w:val="007871DA"/>
    <w:rsid w:val="007879D5"/>
    <w:rsid w:val="00790CA5"/>
    <w:rsid w:val="00792270"/>
    <w:rsid w:val="00792B28"/>
    <w:rsid w:val="007935B5"/>
    <w:rsid w:val="007944B7"/>
    <w:rsid w:val="00794FE4"/>
    <w:rsid w:val="00795E68"/>
    <w:rsid w:val="00796823"/>
    <w:rsid w:val="0079691E"/>
    <w:rsid w:val="00796F12"/>
    <w:rsid w:val="00797AE5"/>
    <w:rsid w:val="00797F3B"/>
    <w:rsid w:val="007A061F"/>
    <w:rsid w:val="007A0F8A"/>
    <w:rsid w:val="007A115E"/>
    <w:rsid w:val="007A2ED3"/>
    <w:rsid w:val="007A3570"/>
    <w:rsid w:val="007A68B1"/>
    <w:rsid w:val="007A7068"/>
    <w:rsid w:val="007A7404"/>
    <w:rsid w:val="007A7E54"/>
    <w:rsid w:val="007B057B"/>
    <w:rsid w:val="007B07DA"/>
    <w:rsid w:val="007B0B80"/>
    <w:rsid w:val="007B102B"/>
    <w:rsid w:val="007B18DD"/>
    <w:rsid w:val="007B1E41"/>
    <w:rsid w:val="007B2CE5"/>
    <w:rsid w:val="007B3117"/>
    <w:rsid w:val="007B4645"/>
    <w:rsid w:val="007B5E38"/>
    <w:rsid w:val="007B6919"/>
    <w:rsid w:val="007B796A"/>
    <w:rsid w:val="007C000C"/>
    <w:rsid w:val="007C01B1"/>
    <w:rsid w:val="007C0ED1"/>
    <w:rsid w:val="007C13E5"/>
    <w:rsid w:val="007C16ED"/>
    <w:rsid w:val="007C1780"/>
    <w:rsid w:val="007C300A"/>
    <w:rsid w:val="007C3214"/>
    <w:rsid w:val="007C345A"/>
    <w:rsid w:val="007C3726"/>
    <w:rsid w:val="007C5265"/>
    <w:rsid w:val="007C5A6B"/>
    <w:rsid w:val="007C67AB"/>
    <w:rsid w:val="007C6DB1"/>
    <w:rsid w:val="007C7795"/>
    <w:rsid w:val="007C7A71"/>
    <w:rsid w:val="007C7B08"/>
    <w:rsid w:val="007D0AB8"/>
    <w:rsid w:val="007D0BCE"/>
    <w:rsid w:val="007D1207"/>
    <w:rsid w:val="007D22BB"/>
    <w:rsid w:val="007D25AC"/>
    <w:rsid w:val="007D2920"/>
    <w:rsid w:val="007D2A8A"/>
    <w:rsid w:val="007D2AEB"/>
    <w:rsid w:val="007D30FA"/>
    <w:rsid w:val="007D3638"/>
    <w:rsid w:val="007D3BCA"/>
    <w:rsid w:val="007D3C6D"/>
    <w:rsid w:val="007D44DB"/>
    <w:rsid w:val="007D58AA"/>
    <w:rsid w:val="007D6867"/>
    <w:rsid w:val="007D71C8"/>
    <w:rsid w:val="007D7C34"/>
    <w:rsid w:val="007E016F"/>
    <w:rsid w:val="007E02F9"/>
    <w:rsid w:val="007E070D"/>
    <w:rsid w:val="007E1A03"/>
    <w:rsid w:val="007E2324"/>
    <w:rsid w:val="007E4194"/>
    <w:rsid w:val="007E5C12"/>
    <w:rsid w:val="007E73A0"/>
    <w:rsid w:val="007E7C45"/>
    <w:rsid w:val="007F0016"/>
    <w:rsid w:val="007F065F"/>
    <w:rsid w:val="007F0780"/>
    <w:rsid w:val="007F134D"/>
    <w:rsid w:val="007F2950"/>
    <w:rsid w:val="007F3162"/>
    <w:rsid w:val="007F333D"/>
    <w:rsid w:val="007F44D6"/>
    <w:rsid w:val="007F4825"/>
    <w:rsid w:val="007F4880"/>
    <w:rsid w:val="007F4D06"/>
    <w:rsid w:val="007F5060"/>
    <w:rsid w:val="007F6D54"/>
    <w:rsid w:val="007F705A"/>
    <w:rsid w:val="007F7250"/>
    <w:rsid w:val="007F7FF8"/>
    <w:rsid w:val="00800211"/>
    <w:rsid w:val="008004DC"/>
    <w:rsid w:val="00801572"/>
    <w:rsid w:val="0080195F"/>
    <w:rsid w:val="00802678"/>
    <w:rsid w:val="008026B4"/>
    <w:rsid w:val="00803569"/>
    <w:rsid w:val="008041B2"/>
    <w:rsid w:val="00804651"/>
    <w:rsid w:val="00804C4B"/>
    <w:rsid w:val="00804CD6"/>
    <w:rsid w:val="00804FFF"/>
    <w:rsid w:val="00805349"/>
    <w:rsid w:val="008060AB"/>
    <w:rsid w:val="0080610E"/>
    <w:rsid w:val="0080612A"/>
    <w:rsid w:val="008064FC"/>
    <w:rsid w:val="00810E51"/>
    <w:rsid w:val="00811158"/>
    <w:rsid w:val="008113EC"/>
    <w:rsid w:val="008114D1"/>
    <w:rsid w:val="00811E77"/>
    <w:rsid w:val="00815C71"/>
    <w:rsid w:val="00816318"/>
    <w:rsid w:val="00816F1D"/>
    <w:rsid w:val="00816FE8"/>
    <w:rsid w:val="00821982"/>
    <w:rsid w:val="00825531"/>
    <w:rsid w:val="00826261"/>
    <w:rsid w:val="00827839"/>
    <w:rsid w:val="00830D9B"/>
    <w:rsid w:val="00831735"/>
    <w:rsid w:val="00833DE0"/>
    <w:rsid w:val="00834327"/>
    <w:rsid w:val="0083541E"/>
    <w:rsid w:val="0083561C"/>
    <w:rsid w:val="0083586D"/>
    <w:rsid w:val="008358C1"/>
    <w:rsid w:val="00835B38"/>
    <w:rsid w:val="00835DF7"/>
    <w:rsid w:val="00835E82"/>
    <w:rsid w:val="0083621D"/>
    <w:rsid w:val="00836574"/>
    <w:rsid w:val="008377C9"/>
    <w:rsid w:val="00837FA6"/>
    <w:rsid w:val="008405A3"/>
    <w:rsid w:val="00840A25"/>
    <w:rsid w:val="00840D30"/>
    <w:rsid w:val="00840D7D"/>
    <w:rsid w:val="008418D8"/>
    <w:rsid w:val="00841CC6"/>
    <w:rsid w:val="008421F7"/>
    <w:rsid w:val="008423A8"/>
    <w:rsid w:val="00842580"/>
    <w:rsid w:val="00843164"/>
    <w:rsid w:val="00843338"/>
    <w:rsid w:val="008441CE"/>
    <w:rsid w:val="008441F1"/>
    <w:rsid w:val="00844B96"/>
    <w:rsid w:val="00844FAE"/>
    <w:rsid w:val="008450A8"/>
    <w:rsid w:val="00845B49"/>
    <w:rsid w:val="00845EF6"/>
    <w:rsid w:val="00846320"/>
    <w:rsid w:val="00846519"/>
    <w:rsid w:val="00846560"/>
    <w:rsid w:val="00847B03"/>
    <w:rsid w:val="0085056D"/>
    <w:rsid w:val="008511C1"/>
    <w:rsid w:val="00851A4E"/>
    <w:rsid w:val="00851D62"/>
    <w:rsid w:val="00851E8A"/>
    <w:rsid w:val="00852C35"/>
    <w:rsid w:val="00852F33"/>
    <w:rsid w:val="00853645"/>
    <w:rsid w:val="0085525F"/>
    <w:rsid w:val="008552F6"/>
    <w:rsid w:val="00857B90"/>
    <w:rsid w:val="00860378"/>
    <w:rsid w:val="008603F4"/>
    <w:rsid w:val="0086047F"/>
    <w:rsid w:val="0086054F"/>
    <w:rsid w:val="008608A5"/>
    <w:rsid w:val="00861622"/>
    <w:rsid w:val="00861B06"/>
    <w:rsid w:val="00862050"/>
    <w:rsid w:val="008626CF"/>
    <w:rsid w:val="008627F5"/>
    <w:rsid w:val="00862AF5"/>
    <w:rsid w:val="0086309A"/>
    <w:rsid w:val="00863C11"/>
    <w:rsid w:val="0086446E"/>
    <w:rsid w:val="0086471B"/>
    <w:rsid w:val="00864BB7"/>
    <w:rsid w:val="00864FEE"/>
    <w:rsid w:val="008659E2"/>
    <w:rsid w:val="0086607B"/>
    <w:rsid w:val="0086651E"/>
    <w:rsid w:val="00866E2D"/>
    <w:rsid w:val="00866F5F"/>
    <w:rsid w:val="008673E0"/>
    <w:rsid w:val="0086772A"/>
    <w:rsid w:val="00867A90"/>
    <w:rsid w:val="008703C1"/>
    <w:rsid w:val="0087080D"/>
    <w:rsid w:val="00870AFE"/>
    <w:rsid w:val="008728A4"/>
    <w:rsid w:val="00872E39"/>
    <w:rsid w:val="0087372D"/>
    <w:rsid w:val="008738FC"/>
    <w:rsid w:val="00873D0C"/>
    <w:rsid w:val="0087407B"/>
    <w:rsid w:val="0087477D"/>
    <w:rsid w:val="008759E6"/>
    <w:rsid w:val="00876781"/>
    <w:rsid w:val="0087695D"/>
    <w:rsid w:val="00877391"/>
    <w:rsid w:val="00877BC4"/>
    <w:rsid w:val="00877ED4"/>
    <w:rsid w:val="008802E5"/>
    <w:rsid w:val="0088114C"/>
    <w:rsid w:val="00882079"/>
    <w:rsid w:val="0088302C"/>
    <w:rsid w:val="00884115"/>
    <w:rsid w:val="008862D1"/>
    <w:rsid w:val="00886D3B"/>
    <w:rsid w:val="00887012"/>
    <w:rsid w:val="00887278"/>
    <w:rsid w:val="0089134A"/>
    <w:rsid w:val="00891867"/>
    <w:rsid w:val="00892993"/>
    <w:rsid w:val="00892CEE"/>
    <w:rsid w:val="00894791"/>
    <w:rsid w:val="00897985"/>
    <w:rsid w:val="00897CBF"/>
    <w:rsid w:val="008A0C54"/>
    <w:rsid w:val="008A10F5"/>
    <w:rsid w:val="008A161C"/>
    <w:rsid w:val="008A2367"/>
    <w:rsid w:val="008A2961"/>
    <w:rsid w:val="008A387A"/>
    <w:rsid w:val="008A3FA8"/>
    <w:rsid w:val="008A472B"/>
    <w:rsid w:val="008A4F97"/>
    <w:rsid w:val="008A57CF"/>
    <w:rsid w:val="008A5B63"/>
    <w:rsid w:val="008A64BF"/>
    <w:rsid w:val="008A654A"/>
    <w:rsid w:val="008A74A6"/>
    <w:rsid w:val="008B0328"/>
    <w:rsid w:val="008B08D7"/>
    <w:rsid w:val="008B0A16"/>
    <w:rsid w:val="008B1EF2"/>
    <w:rsid w:val="008B2DF7"/>
    <w:rsid w:val="008B30AB"/>
    <w:rsid w:val="008B36AE"/>
    <w:rsid w:val="008B44AD"/>
    <w:rsid w:val="008B5801"/>
    <w:rsid w:val="008B5C22"/>
    <w:rsid w:val="008B61E0"/>
    <w:rsid w:val="008B6B04"/>
    <w:rsid w:val="008B6C91"/>
    <w:rsid w:val="008B7338"/>
    <w:rsid w:val="008B77F6"/>
    <w:rsid w:val="008B7F72"/>
    <w:rsid w:val="008C00C1"/>
    <w:rsid w:val="008C0159"/>
    <w:rsid w:val="008C04EF"/>
    <w:rsid w:val="008C07D9"/>
    <w:rsid w:val="008C0E5D"/>
    <w:rsid w:val="008C178E"/>
    <w:rsid w:val="008C1859"/>
    <w:rsid w:val="008C1A95"/>
    <w:rsid w:val="008C1C0A"/>
    <w:rsid w:val="008C2169"/>
    <w:rsid w:val="008C2A1D"/>
    <w:rsid w:val="008C30BA"/>
    <w:rsid w:val="008C35D8"/>
    <w:rsid w:val="008C3C9B"/>
    <w:rsid w:val="008C3CC7"/>
    <w:rsid w:val="008C47FC"/>
    <w:rsid w:val="008C55E9"/>
    <w:rsid w:val="008C61BE"/>
    <w:rsid w:val="008C6BE6"/>
    <w:rsid w:val="008C7027"/>
    <w:rsid w:val="008C7E60"/>
    <w:rsid w:val="008D01CF"/>
    <w:rsid w:val="008D04ED"/>
    <w:rsid w:val="008D0673"/>
    <w:rsid w:val="008D0E4A"/>
    <w:rsid w:val="008D1F09"/>
    <w:rsid w:val="008D200C"/>
    <w:rsid w:val="008D2246"/>
    <w:rsid w:val="008D2BB6"/>
    <w:rsid w:val="008D31AE"/>
    <w:rsid w:val="008D3902"/>
    <w:rsid w:val="008D3EDD"/>
    <w:rsid w:val="008D423F"/>
    <w:rsid w:val="008D6DAC"/>
    <w:rsid w:val="008D6E06"/>
    <w:rsid w:val="008E12E7"/>
    <w:rsid w:val="008E1688"/>
    <w:rsid w:val="008E20A4"/>
    <w:rsid w:val="008E22CB"/>
    <w:rsid w:val="008E2E89"/>
    <w:rsid w:val="008E2F52"/>
    <w:rsid w:val="008E315A"/>
    <w:rsid w:val="008E3878"/>
    <w:rsid w:val="008E38AA"/>
    <w:rsid w:val="008E3A5B"/>
    <w:rsid w:val="008E3ED2"/>
    <w:rsid w:val="008E5DB3"/>
    <w:rsid w:val="008E6385"/>
    <w:rsid w:val="008E7DDE"/>
    <w:rsid w:val="008F00DE"/>
    <w:rsid w:val="008F044A"/>
    <w:rsid w:val="008F0740"/>
    <w:rsid w:val="008F07E0"/>
    <w:rsid w:val="008F106F"/>
    <w:rsid w:val="008F11BE"/>
    <w:rsid w:val="008F1F3A"/>
    <w:rsid w:val="008F295B"/>
    <w:rsid w:val="008F3A65"/>
    <w:rsid w:val="008F47D3"/>
    <w:rsid w:val="008F4D33"/>
    <w:rsid w:val="008F5403"/>
    <w:rsid w:val="008F5E11"/>
    <w:rsid w:val="008F6251"/>
    <w:rsid w:val="008F66F3"/>
    <w:rsid w:val="008F6AC3"/>
    <w:rsid w:val="008F6B04"/>
    <w:rsid w:val="008F6DE5"/>
    <w:rsid w:val="008F702C"/>
    <w:rsid w:val="008F769E"/>
    <w:rsid w:val="008F7DA1"/>
    <w:rsid w:val="009008D1"/>
    <w:rsid w:val="00901069"/>
    <w:rsid w:val="009015BC"/>
    <w:rsid w:val="00901945"/>
    <w:rsid w:val="00901F4E"/>
    <w:rsid w:val="00902177"/>
    <w:rsid w:val="00902A98"/>
    <w:rsid w:val="00902DE2"/>
    <w:rsid w:val="00902E1E"/>
    <w:rsid w:val="0090305A"/>
    <w:rsid w:val="009037AB"/>
    <w:rsid w:val="009056F3"/>
    <w:rsid w:val="009068B8"/>
    <w:rsid w:val="00906AEB"/>
    <w:rsid w:val="0090734E"/>
    <w:rsid w:val="00907749"/>
    <w:rsid w:val="0090790C"/>
    <w:rsid w:val="00907DFC"/>
    <w:rsid w:val="009100AF"/>
    <w:rsid w:val="00910ACB"/>
    <w:rsid w:val="00910C95"/>
    <w:rsid w:val="00910D53"/>
    <w:rsid w:val="009119DE"/>
    <w:rsid w:val="00911F2A"/>
    <w:rsid w:val="009124DA"/>
    <w:rsid w:val="00913150"/>
    <w:rsid w:val="00913C99"/>
    <w:rsid w:val="00913E18"/>
    <w:rsid w:val="009142F9"/>
    <w:rsid w:val="00914AA1"/>
    <w:rsid w:val="00914EA8"/>
    <w:rsid w:val="00915A52"/>
    <w:rsid w:val="009167AB"/>
    <w:rsid w:val="009167FA"/>
    <w:rsid w:val="009168AB"/>
    <w:rsid w:val="009201C2"/>
    <w:rsid w:val="00920CC9"/>
    <w:rsid w:val="00921E48"/>
    <w:rsid w:val="00923760"/>
    <w:rsid w:val="009238C2"/>
    <w:rsid w:val="009242D1"/>
    <w:rsid w:val="0092433E"/>
    <w:rsid w:val="00924A94"/>
    <w:rsid w:val="00924CE3"/>
    <w:rsid w:val="00926A9F"/>
    <w:rsid w:val="009271B8"/>
    <w:rsid w:val="00927D43"/>
    <w:rsid w:val="009303AC"/>
    <w:rsid w:val="00931108"/>
    <w:rsid w:val="0093111B"/>
    <w:rsid w:val="00931DC2"/>
    <w:rsid w:val="00933277"/>
    <w:rsid w:val="00933A99"/>
    <w:rsid w:val="0093508E"/>
    <w:rsid w:val="00935090"/>
    <w:rsid w:val="009352CC"/>
    <w:rsid w:val="0093540C"/>
    <w:rsid w:val="0093733D"/>
    <w:rsid w:val="009402E5"/>
    <w:rsid w:val="009413D3"/>
    <w:rsid w:val="0094269C"/>
    <w:rsid w:val="009427C2"/>
    <w:rsid w:val="00942929"/>
    <w:rsid w:val="00942D40"/>
    <w:rsid w:val="00942E81"/>
    <w:rsid w:val="0094324A"/>
    <w:rsid w:val="0094385F"/>
    <w:rsid w:val="009438B9"/>
    <w:rsid w:val="009442B5"/>
    <w:rsid w:val="009444E9"/>
    <w:rsid w:val="0094507B"/>
    <w:rsid w:val="009457E1"/>
    <w:rsid w:val="0094653C"/>
    <w:rsid w:val="00946DCE"/>
    <w:rsid w:val="0094797F"/>
    <w:rsid w:val="00947FAE"/>
    <w:rsid w:val="00950692"/>
    <w:rsid w:val="009513C0"/>
    <w:rsid w:val="00952353"/>
    <w:rsid w:val="009526A7"/>
    <w:rsid w:val="00953B12"/>
    <w:rsid w:val="00954EBE"/>
    <w:rsid w:val="00955B8E"/>
    <w:rsid w:val="00955C6E"/>
    <w:rsid w:val="00956116"/>
    <w:rsid w:val="00956592"/>
    <w:rsid w:val="0095735D"/>
    <w:rsid w:val="00961107"/>
    <w:rsid w:val="0096171B"/>
    <w:rsid w:val="009623BB"/>
    <w:rsid w:val="00962AC9"/>
    <w:rsid w:val="009631CD"/>
    <w:rsid w:val="009638ED"/>
    <w:rsid w:val="009638F0"/>
    <w:rsid w:val="009650C6"/>
    <w:rsid w:val="00966E31"/>
    <w:rsid w:val="00966F49"/>
    <w:rsid w:val="00967964"/>
    <w:rsid w:val="009701EE"/>
    <w:rsid w:val="00970618"/>
    <w:rsid w:val="00970A1D"/>
    <w:rsid w:val="00971D7A"/>
    <w:rsid w:val="00972BAE"/>
    <w:rsid w:val="00972C02"/>
    <w:rsid w:val="009731B7"/>
    <w:rsid w:val="0097333A"/>
    <w:rsid w:val="009736CA"/>
    <w:rsid w:val="00973734"/>
    <w:rsid w:val="00973B66"/>
    <w:rsid w:val="00973C02"/>
    <w:rsid w:val="00973D97"/>
    <w:rsid w:val="0097485A"/>
    <w:rsid w:val="00974C4C"/>
    <w:rsid w:val="00974EF8"/>
    <w:rsid w:val="00975CA5"/>
    <w:rsid w:val="0097706A"/>
    <w:rsid w:val="009775D2"/>
    <w:rsid w:val="0097767A"/>
    <w:rsid w:val="009801B6"/>
    <w:rsid w:val="00980AD1"/>
    <w:rsid w:val="00981C9F"/>
    <w:rsid w:val="00981E63"/>
    <w:rsid w:val="0098236F"/>
    <w:rsid w:val="0098249D"/>
    <w:rsid w:val="009825E1"/>
    <w:rsid w:val="00982937"/>
    <w:rsid w:val="00982F82"/>
    <w:rsid w:val="00983076"/>
    <w:rsid w:val="009830AF"/>
    <w:rsid w:val="00984127"/>
    <w:rsid w:val="009848CE"/>
    <w:rsid w:val="009851AA"/>
    <w:rsid w:val="009857A0"/>
    <w:rsid w:val="00990224"/>
    <w:rsid w:val="00990E38"/>
    <w:rsid w:val="009915A6"/>
    <w:rsid w:val="00991A58"/>
    <w:rsid w:val="00992018"/>
    <w:rsid w:val="009923B6"/>
    <w:rsid w:val="00992905"/>
    <w:rsid w:val="00992D07"/>
    <w:rsid w:val="00992DF0"/>
    <w:rsid w:val="00994A4A"/>
    <w:rsid w:val="00995E79"/>
    <w:rsid w:val="00996E87"/>
    <w:rsid w:val="009972A1"/>
    <w:rsid w:val="009A038A"/>
    <w:rsid w:val="009A09AB"/>
    <w:rsid w:val="009A1564"/>
    <w:rsid w:val="009A1D9C"/>
    <w:rsid w:val="009A1FFF"/>
    <w:rsid w:val="009A2A03"/>
    <w:rsid w:val="009A2E28"/>
    <w:rsid w:val="009A375B"/>
    <w:rsid w:val="009A3C37"/>
    <w:rsid w:val="009A3CC3"/>
    <w:rsid w:val="009A45AE"/>
    <w:rsid w:val="009A50C0"/>
    <w:rsid w:val="009A559C"/>
    <w:rsid w:val="009A5A25"/>
    <w:rsid w:val="009A648B"/>
    <w:rsid w:val="009A6C36"/>
    <w:rsid w:val="009A7A25"/>
    <w:rsid w:val="009A7FCD"/>
    <w:rsid w:val="009B17D5"/>
    <w:rsid w:val="009B1AD0"/>
    <w:rsid w:val="009B1B0F"/>
    <w:rsid w:val="009B1F78"/>
    <w:rsid w:val="009B1F7A"/>
    <w:rsid w:val="009B2D24"/>
    <w:rsid w:val="009B4A9F"/>
    <w:rsid w:val="009B4E68"/>
    <w:rsid w:val="009B566C"/>
    <w:rsid w:val="009B59A7"/>
    <w:rsid w:val="009B6A26"/>
    <w:rsid w:val="009B6EC6"/>
    <w:rsid w:val="009B6F91"/>
    <w:rsid w:val="009C016D"/>
    <w:rsid w:val="009C12B4"/>
    <w:rsid w:val="009C23E7"/>
    <w:rsid w:val="009C256D"/>
    <w:rsid w:val="009C28EC"/>
    <w:rsid w:val="009C41E0"/>
    <w:rsid w:val="009C480E"/>
    <w:rsid w:val="009C70E8"/>
    <w:rsid w:val="009D040A"/>
    <w:rsid w:val="009D0CC1"/>
    <w:rsid w:val="009D179A"/>
    <w:rsid w:val="009D243F"/>
    <w:rsid w:val="009D24D3"/>
    <w:rsid w:val="009D37EE"/>
    <w:rsid w:val="009D4328"/>
    <w:rsid w:val="009D502C"/>
    <w:rsid w:val="009D51AB"/>
    <w:rsid w:val="009D5E8E"/>
    <w:rsid w:val="009D6732"/>
    <w:rsid w:val="009D6807"/>
    <w:rsid w:val="009D688F"/>
    <w:rsid w:val="009D6A11"/>
    <w:rsid w:val="009D77CE"/>
    <w:rsid w:val="009E00E5"/>
    <w:rsid w:val="009E09D2"/>
    <w:rsid w:val="009E2448"/>
    <w:rsid w:val="009E2A3B"/>
    <w:rsid w:val="009E42B4"/>
    <w:rsid w:val="009E4814"/>
    <w:rsid w:val="009E66E5"/>
    <w:rsid w:val="009E6891"/>
    <w:rsid w:val="009E6AC9"/>
    <w:rsid w:val="009E6B0F"/>
    <w:rsid w:val="009E70C5"/>
    <w:rsid w:val="009F09D7"/>
    <w:rsid w:val="009F150E"/>
    <w:rsid w:val="009F1D4B"/>
    <w:rsid w:val="009F1F56"/>
    <w:rsid w:val="009F2D51"/>
    <w:rsid w:val="009F33D1"/>
    <w:rsid w:val="009F35AF"/>
    <w:rsid w:val="009F3666"/>
    <w:rsid w:val="009F4435"/>
    <w:rsid w:val="009F69D2"/>
    <w:rsid w:val="009F730D"/>
    <w:rsid w:val="009F7675"/>
    <w:rsid w:val="009F7B19"/>
    <w:rsid w:val="009F7C2F"/>
    <w:rsid w:val="00A01A43"/>
    <w:rsid w:val="00A01D48"/>
    <w:rsid w:val="00A01F44"/>
    <w:rsid w:val="00A029CA"/>
    <w:rsid w:val="00A02A4A"/>
    <w:rsid w:val="00A02B18"/>
    <w:rsid w:val="00A02FF7"/>
    <w:rsid w:val="00A03477"/>
    <w:rsid w:val="00A038C7"/>
    <w:rsid w:val="00A047A7"/>
    <w:rsid w:val="00A05235"/>
    <w:rsid w:val="00A05F2F"/>
    <w:rsid w:val="00A062B2"/>
    <w:rsid w:val="00A07D42"/>
    <w:rsid w:val="00A100FC"/>
    <w:rsid w:val="00A10349"/>
    <w:rsid w:val="00A117AE"/>
    <w:rsid w:val="00A127CF"/>
    <w:rsid w:val="00A13056"/>
    <w:rsid w:val="00A13616"/>
    <w:rsid w:val="00A15DE9"/>
    <w:rsid w:val="00A15FF3"/>
    <w:rsid w:val="00A160A9"/>
    <w:rsid w:val="00A165B9"/>
    <w:rsid w:val="00A16952"/>
    <w:rsid w:val="00A16A5E"/>
    <w:rsid w:val="00A17038"/>
    <w:rsid w:val="00A1744B"/>
    <w:rsid w:val="00A1775A"/>
    <w:rsid w:val="00A17FAB"/>
    <w:rsid w:val="00A20062"/>
    <w:rsid w:val="00A20454"/>
    <w:rsid w:val="00A20611"/>
    <w:rsid w:val="00A20996"/>
    <w:rsid w:val="00A20DE8"/>
    <w:rsid w:val="00A222B0"/>
    <w:rsid w:val="00A22594"/>
    <w:rsid w:val="00A22E8D"/>
    <w:rsid w:val="00A230E6"/>
    <w:rsid w:val="00A238FF"/>
    <w:rsid w:val="00A2465F"/>
    <w:rsid w:val="00A247B2"/>
    <w:rsid w:val="00A25032"/>
    <w:rsid w:val="00A26B7D"/>
    <w:rsid w:val="00A26FE9"/>
    <w:rsid w:val="00A276FC"/>
    <w:rsid w:val="00A3034C"/>
    <w:rsid w:val="00A310E9"/>
    <w:rsid w:val="00A330B0"/>
    <w:rsid w:val="00A33438"/>
    <w:rsid w:val="00A336EC"/>
    <w:rsid w:val="00A3376A"/>
    <w:rsid w:val="00A338D6"/>
    <w:rsid w:val="00A33951"/>
    <w:rsid w:val="00A3481B"/>
    <w:rsid w:val="00A34C5A"/>
    <w:rsid w:val="00A35301"/>
    <w:rsid w:val="00A3573D"/>
    <w:rsid w:val="00A368BD"/>
    <w:rsid w:val="00A3714D"/>
    <w:rsid w:val="00A3792A"/>
    <w:rsid w:val="00A404D9"/>
    <w:rsid w:val="00A41648"/>
    <w:rsid w:val="00A4234B"/>
    <w:rsid w:val="00A437C2"/>
    <w:rsid w:val="00A43F6F"/>
    <w:rsid w:val="00A459EC"/>
    <w:rsid w:val="00A45DB9"/>
    <w:rsid w:val="00A46049"/>
    <w:rsid w:val="00A46409"/>
    <w:rsid w:val="00A468B0"/>
    <w:rsid w:val="00A5101E"/>
    <w:rsid w:val="00A51488"/>
    <w:rsid w:val="00A525C8"/>
    <w:rsid w:val="00A530BE"/>
    <w:rsid w:val="00A535B6"/>
    <w:rsid w:val="00A53FA3"/>
    <w:rsid w:val="00A5409A"/>
    <w:rsid w:val="00A54447"/>
    <w:rsid w:val="00A54C6A"/>
    <w:rsid w:val="00A55F17"/>
    <w:rsid w:val="00A565BF"/>
    <w:rsid w:val="00A5668B"/>
    <w:rsid w:val="00A56F70"/>
    <w:rsid w:val="00A5719A"/>
    <w:rsid w:val="00A60155"/>
    <w:rsid w:val="00A6041A"/>
    <w:rsid w:val="00A606F3"/>
    <w:rsid w:val="00A6096C"/>
    <w:rsid w:val="00A60FBF"/>
    <w:rsid w:val="00A6127E"/>
    <w:rsid w:val="00A62D94"/>
    <w:rsid w:val="00A62DD1"/>
    <w:rsid w:val="00A64004"/>
    <w:rsid w:val="00A66005"/>
    <w:rsid w:val="00A6650A"/>
    <w:rsid w:val="00A66E34"/>
    <w:rsid w:val="00A67108"/>
    <w:rsid w:val="00A67664"/>
    <w:rsid w:val="00A677CB"/>
    <w:rsid w:val="00A702FF"/>
    <w:rsid w:val="00A7057D"/>
    <w:rsid w:val="00A71BBB"/>
    <w:rsid w:val="00A722E6"/>
    <w:rsid w:val="00A7397F"/>
    <w:rsid w:val="00A73BE4"/>
    <w:rsid w:val="00A748D7"/>
    <w:rsid w:val="00A74EE8"/>
    <w:rsid w:val="00A74FD7"/>
    <w:rsid w:val="00A75389"/>
    <w:rsid w:val="00A75E05"/>
    <w:rsid w:val="00A76141"/>
    <w:rsid w:val="00A76A85"/>
    <w:rsid w:val="00A777F7"/>
    <w:rsid w:val="00A77DA3"/>
    <w:rsid w:val="00A8174B"/>
    <w:rsid w:val="00A81F9A"/>
    <w:rsid w:val="00A82C72"/>
    <w:rsid w:val="00A834AD"/>
    <w:rsid w:val="00A83846"/>
    <w:rsid w:val="00A85046"/>
    <w:rsid w:val="00A85DB1"/>
    <w:rsid w:val="00A85E15"/>
    <w:rsid w:val="00A86822"/>
    <w:rsid w:val="00A876D0"/>
    <w:rsid w:val="00A906A2"/>
    <w:rsid w:val="00A915B1"/>
    <w:rsid w:val="00A918B6"/>
    <w:rsid w:val="00A91A87"/>
    <w:rsid w:val="00A91AF2"/>
    <w:rsid w:val="00A9251F"/>
    <w:rsid w:val="00A92AE0"/>
    <w:rsid w:val="00A9340B"/>
    <w:rsid w:val="00A936E7"/>
    <w:rsid w:val="00A9381C"/>
    <w:rsid w:val="00A945B8"/>
    <w:rsid w:val="00A9471A"/>
    <w:rsid w:val="00A94ECC"/>
    <w:rsid w:val="00A94F50"/>
    <w:rsid w:val="00A95A74"/>
    <w:rsid w:val="00A9617F"/>
    <w:rsid w:val="00A9734D"/>
    <w:rsid w:val="00AA07A1"/>
    <w:rsid w:val="00AA0E7F"/>
    <w:rsid w:val="00AA1279"/>
    <w:rsid w:val="00AA13BC"/>
    <w:rsid w:val="00AA1943"/>
    <w:rsid w:val="00AA19DE"/>
    <w:rsid w:val="00AA1ADF"/>
    <w:rsid w:val="00AA2716"/>
    <w:rsid w:val="00AA4314"/>
    <w:rsid w:val="00AA4604"/>
    <w:rsid w:val="00AA4A84"/>
    <w:rsid w:val="00AA4D5E"/>
    <w:rsid w:val="00AA54B9"/>
    <w:rsid w:val="00AA58BB"/>
    <w:rsid w:val="00AA5FDF"/>
    <w:rsid w:val="00AA68C5"/>
    <w:rsid w:val="00AA6A7B"/>
    <w:rsid w:val="00AA6BA8"/>
    <w:rsid w:val="00AA76EF"/>
    <w:rsid w:val="00AB089B"/>
    <w:rsid w:val="00AB1149"/>
    <w:rsid w:val="00AB15ED"/>
    <w:rsid w:val="00AB1D06"/>
    <w:rsid w:val="00AB2B0C"/>
    <w:rsid w:val="00AB3B90"/>
    <w:rsid w:val="00AB4201"/>
    <w:rsid w:val="00AB422E"/>
    <w:rsid w:val="00AB4A2A"/>
    <w:rsid w:val="00AB5211"/>
    <w:rsid w:val="00AB53EA"/>
    <w:rsid w:val="00AB5471"/>
    <w:rsid w:val="00AB54D5"/>
    <w:rsid w:val="00AB5F42"/>
    <w:rsid w:val="00AB621B"/>
    <w:rsid w:val="00AB6678"/>
    <w:rsid w:val="00AB6906"/>
    <w:rsid w:val="00AB71DD"/>
    <w:rsid w:val="00AB7256"/>
    <w:rsid w:val="00AC0BCB"/>
    <w:rsid w:val="00AC0D09"/>
    <w:rsid w:val="00AC10CA"/>
    <w:rsid w:val="00AC10F7"/>
    <w:rsid w:val="00AC1653"/>
    <w:rsid w:val="00AC2085"/>
    <w:rsid w:val="00AC252D"/>
    <w:rsid w:val="00AC2A48"/>
    <w:rsid w:val="00AC36C9"/>
    <w:rsid w:val="00AC36E5"/>
    <w:rsid w:val="00AC3785"/>
    <w:rsid w:val="00AC3E9C"/>
    <w:rsid w:val="00AC6919"/>
    <w:rsid w:val="00AC6A05"/>
    <w:rsid w:val="00AC6A24"/>
    <w:rsid w:val="00AC6CE3"/>
    <w:rsid w:val="00AC77DE"/>
    <w:rsid w:val="00AC7BC5"/>
    <w:rsid w:val="00AD0C19"/>
    <w:rsid w:val="00AD0E7E"/>
    <w:rsid w:val="00AD0E82"/>
    <w:rsid w:val="00AD0EB9"/>
    <w:rsid w:val="00AD20F4"/>
    <w:rsid w:val="00AD2539"/>
    <w:rsid w:val="00AD2B21"/>
    <w:rsid w:val="00AD3141"/>
    <w:rsid w:val="00AD3216"/>
    <w:rsid w:val="00AD321C"/>
    <w:rsid w:val="00AD339F"/>
    <w:rsid w:val="00AD3578"/>
    <w:rsid w:val="00AD3B86"/>
    <w:rsid w:val="00AD4241"/>
    <w:rsid w:val="00AD4D78"/>
    <w:rsid w:val="00AD4DC8"/>
    <w:rsid w:val="00AD53FA"/>
    <w:rsid w:val="00AD5885"/>
    <w:rsid w:val="00AD64C7"/>
    <w:rsid w:val="00AD6888"/>
    <w:rsid w:val="00AD6B4F"/>
    <w:rsid w:val="00AD6ECB"/>
    <w:rsid w:val="00AD6F75"/>
    <w:rsid w:val="00AD7071"/>
    <w:rsid w:val="00AD714B"/>
    <w:rsid w:val="00AD7A58"/>
    <w:rsid w:val="00AD7C11"/>
    <w:rsid w:val="00AE07E8"/>
    <w:rsid w:val="00AE0B0D"/>
    <w:rsid w:val="00AE1A48"/>
    <w:rsid w:val="00AE1CAA"/>
    <w:rsid w:val="00AE28A3"/>
    <w:rsid w:val="00AE33A1"/>
    <w:rsid w:val="00AE499F"/>
    <w:rsid w:val="00AE4DE9"/>
    <w:rsid w:val="00AE5F96"/>
    <w:rsid w:val="00AE66E1"/>
    <w:rsid w:val="00AE6BC0"/>
    <w:rsid w:val="00AE6C4E"/>
    <w:rsid w:val="00AE763F"/>
    <w:rsid w:val="00AF060D"/>
    <w:rsid w:val="00AF101B"/>
    <w:rsid w:val="00AF1DE9"/>
    <w:rsid w:val="00AF2D2C"/>
    <w:rsid w:val="00AF3D85"/>
    <w:rsid w:val="00AF468E"/>
    <w:rsid w:val="00AF49DF"/>
    <w:rsid w:val="00AF54A0"/>
    <w:rsid w:val="00AF6586"/>
    <w:rsid w:val="00AF7662"/>
    <w:rsid w:val="00AF7A55"/>
    <w:rsid w:val="00B00ACA"/>
    <w:rsid w:val="00B00F98"/>
    <w:rsid w:val="00B01245"/>
    <w:rsid w:val="00B01C13"/>
    <w:rsid w:val="00B03495"/>
    <w:rsid w:val="00B03597"/>
    <w:rsid w:val="00B035E6"/>
    <w:rsid w:val="00B03BDC"/>
    <w:rsid w:val="00B04191"/>
    <w:rsid w:val="00B04BBE"/>
    <w:rsid w:val="00B05407"/>
    <w:rsid w:val="00B05A23"/>
    <w:rsid w:val="00B0609A"/>
    <w:rsid w:val="00B06735"/>
    <w:rsid w:val="00B068B7"/>
    <w:rsid w:val="00B0790A"/>
    <w:rsid w:val="00B1037D"/>
    <w:rsid w:val="00B13459"/>
    <w:rsid w:val="00B1357B"/>
    <w:rsid w:val="00B135A6"/>
    <w:rsid w:val="00B153EE"/>
    <w:rsid w:val="00B162FF"/>
    <w:rsid w:val="00B164C7"/>
    <w:rsid w:val="00B168DC"/>
    <w:rsid w:val="00B1690F"/>
    <w:rsid w:val="00B1723F"/>
    <w:rsid w:val="00B20560"/>
    <w:rsid w:val="00B20747"/>
    <w:rsid w:val="00B2086F"/>
    <w:rsid w:val="00B23320"/>
    <w:rsid w:val="00B234F2"/>
    <w:rsid w:val="00B23894"/>
    <w:rsid w:val="00B23E1E"/>
    <w:rsid w:val="00B2473B"/>
    <w:rsid w:val="00B24862"/>
    <w:rsid w:val="00B24F50"/>
    <w:rsid w:val="00B25061"/>
    <w:rsid w:val="00B254C6"/>
    <w:rsid w:val="00B25615"/>
    <w:rsid w:val="00B256D4"/>
    <w:rsid w:val="00B25C9A"/>
    <w:rsid w:val="00B25E3A"/>
    <w:rsid w:val="00B25E63"/>
    <w:rsid w:val="00B262D0"/>
    <w:rsid w:val="00B26319"/>
    <w:rsid w:val="00B26AB8"/>
    <w:rsid w:val="00B26AFD"/>
    <w:rsid w:val="00B26E1A"/>
    <w:rsid w:val="00B271D5"/>
    <w:rsid w:val="00B27686"/>
    <w:rsid w:val="00B3125C"/>
    <w:rsid w:val="00B32113"/>
    <w:rsid w:val="00B327F9"/>
    <w:rsid w:val="00B33A96"/>
    <w:rsid w:val="00B34270"/>
    <w:rsid w:val="00B34E9E"/>
    <w:rsid w:val="00B35290"/>
    <w:rsid w:val="00B35335"/>
    <w:rsid w:val="00B36497"/>
    <w:rsid w:val="00B367BC"/>
    <w:rsid w:val="00B37523"/>
    <w:rsid w:val="00B37EA1"/>
    <w:rsid w:val="00B37FD2"/>
    <w:rsid w:val="00B418DA"/>
    <w:rsid w:val="00B42BDB"/>
    <w:rsid w:val="00B43B18"/>
    <w:rsid w:val="00B43B58"/>
    <w:rsid w:val="00B44893"/>
    <w:rsid w:val="00B44A0C"/>
    <w:rsid w:val="00B455C7"/>
    <w:rsid w:val="00B45E72"/>
    <w:rsid w:val="00B4625D"/>
    <w:rsid w:val="00B46C01"/>
    <w:rsid w:val="00B4726B"/>
    <w:rsid w:val="00B477E3"/>
    <w:rsid w:val="00B5049F"/>
    <w:rsid w:val="00B5101E"/>
    <w:rsid w:val="00B512D9"/>
    <w:rsid w:val="00B5143C"/>
    <w:rsid w:val="00B51588"/>
    <w:rsid w:val="00B52883"/>
    <w:rsid w:val="00B52BA4"/>
    <w:rsid w:val="00B535EC"/>
    <w:rsid w:val="00B53D1B"/>
    <w:rsid w:val="00B53E5B"/>
    <w:rsid w:val="00B545A2"/>
    <w:rsid w:val="00B547A7"/>
    <w:rsid w:val="00B5485A"/>
    <w:rsid w:val="00B56661"/>
    <w:rsid w:val="00B576D2"/>
    <w:rsid w:val="00B57F4F"/>
    <w:rsid w:val="00B57F72"/>
    <w:rsid w:val="00B6123B"/>
    <w:rsid w:val="00B62CE0"/>
    <w:rsid w:val="00B62CEF"/>
    <w:rsid w:val="00B62DF8"/>
    <w:rsid w:val="00B646F0"/>
    <w:rsid w:val="00B64EC1"/>
    <w:rsid w:val="00B66180"/>
    <w:rsid w:val="00B67FC2"/>
    <w:rsid w:val="00B70676"/>
    <w:rsid w:val="00B715E4"/>
    <w:rsid w:val="00B71ABE"/>
    <w:rsid w:val="00B727CB"/>
    <w:rsid w:val="00B72864"/>
    <w:rsid w:val="00B72BD2"/>
    <w:rsid w:val="00B72CDA"/>
    <w:rsid w:val="00B74E0C"/>
    <w:rsid w:val="00B77A9F"/>
    <w:rsid w:val="00B80ACC"/>
    <w:rsid w:val="00B817B2"/>
    <w:rsid w:val="00B81829"/>
    <w:rsid w:val="00B82384"/>
    <w:rsid w:val="00B82AED"/>
    <w:rsid w:val="00B83000"/>
    <w:rsid w:val="00B83B9D"/>
    <w:rsid w:val="00B84CF1"/>
    <w:rsid w:val="00B850EA"/>
    <w:rsid w:val="00B8518E"/>
    <w:rsid w:val="00B852B1"/>
    <w:rsid w:val="00B85C02"/>
    <w:rsid w:val="00B85D8C"/>
    <w:rsid w:val="00B85EB7"/>
    <w:rsid w:val="00B860B6"/>
    <w:rsid w:val="00B8659E"/>
    <w:rsid w:val="00B86645"/>
    <w:rsid w:val="00B87037"/>
    <w:rsid w:val="00B87880"/>
    <w:rsid w:val="00B87981"/>
    <w:rsid w:val="00B9051C"/>
    <w:rsid w:val="00B911E2"/>
    <w:rsid w:val="00B93A5A"/>
    <w:rsid w:val="00B93F91"/>
    <w:rsid w:val="00B93FD3"/>
    <w:rsid w:val="00B941C6"/>
    <w:rsid w:val="00B94301"/>
    <w:rsid w:val="00B94914"/>
    <w:rsid w:val="00B951F0"/>
    <w:rsid w:val="00B957D7"/>
    <w:rsid w:val="00B95AC0"/>
    <w:rsid w:val="00B960B5"/>
    <w:rsid w:val="00B96565"/>
    <w:rsid w:val="00B9661A"/>
    <w:rsid w:val="00B9760F"/>
    <w:rsid w:val="00B97CB6"/>
    <w:rsid w:val="00B97CD7"/>
    <w:rsid w:val="00BA0683"/>
    <w:rsid w:val="00BA0D20"/>
    <w:rsid w:val="00BA2874"/>
    <w:rsid w:val="00BA2C3C"/>
    <w:rsid w:val="00BA3B81"/>
    <w:rsid w:val="00BA4CFF"/>
    <w:rsid w:val="00BA7EA7"/>
    <w:rsid w:val="00BB0720"/>
    <w:rsid w:val="00BB120E"/>
    <w:rsid w:val="00BB13FD"/>
    <w:rsid w:val="00BB1A30"/>
    <w:rsid w:val="00BB24F3"/>
    <w:rsid w:val="00BB2C2F"/>
    <w:rsid w:val="00BB5225"/>
    <w:rsid w:val="00BB5697"/>
    <w:rsid w:val="00BB6831"/>
    <w:rsid w:val="00BB70F9"/>
    <w:rsid w:val="00BB7460"/>
    <w:rsid w:val="00BB75B2"/>
    <w:rsid w:val="00BC049D"/>
    <w:rsid w:val="00BC15C9"/>
    <w:rsid w:val="00BC1716"/>
    <w:rsid w:val="00BC17E4"/>
    <w:rsid w:val="00BC2A52"/>
    <w:rsid w:val="00BC2BD3"/>
    <w:rsid w:val="00BC386C"/>
    <w:rsid w:val="00BC59CA"/>
    <w:rsid w:val="00BC6CCE"/>
    <w:rsid w:val="00BC6E03"/>
    <w:rsid w:val="00BC6F30"/>
    <w:rsid w:val="00BC70F2"/>
    <w:rsid w:val="00BD03DF"/>
    <w:rsid w:val="00BD0868"/>
    <w:rsid w:val="00BD0ACE"/>
    <w:rsid w:val="00BD2523"/>
    <w:rsid w:val="00BD2A06"/>
    <w:rsid w:val="00BD3898"/>
    <w:rsid w:val="00BD4366"/>
    <w:rsid w:val="00BD4A22"/>
    <w:rsid w:val="00BD4F5C"/>
    <w:rsid w:val="00BD6058"/>
    <w:rsid w:val="00BD6420"/>
    <w:rsid w:val="00BD6917"/>
    <w:rsid w:val="00BD7DD5"/>
    <w:rsid w:val="00BE03A1"/>
    <w:rsid w:val="00BE12B9"/>
    <w:rsid w:val="00BE1394"/>
    <w:rsid w:val="00BE1ECA"/>
    <w:rsid w:val="00BE254C"/>
    <w:rsid w:val="00BE35BD"/>
    <w:rsid w:val="00BE3ABC"/>
    <w:rsid w:val="00BE59D1"/>
    <w:rsid w:val="00BE5B71"/>
    <w:rsid w:val="00BF01DA"/>
    <w:rsid w:val="00BF0D00"/>
    <w:rsid w:val="00BF3C48"/>
    <w:rsid w:val="00BF4328"/>
    <w:rsid w:val="00BF78C5"/>
    <w:rsid w:val="00BF7F17"/>
    <w:rsid w:val="00C00000"/>
    <w:rsid w:val="00C003DD"/>
    <w:rsid w:val="00C0069A"/>
    <w:rsid w:val="00C02070"/>
    <w:rsid w:val="00C0375D"/>
    <w:rsid w:val="00C039E4"/>
    <w:rsid w:val="00C03EC3"/>
    <w:rsid w:val="00C04150"/>
    <w:rsid w:val="00C04FB2"/>
    <w:rsid w:val="00C0550F"/>
    <w:rsid w:val="00C0583A"/>
    <w:rsid w:val="00C05C6B"/>
    <w:rsid w:val="00C070EB"/>
    <w:rsid w:val="00C1029D"/>
    <w:rsid w:val="00C112CD"/>
    <w:rsid w:val="00C11BED"/>
    <w:rsid w:val="00C11E76"/>
    <w:rsid w:val="00C12059"/>
    <w:rsid w:val="00C124D5"/>
    <w:rsid w:val="00C1339D"/>
    <w:rsid w:val="00C14C81"/>
    <w:rsid w:val="00C14EEA"/>
    <w:rsid w:val="00C156DC"/>
    <w:rsid w:val="00C15BEA"/>
    <w:rsid w:val="00C16050"/>
    <w:rsid w:val="00C20844"/>
    <w:rsid w:val="00C20C48"/>
    <w:rsid w:val="00C22442"/>
    <w:rsid w:val="00C2291F"/>
    <w:rsid w:val="00C2368B"/>
    <w:rsid w:val="00C24008"/>
    <w:rsid w:val="00C246BE"/>
    <w:rsid w:val="00C24B02"/>
    <w:rsid w:val="00C24D3F"/>
    <w:rsid w:val="00C24F4E"/>
    <w:rsid w:val="00C267D5"/>
    <w:rsid w:val="00C26967"/>
    <w:rsid w:val="00C26B77"/>
    <w:rsid w:val="00C26FE3"/>
    <w:rsid w:val="00C275B7"/>
    <w:rsid w:val="00C300E4"/>
    <w:rsid w:val="00C31194"/>
    <w:rsid w:val="00C31F6D"/>
    <w:rsid w:val="00C32033"/>
    <w:rsid w:val="00C32436"/>
    <w:rsid w:val="00C326C7"/>
    <w:rsid w:val="00C32933"/>
    <w:rsid w:val="00C32F15"/>
    <w:rsid w:val="00C33D8A"/>
    <w:rsid w:val="00C34100"/>
    <w:rsid w:val="00C34A1D"/>
    <w:rsid w:val="00C34A60"/>
    <w:rsid w:val="00C3576A"/>
    <w:rsid w:val="00C36D1B"/>
    <w:rsid w:val="00C3748D"/>
    <w:rsid w:val="00C377FD"/>
    <w:rsid w:val="00C4120D"/>
    <w:rsid w:val="00C4161C"/>
    <w:rsid w:val="00C418B3"/>
    <w:rsid w:val="00C42A4D"/>
    <w:rsid w:val="00C43C33"/>
    <w:rsid w:val="00C448A1"/>
    <w:rsid w:val="00C44B64"/>
    <w:rsid w:val="00C450AA"/>
    <w:rsid w:val="00C4662A"/>
    <w:rsid w:val="00C46B1C"/>
    <w:rsid w:val="00C46C84"/>
    <w:rsid w:val="00C4741E"/>
    <w:rsid w:val="00C50979"/>
    <w:rsid w:val="00C50D25"/>
    <w:rsid w:val="00C515DE"/>
    <w:rsid w:val="00C51713"/>
    <w:rsid w:val="00C517FD"/>
    <w:rsid w:val="00C51D4E"/>
    <w:rsid w:val="00C51E6A"/>
    <w:rsid w:val="00C52F8E"/>
    <w:rsid w:val="00C53C6D"/>
    <w:rsid w:val="00C54A92"/>
    <w:rsid w:val="00C54E1E"/>
    <w:rsid w:val="00C55953"/>
    <w:rsid w:val="00C55B4B"/>
    <w:rsid w:val="00C5611F"/>
    <w:rsid w:val="00C56223"/>
    <w:rsid w:val="00C56556"/>
    <w:rsid w:val="00C567C9"/>
    <w:rsid w:val="00C573FA"/>
    <w:rsid w:val="00C57ABC"/>
    <w:rsid w:val="00C60B9E"/>
    <w:rsid w:val="00C61EC0"/>
    <w:rsid w:val="00C62193"/>
    <w:rsid w:val="00C6229F"/>
    <w:rsid w:val="00C6238F"/>
    <w:rsid w:val="00C62E70"/>
    <w:rsid w:val="00C631A1"/>
    <w:rsid w:val="00C637EC"/>
    <w:rsid w:val="00C63863"/>
    <w:rsid w:val="00C6399C"/>
    <w:rsid w:val="00C63AEF"/>
    <w:rsid w:val="00C63C73"/>
    <w:rsid w:val="00C63D77"/>
    <w:rsid w:val="00C6670C"/>
    <w:rsid w:val="00C66E14"/>
    <w:rsid w:val="00C6736B"/>
    <w:rsid w:val="00C675AB"/>
    <w:rsid w:val="00C70711"/>
    <w:rsid w:val="00C7138C"/>
    <w:rsid w:val="00C71F47"/>
    <w:rsid w:val="00C72334"/>
    <w:rsid w:val="00C723C7"/>
    <w:rsid w:val="00C72C4F"/>
    <w:rsid w:val="00C72CA4"/>
    <w:rsid w:val="00C72E47"/>
    <w:rsid w:val="00C73347"/>
    <w:rsid w:val="00C744AF"/>
    <w:rsid w:val="00C74A26"/>
    <w:rsid w:val="00C76131"/>
    <w:rsid w:val="00C76EEA"/>
    <w:rsid w:val="00C76F34"/>
    <w:rsid w:val="00C80152"/>
    <w:rsid w:val="00C80436"/>
    <w:rsid w:val="00C82468"/>
    <w:rsid w:val="00C84A89"/>
    <w:rsid w:val="00C84F71"/>
    <w:rsid w:val="00C872AF"/>
    <w:rsid w:val="00C8787D"/>
    <w:rsid w:val="00C9253A"/>
    <w:rsid w:val="00C93AFA"/>
    <w:rsid w:val="00C93DC7"/>
    <w:rsid w:val="00C94392"/>
    <w:rsid w:val="00C947F6"/>
    <w:rsid w:val="00C94F5A"/>
    <w:rsid w:val="00C95257"/>
    <w:rsid w:val="00C96091"/>
    <w:rsid w:val="00C964EB"/>
    <w:rsid w:val="00C97922"/>
    <w:rsid w:val="00CA0C4C"/>
    <w:rsid w:val="00CA169C"/>
    <w:rsid w:val="00CA179D"/>
    <w:rsid w:val="00CA17CA"/>
    <w:rsid w:val="00CA1B17"/>
    <w:rsid w:val="00CA1CF7"/>
    <w:rsid w:val="00CA1E54"/>
    <w:rsid w:val="00CA21B3"/>
    <w:rsid w:val="00CA24FD"/>
    <w:rsid w:val="00CA2822"/>
    <w:rsid w:val="00CA4456"/>
    <w:rsid w:val="00CA4E70"/>
    <w:rsid w:val="00CA589B"/>
    <w:rsid w:val="00CA7D92"/>
    <w:rsid w:val="00CB0472"/>
    <w:rsid w:val="00CB1756"/>
    <w:rsid w:val="00CB18F2"/>
    <w:rsid w:val="00CB199A"/>
    <w:rsid w:val="00CB1B37"/>
    <w:rsid w:val="00CB4468"/>
    <w:rsid w:val="00CB48DC"/>
    <w:rsid w:val="00CB49F8"/>
    <w:rsid w:val="00CB4B27"/>
    <w:rsid w:val="00CB4EF5"/>
    <w:rsid w:val="00CB5545"/>
    <w:rsid w:val="00CB610C"/>
    <w:rsid w:val="00CB6362"/>
    <w:rsid w:val="00CB6AE6"/>
    <w:rsid w:val="00CB6CE8"/>
    <w:rsid w:val="00CB6EEE"/>
    <w:rsid w:val="00CC084E"/>
    <w:rsid w:val="00CC0D04"/>
    <w:rsid w:val="00CC1233"/>
    <w:rsid w:val="00CC172F"/>
    <w:rsid w:val="00CC18B2"/>
    <w:rsid w:val="00CC1CB4"/>
    <w:rsid w:val="00CC1CB6"/>
    <w:rsid w:val="00CC21F7"/>
    <w:rsid w:val="00CC2C7A"/>
    <w:rsid w:val="00CC3044"/>
    <w:rsid w:val="00CC3C13"/>
    <w:rsid w:val="00CC3DBF"/>
    <w:rsid w:val="00CC3E7B"/>
    <w:rsid w:val="00CC42EC"/>
    <w:rsid w:val="00CC45BF"/>
    <w:rsid w:val="00CC4CEC"/>
    <w:rsid w:val="00CC559B"/>
    <w:rsid w:val="00CC58C1"/>
    <w:rsid w:val="00CC5A48"/>
    <w:rsid w:val="00CC5EB0"/>
    <w:rsid w:val="00CC6217"/>
    <w:rsid w:val="00CC6B7C"/>
    <w:rsid w:val="00CC6D56"/>
    <w:rsid w:val="00CC7720"/>
    <w:rsid w:val="00CC77AD"/>
    <w:rsid w:val="00CC7D11"/>
    <w:rsid w:val="00CC7D28"/>
    <w:rsid w:val="00CC7E3E"/>
    <w:rsid w:val="00CC7FB6"/>
    <w:rsid w:val="00CD0883"/>
    <w:rsid w:val="00CD113C"/>
    <w:rsid w:val="00CD1197"/>
    <w:rsid w:val="00CD227C"/>
    <w:rsid w:val="00CD2571"/>
    <w:rsid w:val="00CD2F48"/>
    <w:rsid w:val="00CD3CE2"/>
    <w:rsid w:val="00CD46C8"/>
    <w:rsid w:val="00CD4B5B"/>
    <w:rsid w:val="00CD5085"/>
    <w:rsid w:val="00CD5588"/>
    <w:rsid w:val="00CD55C1"/>
    <w:rsid w:val="00CD7AF7"/>
    <w:rsid w:val="00CE03B1"/>
    <w:rsid w:val="00CE0B42"/>
    <w:rsid w:val="00CE0B57"/>
    <w:rsid w:val="00CE13B9"/>
    <w:rsid w:val="00CE2104"/>
    <w:rsid w:val="00CE22CE"/>
    <w:rsid w:val="00CE2EB5"/>
    <w:rsid w:val="00CE34E6"/>
    <w:rsid w:val="00CE3D5B"/>
    <w:rsid w:val="00CE44A2"/>
    <w:rsid w:val="00CE49C5"/>
    <w:rsid w:val="00CE4F67"/>
    <w:rsid w:val="00CE627E"/>
    <w:rsid w:val="00CE637B"/>
    <w:rsid w:val="00CF0318"/>
    <w:rsid w:val="00CF078D"/>
    <w:rsid w:val="00CF0EE4"/>
    <w:rsid w:val="00CF10CE"/>
    <w:rsid w:val="00CF184C"/>
    <w:rsid w:val="00CF1BE8"/>
    <w:rsid w:val="00CF210C"/>
    <w:rsid w:val="00CF2DCB"/>
    <w:rsid w:val="00CF40F0"/>
    <w:rsid w:val="00CF47A1"/>
    <w:rsid w:val="00CF4E22"/>
    <w:rsid w:val="00CF5550"/>
    <w:rsid w:val="00CF6518"/>
    <w:rsid w:val="00CF71AC"/>
    <w:rsid w:val="00D00204"/>
    <w:rsid w:val="00D00598"/>
    <w:rsid w:val="00D01840"/>
    <w:rsid w:val="00D03438"/>
    <w:rsid w:val="00D03DFE"/>
    <w:rsid w:val="00D046E8"/>
    <w:rsid w:val="00D04C1B"/>
    <w:rsid w:val="00D054AF"/>
    <w:rsid w:val="00D05530"/>
    <w:rsid w:val="00D0589A"/>
    <w:rsid w:val="00D06791"/>
    <w:rsid w:val="00D07FE4"/>
    <w:rsid w:val="00D10B85"/>
    <w:rsid w:val="00D11302"/>
    <w:rsid w:val="00D13E6C"/>
    <w:rsid w:val="00D1411F"/>
    <w:rsid w:val="00D14823"/>
    <w:rsid w:val="00D14918"/>
    <w:rsid w:val="00D15E00"/>
    <w:rsid w:val="00D1697A"/>
    <w:rsid w:val="00D169A4"/>
    <w:rsid w:val="00D16E9B"/>
    <w:rsid w:val="00D1704C"/>
    <w:rsid w:val="00D17D9C"/>
    <w:rsid w:val="00D20340"/>
    <w:rsid w:val="00D204A9"/>
    <w:rsid w:val="00D20A4F"/>
    <w:rsid w:val="00D20D3B"/>
    <w:rsid w:val="00D214BC"/>
    <w:rsid w:val="00D22C39"/>
    <w:rsid w:val="00D22DEB"/>
    <w:rsid w:val="00D23C5E"/>
    <w:rsid w:val="00D25328"/>
    <w:rsid w:val="00D264D1"/>
    <w:rsid w:val="00D26913"/>
    <w:rsid w:val="00D26FB6"/>
    <w:rsid w:val="00D2718A"/>
    <w:rsid w:val="00D279D9"/>
    <w:rsid w:val="00D27B83"/>
    <w:rsid w:val="00D27D5F"/>
    <w:rsid w:val="00D3026C"/>
    <w:rsid w:val="00D30F72"/>
    <w:rsid w:val="00D318F2"/>
    <w:rsid w:val="00D3262D"/>
    <w:rsid w:val="00D32D1C"/>
    <w:rsid w:val="00D3369C"/>
    <w:rsid w:val="00D33B49"/>
    <w:rsid w:val="00D34A81"/>
    <w:rsid w:val="00D34DE2"/>
    <w:rsid w:val="00D3551A"/>
    <w:rsid w:val="00D35D8D"/>
    <w:rsid w:val="00D35E19"/>
    <w:rsid w:val="00D36B2E"/>
    <w:rsid w:val="00D4027A"/>
    <w:rsid w:val="00D40947"/>
    <w:rsid w:val="00D416A7"/>
    <w:rsid w:val="00D41814"/>
    <w:rsid w:val="00D4236E"/>
    <w:rsid w:val="00D429F0"/>
    <w:rsid w:val="00D42AAD"/>
    <w:rsid w:val="00D45544"/>
    <w:rsid w:val="00D45D29"/>
    <w:rsid w:val="00D46818"/>
    <w:rsid w:val="00D46D70"/>
    <w:rsid w:val="00D47311"/>
    <w:rsid w:val="00D47E8F"/>
    <w:rsid w:val="00D501CE"/>
    <w:rsid w:val="00D502D0"/>
    <w:rsid w:val="00D5150B"/>
    <w:rsid w:val="00D5193A"/>
    <w:rsid w:val="00D51951"/>
    <w:rsid w:val="00D51BB4"/>
    <w:rsid w:val="00D51D61"/>
    <w:rsid w:val="00D52F68"/>
    <w:rsid w:val="00D5329B"/>
    <w:rsid w:val="00D539AB"/>
    <w:rsid w:val="00D5482B"/>
    <w:rsid w:val="00D56897"/>
    <w:rsid w:val="00D603CA"/>
    <w:rsid w:val="00D609A9"/>
    <w:rsid w:val="00D609CB"/>
    <w:rsid w:val="00D61121"/>
    <w:rsid w:val="00D61825"/>
    <w:rsid w:val="00D61D68"/>
    <w:rsid w:val="00D62336"/>
    <w:rsid w:val="00D623B5"/>
    <w:rsid w:val="00D638AB"/>
    <w:rsid w:val="00D6445E"/>
    <w:rsid w:val="00D64CD9"/>
    <w:rsid w:val="00D650A8"/>
    <w:rsid w:val="00D652C6"/>
    <w:rsid w:val="00D65B8D"/>
    <w:rsid w:val="00D66AC4"/>
    <w:rsid w:val="00D66CA4"/>
    <w:rsid w:val="00D66CDC"/>
    <w:rsid w:val="00D66FC9"/>
    <w:rsid w:val="00D67C87"/>
    <w:rsid w:val="00D70C1C"/>
    <w:rsid w:val="00D71082"/>
    <w:rsid w:val="00D716F1"/>
    <w:rsid w:val="00D71D0F"/>
    <w:rsid w:val="00D72ABA"/>
    <w:rsid w:val="00D72CAE"/>
    <w:rsid w:val="00D7527B"/>
    <w:rsid w:val="00D75994"/>
    <w:rsid w:val="00D76208"/>
    <w:rsid w:val="00D7702D"/>
    <w:rsid w:val="00D775F7"/>
    <w:rsid w:val="00D77778"/>
    <w:rsid w:val="00D77D65"/>
    <w:rsid w:val="00D8046E"/>
    <w:rsid w:val="00D808E3"/>
    <w:rsid w:val="00D80D5B"/>
    <w:rsid w:val="00D814D9"/>
    <w:rsid w:val="00D8178E"/>
    <w:rsid w:val="00D81D48"/>
    <w:rsid w:val="00D81FF5"/>
    <w:rsid w:val="00D82331"/>
    <w:rsid w:val="00D82B87"/>
    <w:rsid w:val="00D83098"/>
    <w:rsid w:val="00D833EB"/>
    <w:rsid w:val="00D837AE"/>
    <w:rsid w:val="00D839FD"/>
    <w:rsid w:val="00D84031"/>
    <w:rsid w:val="00D8412E"/>
    <w:rsid w:val="00D85653"/>
    <w:rsid w:val="00D87035"/>
    <w:rsid w:val="00D87EF8"/>
    <w:rsid w:val="00D87FCA"/>
    <w:rsid w:val="00D90405"/>
    <w:rsid w:val="00D922F4"/>
    <w:rsid w:val="00D9239E"/>
    <w:rsid w:val="00D93060"/>
    <w:rsid w:val="00D94AB9"/>
    <w:rsid w:val="00D94F4E"/>
    <w:rsid w:val="00D96A4F"/>
    <w:rsid w:val="00D96D1D"/>
    <w:rsid w:val="00DA1972"/>
    <w:rsid w:val="00DA1EEB"/>
    <w:rsid w:val="00DA1FAB"/>
    <w:rsid w:val="00DA21B8"/>
    <w:rsid w:val="00DA257E"/>
    <w:rsid w:val="00DA2D18"/>
    <w:rsid w:val="00DA3DA2"/>
    <w:rsid w:val="00DA4068"/>
    <w:rsid w:val="00DA509B"/>
    <w:rsid w:val="00DA5DD4"/>
    <w:rsid w:val="00DA6859"/>
    <w:rsid w:val="00DA6BAC"/>
    <w:rsid w:val="00DA6F6D"/>
    <w:rsid w:val="00DA7071"/>
    <w:rsid w:val="00DA7119"/>
    <w:rsid w:val="00DA792E"/>
    <w:rsid w:val="00DA793C"/>
    <w:rsid w:val="00DA7AA7"/>
    <w:rsid w:val="00DB03D8"/>
    <w:rsid w:val="00DB13C8"/>
    <w:rsid w:val="00DB213A"/>
    <w:rsid w:val="00DB29B8"/>
    <w:rsid w:val="00DB307C"/>
    <w:rsid w:val="00DB316D"/>
    <w:rsid w:val="00DB32B9"/>
    <w:rsid w:val="00DB394C"/>
    <w:rsid w:val="00DB3E94"/>
    <w:rsid w:val="00DB4C0F"/>
    <w:rsid w:val="00DB4D2B"/>
    <w:rsid w:val="00DB59E6"/>
    <w:rsid w:val="00DB723D"/>
    <w:rsid w:val="00DB7905"/>
    <w:rsid w:val="00DC011C"/>
    <w:rsid w:val="00DC0D17"/>
    <w:rsid w:val="00DC20BA"/>
    <w:rsid w:val="00DC24AE"/>
    <w:rsid w:val="00DC2B13"/>
    <w:rsid w:val="00DC3219"/>
    <w:rsid w:val="00DC360A"/>
    <w:rsid w:val="00DC3A37"/>
    <w:rsid w:val="00DC495E"/>
    <w:rsid w:val="00DC595B"/>
    <w:rsid w:val="00DC6EC9"/>
    <w:rsid w:val="00DC7791"/>
    <w:rsid w:val="00DC7833"/>
    <w:rsid w:val="00DD0AA8"/>
    <w:rsid w:val="00DD2338"/>
    <w:rsid w:val="00DD289C"/>
    <w:rsid w:val="00DD2A51"/>
    <w:rsid w:val="00DD3DEF"/>
    <w:rsid w:val="00DD4009"/>
    <w:rsid w:val="00DD4709"/>
    <w:rsid w:val="00DD4CA2"/>
    <w:rsid w:val="00DD571C"/>
    <w:rsid w:val="00DD62B9"/>
    <w:rsid w:val="00DD7ED9"/>
    <w:rsid w:val="00DE02A5"/>
    <w:rsid w:val="00DE19FC"/>
    <w:rsid w:val="00DE1A6C"/>
    <w:rsid w:val="00DE1C1C"/>
    <w:rsid w:val="00DE2ACF"/>
    <w:rsid w:val="00DE3B3E"/>
    <w:rsid w:val="00DE4D58"/>
    <w:rsid w:val="00DE555A"/>
    <w:rsid w:val="00DE56BA"/>
    <w:rsid w:val="00DE5C3A"/>
    <w:rsid w:val="00DE62BA"/>
    <w:rsid w:val="00DE6516"/>
    <w:rsid w:val="00DE6A96"/>
    <w:rsid w:val="00DE7188"/>
    <w:rsid w:val="00DF0200"/>
    <w:rsid w:val="00DF044F"/>
    <w:rsid w:val="00DF04D0"/>
    <w:rsid w:val="00DF05DE"/>
    <w:rsid w:val="00DF1621"/>
    <w:rsid w:val="00DF170B"/>
    <w:rsid w:val="00DF2970"/>
    <w:rsid w:val="00DF43BB"/>
    <w:rsid w:val="00DF58D6"/>
    <w:rsid w:val="00DF5916"/>
    <w:rsid w:val="00DF59A2"/>
    <w:rsid w:val="00DF5F57"/>
    <w:rsid w:val="00DF7096"/>
    <w:rsid w:val="00DF786E"/>
    <w:rsid w:val="00E017EE"/>
    <w:rsid w:val="00E01914"/>
    <w:rsid w:val="00E029C9"/>
    <w:rsid w:val="00E02D04"/>
    <w:rsid w:val="00E030D1"/>
    <w:rsid w:val="00E04843"/>
    <w:rsid w:val="00E06226"/>
    <w:rsid w:val="00E06EE3"/>
    <w:rsid w:val="00E070F1"/>
    <w:rsid w:val="00E0774F"/>
    <w:rsid w:val="00E07A59"/>
    <w:rsid w:val="00E10518"/>
    <w:rsid w:val="00E114D9"/>
    <w:rsid w:val="00E11981"/>
    <w:rsid w:val="00E11B4C"/>
    <w:rsid w:val="00E12193"/>
    <w:rsid w:val="00E1243A"/>
    <w:rsid w:val="00E12542"/>
    <w:rsid w:val="00E127B0"/>
    <w:rsid w:val="00E12A7D"/>
    <w:rsid w:val="00E130B1"/>
    <w:rsid w:val="00E1350B"/>
    <w:rsid w:val="00E13F34"/>
    <w:rsid w:val="00E14727"/>
    <w:rsid w:val="00E1526C"/>
    <w:rsid w:val="00E154AF"/>
    <w:rsid w:val="00E15621"/>
    <w:rsid w:val="00E15920"/>
    <w:rsid w:val="00E1750D"/>
    <w:rsid w:val="00E204C4"/>
    <w:rsid w:val="00E2118B"/>
    <w:rsid w:val="00E21BC5"/>
    <w:rsid w:val="00E21DD0"/>
    <w:rsid w:val="00E21E26"/>
    <w:rsid w:val="00E2240B"/>
    <w:rsid w:val="00E2298A"/>
    <w:rsid w:val="00E238DD"/>
    <w:rsid w:val="00E23B73"/>
    <w:rsid w:val="00E2428A"/>
    <w:rsid w:val="00E24D59"/>
    <w:rsid w:val="00E2530E"/>
    <w:rsid w:val="00E254A7"/>
    <w:rsid w:val="00E25A91"/>
    <w:rsid w:val="00E260D1"/>
    <w:rsid w:val="00E2666D"/>
    <w:rsid w:val="00E26BA7"/>
    <w:rsid w:val="00E26F6E"/>
    <w:rsid w:val="00E27978"/>
    <w:rsid w:val="00E34FB4"/>
    <w:rsid w:val="00E35F06"/>
    <w:rsid w:val="00E36F18"/>
    <w:rsid w:val="00E373D8"/>
    <w:rsid w:val="00E4119B"/>
    <w:rsid w:val="00E42A6A"/>
    <w:rsid w:val="00E43483"/>
    <w:rsid w:val="00E43866"/>
    <w:rsid w:val="00E44377"/>
    <w:rsid w:val="00E4592F"/>
    <w:rsid w:val="00E45BF5"/>
    <w:rsid w:val="00E45DB0"/>
    <w:rsid w:val="00E47041"/>
    <w:rsid w:val="00E47316"/>
    <w:rsid w:val="00E47532"/>
    <w:rsid w:val="00E47820"/>
    <w:rsid w:val="00E479AA"/>
    <w:rsid w:val="00E47F52"/>
    <w:rsid w:val="00E50E6C"/>
    <w:rsid w:val="00E51231"/>
    <w:rsid w:val="00E516DC"/>
    <w:rsid w:val="00E521CC"/>
    <w:rsid w:val="00E52EDC"/>
    <w:rsid w:val="00E538A4"/>
    <w:rsid w:val="00E54169"/>
    <w:rsid w:val="00E54772"/>
    <w:rsid w:val="00E5499E"/>
    <w:rsid w:val="00E54FE7"/>
    <w:rsid w:val="00E56510"/>
    <w:rsid w:val="00E56635"/>
    <w:rsid w:val="00E57576"/>
    <w:rsid w:val="00E578C6"/>
    <w:rsid w:val="00E61CA1"/>
    <w:rsid w:val="00E624A4"/>
    <w:rsid w:val="00E62AA2"/>
    <w:rsid w:val="00E631CC"/>
    <w:rsid w:val="00E6375C"/>
    <w:rsid w:val="00E6388B"/>
    <w:rsid w:val="00E63A9E"/>
    <w:rsid w:val="00E6601B"/>
    <w:rsid w:val="00E708D8"/>
    <w:rsid w:val="00E70A95"/>
    <w:rsid w:val="00E70B66"/>
    <w:rsid w:val="00E70D03"/>
    <w:rsid w:val="00E71019"/>
    <w:rsid w:val="00E71387"/>
    <w:rsid w:val="00E71453"/>
    <w:rsid w:val="00E725B1"/>
    <w:rsid w:val="00E730FF"/>
    <w:rsid w:val="00E7321C"/>
    <w:rsid w:val="00E73ACE"/>
    <w:rsid w:val="00E73CAF"/>
    <w:rsid w:val="00E73CF3"/>
    <w:rsid w:val="00E743E6"/>
    <w:rsid w:val="00E7580A"/>
    <w:rsid w:val="00E763EB"/>
    <w:rsid w:val="00E766E7"/>
    <w:rsid w:val="00E770FD"/>
    <w:rsid w:val="00E774CA"/>
    <w:rsid w:val="00E817ED"/>
    <w:rsid w:val="00E81BC9"/>
    <w:rsid w:val="00E83668"/>
    <w:rsid w:val="00E83A43"/>
    <w:rsid w:val="00E840CB"/>
    <w:rsid w:val="00E845DC"/>
    <w:rsid w:val="00E8483C"/>
    <w:rsid w:val="00E84F73"/>
    <w:rsid w:val="00E851C0"/>
    <w:rsid w:val="00E8651B"/>
    <w:rsid w:val="00E8683A"/>
    <w:rsid w:val="00E878C8"/>
    <w:rsid w:val="00E904B2"/>
    <w:rsid w:val="00E91321"/>
    <w:rsid w:val="00E92A30"/>
    <w:rsid w:val="00E92BDE"/>
    <w:rsid w:val="00E93E22"/>
    <w:rsid w:val="00E94200"/>
    <w:rsid w:val="00E95221"/>
    <w:rsid w:val="00E9528D"/>
    <w:rsid w:val="00E953D0"/>
    <w:rsid w:val="00E95425"/>
    <w:rsid w:val="00E9606F"/>
    <w:rsid w:val="00E9625C"/>
    <w:rsid w:val="00E9655E"/>
    <w:rsid w:val="00E966D5"/>
    <w:rsid w:val="00E96BBC"/>
    <w:rsid w:val="00E97F89"/>
    <w:rsid w:val="00EA0E2E"/>
    <w:rsid w:val="00EA1872"/>
    <w:rsid w:val="00EA3F81"/>
    <w:rsid w:val="00EA466B"/>
    <w:rsid w:val="00EA4867"/>
    <w:rsid w:val="00EA595B"/>
    <w:rsid w:val="00EA5CBB"/>
    <w:rsid w:val="00EA6153"/>
    <w:rsid w:val="00EA688A"/>
    <w:rsid w:val="00EA6B17"/>
    <w:rsid w:val="00EA6BF4"/>
    <w:rsid w:val="00EA713C"/>
    <w:rsid w:val="00EA7828"/>
    <w:rsid w:val="00EA782B"/>
    <w:rsid w:val="00EA7B6B"/>
    <w:rsid w:val="00EA7CCC"/>
    <w:rsid w:val="00EA7DEC"/>
    <w:rsid w:val="00EA7EA9"/>
    <w:rsid w:val="00EB0838"/>
    <w:rsid w:val="00EB0EA1"/>
    <w:rsid w:val="00EB0EE7"/>
    <w:rsid w:val="00EB1D75"/>
    <w:rsid w:val="00EB2585"/>
    <w:rsid w:val="00EB27BD"/>
    <w:rsid w:val="00EB2D0E"/>
    <w:rsid w:val="00EB3388"/>
    <w:rsid w:val="00EB37EC"/>
    <w:rsid w:val="00EB3891"/>
    <w:rsid w:val="00EB3D7E"/>
    <w:rsid w:val="00EB5FC6"/>
    <w:rsid w:val="00EC19CC"/>
    <w:rsid w:val="00EC2DBC"/>
    <w:rsid w:val="00EC3820"/>
    <w:rsid w:val="00EC3F10"/>
    <w:rsid w:val="00EC4325"/>
    <w:rsid w:val="00EC4E0A"/>
    <w:rsid w:val="00EC5568"/>
    <w:rsid w:val="00EC5A3D"/>
    <w:rsid w:val="00EC780C"/>
    <w:rsid w:val="00EC7D49"/>
    <w:rsid w:val="00EC7ED6"/>
    <w:rsid w:val="00ED0E55"/>
    <w:rsid w:val="00ED125C"/>
    <w:rsid w:val="00ED4011"/>
    <w:rsid w:val="00ED4D95"/>
    <w:rsid w:val="00ED6CAB"/>
    <w:rsid w:val="00EE1107"/>
    <w:rsid w:val="00EE2002"/>
    <w:rsid w:val="00EE25BF"/>
    <w:rsid w:val="00EE28FF"/>
    <w:rsid w:val="00EE35D0"/>
    <w:rsid w:val="00EE368B"/>
    <w:rsid w:val="00EE39EB"/>
    <w:rsid w:val="00EE3EE3"/>
    <w:rsid w:val="00EE4422"/>
    <w:rsid w:val="00EE4EDF"/>
    <w:rsid w:val="00EE50CF"/>
    <w:rsid w:val="00EE57E3"/>
    <w:rsid w:val="00EF03D6"/>
    <w:rsid w:val="00EF03E4"/>
    <w:rsid w:val="00EF127C"/>
    <w:rsid w:val="00EF15F8"/>
    <w:rsid w:val="00EF2CE5"/>
    <w:rsid w:val="00EF44F2"/>
    <w:rsid w:val="00EF5DA5"/>
    <w:rsid w:val="00EF7FE8"/>
    <w:rsid w:val="00F005AF"/>
    <w:rsid w:val="00F02A60"/>
    <w:rsid w:val="00F02A64"/>
    <w:rsid w:val="00F03CD7"/>
    <w:rsid w:val="00F04577"/>
    <w:rsid w:val="00F0465F"/>
    <w:rsid w:val="00F04C0E"/>
    <w:rsid w:val="00F05616"/>
    <w:rsid w:val="00F057C1"/>
    <w:rsid w:val="00F05B76"/>
    <w:rsid w:val="00F0613F"/>
    <w:rsid w:val="00F0629B"/>
    <w:rsid w:val="00F062A2"/>
    <w:rsid w:val="00F06855"/>
    <w:rsid w:val="00F06AFF"/>
    <w:rsid w:val="00F06CE3"/>
    <w:rsid w:val="00F0738D"/>
    <w:rsid w:val="00F07B09"/>
    <w:rsid w:val="00F109F8"/>
    <w:rsid w:val="00F10E11"/>
    <w:rsid w:val="00F1205F"/>
    <w:rsid w:val="00F12441"/>
    <w:rsid w:val="00F12DD8"/>
    <w:rsid w:val="00F15E8F"/>
    <w:rsid w:val="00F16828"/>
    <w:rsid w:val="00F20171"/>
    <w:rsid w:val="00F21719"/>
    <w:rsid w:val="00F218CC"/>
    <w:rsid w:val="00F21E09"/>
    <w:rsid w:val="00F232BD"/>
    <w:rsid w:val="00F237E3"/>
    <w:rsid w:val="00F257F6"/>
    <w:rsid w:val="00F258FD"/>
    <w:rsid w:val="00F25E27"/>
    <w:rsid w:val="00F2632D"/>
    <w:rsid w:val="00F265FD"/>
    <w:rsid w:val="00F26FED"/>
    <w:rsid w:val="00F271F2"/>
    <w:rsid w:val="00F272F2"/>
    <w:rsid w:val="00F27515"/>
    <w:rsid w:val="00F276F5"/>
    <w:rsid w:val="00F27B9C"/>
    <w:rsid w:val="00F3075C"/>
    <w:rsid w:val="00F30F0B"/>
    <w:rsid w:val="00F31294"/>
    <w:rsid w:val="00F31AD1"/>
    <w:rsid w:val="00F32268"/>
    <w:rsid w:val="00F32F5B"/>
    <w:rsid w:val="00F335DD"/>
    <w:rsid w:val="00F33A20"/>
    <w:rsid w:val="00F33B1C"/>
    <w:rsid w:val="00F34AF4"/>
    <w:rsid w:val="00F34B90"/>
    <w:rsid w:val="00F35E41"/>
    <w:rsid w:val="00F3613F"/>
    <w:rsid w:val="00F364F8"/>
    <w:rsid w:val="00F372A8"/>
    <w:rsid w:val="00F37387"/>
    <w:rsid w:val="00F373F5"/>
    <w:rsid w:val="00F37FFD"/>
    <w:rsid w:val="00F41038"/>
    <w:rsid w:val="00F42837"/>
    <w:rsid w:val="00F44150"/>
    <w:rsid w:val="00F44A85"/>
    <w:rsid w:val="00F44AA8"/>
    <w:rsid w:val="00F44AB1"/>
    <w:rsid w:val="00F44B0E"/>
    <w:rsid w:val="00F44CC1"/>
    <w:rsid w:val="00F45972"/>
    <w:rsid w:val="00F50004"/>
    <w:rsid w:val="00F5039F"/>
    <w:rsid w:val="00F5108C"/>
    <w:rsid w:val="00F517D5"/>
    <w:rsid w:val="00F51C25"/>
    <w:rsid w:val="00F56165"/>
    <w:rsid w:val="00F5695C"/>
    <w:rsid w:val="00F60194"/>
    <w:rsid w:val="00F61C7A"/>
    <w:rsid w:val="00F63E75"/>
    <w:rsid w:val="00F643DA"/>
    <w:rsid w:val="00F6496F"/>
    <w:rsid w:val="00F64985"/>
    <w:rsid w:val="00F66086"/>
    <w:rsid w:val="00F666D0"/>
    <w:rsid w:val="00F66A0E"/>
    <w:rsid w:val="00F7160B"/>
    <w:rsid w:val="00F72649"/>
    <w:rsid w:val="00F72718"/>
    <w:rsid w:val="00F730D0"/>
    <w:rsid w:val="00F73AFC"/>
    <w:rsid w:val="00F75D8C"/>
    <w:rsid w:val="00F7600C"/>
    <w:rsid w:val="00F7698F"/>
    <w:rsid w:val="00F76AAA"/>
    <w:rsid w:val="00F76E8D"/>
    <w:rsid w:val="00F7770C"/>
    <w:rsid w:val="00F77733"/>
    <w:rsid w:val="00F80E0D"/>
    <w:rsid w:val="00F81050"/>
    <w:rsid w:val="00F8168C"/>
    <w:rsid w:val="00F81B5E"/>
    <w:rsid w:val="00F823C9"/>
    <w:rsid w:val="00F83273"/>
    <w:rsid w:val="00F83A98"/>
    <w:rsid w:val="00F84B08"/>
    <w:rsid w:val="00F85B56"/>
    <w:rsid w:val="00F86D93"/>
    <w:rsid w:val="00F90810"/>
    <w:rsid w:val="00F93608"/>
    <w:rsid w:val="00F94536"/>
    <w:rsid w:val="00F94761"/>
    <w:rsid w:val="00F9513E"/>
    <w:rsid w:val="00F953EE"/>
    <w:rsid w:val="00F95A72"/>
    <w:rsid w:val="00F95A75"/>
    <w:rsid w:val="00F97C68"/>
    <w:rsid w:val="00FA0233"/>
    <w:rsid w:val="00FA1045"/>
    <w:rsid w:val="00FA12EE"/>
    <w:rsid w:val="00FA2A1D"/>
    <w:rsid w:val="00FA2F1F"/>
    <w:rsid w:val="00FA3A56"/>
    <w:rsid w:val="00FA4CAF"/>
    <w:rsid w:val="00FA5B2F"/>
    <w:rsid w:val="00FA672C"/>
    <w:rsid w:val="00FA7D1F"/>
    <w:rsid w:val="00FB0105"/>
    <w:rsid w:val="00FB0E7E"/>
    <w:rsid w:val="00FB20EA"/>
    <w:rsid w:val="00FB26F4"/>
    <w:rsid w:val="00FB2B49"/>
    <w:rsid w:val="00FB2FDB"/>
    <w:rsid w:val="00FB3951"/>
    <w:rsid w:val="00FB43EA"/>
    <w:rsid w:val="00FB48D9"/>
    <w:rsid w:val="00FB528F"/>
    <w:rsid w:val="00FB5EE3"/>
    <w:rsid w:val="00FB69CB"/>
    <w:rsid w:val="00FC0FC7"/>
    <w:rsid w:val="00FC13F2"/>
    <w:rsid w:val="00FC1E04"/>
    <w:rsid w:val="00FC32F8"/>
    <w:rsid w:val="00FC35DE"/>
    <w:rsid w:val="00FC3E15"/>
    <w:rsid w:val="00FC51D5"/>
    <w:rsid w:val="00FC681A"/>
    <w:rsid w:val="00FC6C65"/>
    <w:rsid w:val="00FC7920"/>
    <w:rsid w:val="00FC7C05"/>
    <w:rsid w:val="00FC7FD9"/>
    <w:rsid w:val="00FD010A"/>
    <w:rsid w:val="00FD072C"/>
    <w:rsid w:val="00FD0935"/>
    <w:rsid w:val="00FD0E18"/>
    <w:rsid w:val="00FD1BF4"/>
    <w:rsid w:val="00FD1F5C"/>
    <w:rsid w:val="00FD3092"/>
    <w:rsid w:val="00FD3D3B"/>
    <w:rsid w:val="00FD42C9"/>
    <w:rsid w:val="00FD45C1"/>
    <w:rsid w:val="00FD5698"/>
    <w:rsid w:val="00FE067E"/>
    <w:rsid w:val="00FE0699"/>
    <w:rsid w:val="00FE0FEB"/>
    <w:rsid w:val="00FE5C9A"/>
    <w:rsid w:val="00FE5D86"/>
    <w:rsid w:val="00FE7323"/>
    <w:rsid w:val="00FE75CA"/>
    <w:rsid w:val="00FE7A29"/>
    <w:rsid w:val="00FE7FA7"/>
    <w:rsid w:val="00FF0032"/>
    <w:rsid w:val="00FF0210"/>
    <w:rsid w:val="00FF0898"/>
    <w:rsid w:val="00FF0D32"/>
    <w:rsid w:val="00FF21E8"/>
    <w:rsid w:val="00FF374B"/>
    <w:rsid w:val="00FF3AB3"/>
    <w:rsid w:val="00FF51D7"/>
    <w:rsid w:val="00FF52E0"/>
    <w:rsid w:val="00FF54BB"/>
    <w:rsid w:val="00FF627D"/>
    <w:rsid w:val="00FF6E9E"/>
    <w:rsid w:val="00FF6F6C"/>
    <w:rsid w:val="00FF6FC7"/>
    <w:rsid w:val="00FF751E"/>
    <w:rsid w:val="00FF77E3"/>
    <w:rsid w:val="00FF7A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3" w:unhideWhenUsed="1"/>
    <w:lsdException w:name="List 4" w:unhideWhenUsed="1"/>
    <w:lsdException w:name="List 5"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2" w:unhideWhenUsed="1"/>
    <w:lsdException w:name="Note Heading" w:unhideWhenUsed="1"/>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ny">
    <w:name w:val="Normal"/>
    <w:qFormat/>
    <w:rsid w:val="005654A6"/>
    <w:pPr>
      <w:suppressAutoHyphens/>
      <w:spacing w:after="240" w:line="276" w:lineRule="auto"/>
      <w:ind w:firstLine="284"/>
      <w:jc w:val="both"/>
    </w:pPr>
    <w:rPr>
      <w:rFonts w:ascii="Arial" w:hAnsi="Arial" w:cs="Arial"/>
      <w:sz w:val="20"/>
      <w:szCs w:val="20"/>
      <w:lang w:eastAsia="ar-SA"/>
    </w:rPr>
  </w:style>
  <w:style w:type="paragraph" w:styleId="Nagwek1">
    <w:name w:val="heading 1"/>
    <w:aliases w:val="D Nagł. 1"/>
    <w:basedOn w:val="Normalny"/>
    <w:next w:val="Normalny"/>
    <w:link w:val="Nagwek1Znak"/>
    <w:uiPriority w:val="99"/>
    <w:qFormat/>
    <w:rsid w:val="00D03DFE"/>
    <w:pPr>
      <w:numPr>
        <w:numId w:val="3"/>
      </w:numPr>
      <w:ind w:left="284" w:hanging="284"/>
      <w:outlineLvl w:val="0"/>
    </w:pPr>
    <w:rPr>
      <w:b/>
      <w:bCs/>
      <w:u w:val="single"/>
    </w:rPr>
  </w:style>
  <w:style w:type="paragraph" w:styleId="Nagwek2">
    <w:name w:val="heading 2"/>
    <w:aliases w:val="D Nagł. 2"/>
    <w:basedOn w:val="Normalny"/>
    <w:next w:val="Normalny"/>
    <w:link w:val="Nagwek2Znak"/>
    <w:uiPriority w:val="99"/>
    <w:qFormat/>
    <w:rsid w:val="00056F02"/>
    <w:pPr>
      <w:tabs>
        <w:tab w:val="num" w:pos="0"/>
      </w:tabs>
      <w:ind w:left="1004" w:hanging="360"/>
      <w:outlineLvl w:val="1"/>
    </w:pPr>
    <w:rPr>
      <w:b/>
      <w:bCs/>
      <w:u w:val="single"/>
    </w:rPr>
  </w:style>
  <w:style w:type="paragraph" w:styleId="Nagwek3">
    <w:name w:val="heading 3"/>
    <w:aliases w:val="D Nagł. 3"/>
    <w:basedOn w:val="Normalny"/>
    <w:next w:val="Normalny"/>
    <w:link w:val="Nagwek3Znak"/>
    <w:uiPriority w:val="99"/>
    <w:qFormat/>
    <w:rsid w:val="00386784"/>
    <w:pPr>
      <w:keepNext/>
      <w:jc w:val="center"/>
      <w:outlineLvl w:val="2"/>
    </w:pPr>
    <w:rPr>
      <w:b/>
      <w:bCs/>
      <w:sz w:val="22"/>
      <w:szCs w:val="22"/>
    </w:rPr>
  </w:style>
  <w:style w:type="paragraph" w:styleId="Nagwek4">
    <w:name w:val="heading 4"/>
    <w:aliases w:val="Numerowanie oferta"/>
    <w:basedOn w:val="Normalny"/>
    <w:next w:val="Normalny"/>
    <w:link w:val="Nagwek4Znak"/>
    <w:uiPriority w:val="99"/>
    <w:qFormat/>
    <w:rsid w:val="00386784"/>
    <w:pPr>
      <w:keepNext/>
      <w:outlineLvl w:val="3"/>
    </w:pPr>
    <w:rPr>
      <w:b/>
      <w:bCs/>
      <w:sz w:val="22"/>
      <w:szCs w:val="22"/>
    </w:rPr>
  </w:style>
  <w:style w:type="paragraph" w:styleId="Nagwek5">
    <w:name w:val="heading 5"/>
    <w:aliases w:val="Oferta"/>
    <w:basedOn w:val="Normalny"/>
    <w:next w:val="Normalny"/>
    <w:link w:val="Nagwek5Znak"/>
    <w:uiPriority w:val="99"/>
    <w:qFormat/>
    <w:rsid w:val="00386784"/>
    <w:pPr>
      <w:spacing w:before="240" w:after="60"/>
      <w:outlineLvl w:val="4"/>
    </w:pPr>
    <w:rPr>
      <w:b/>
      <w:bCs/>
      <w:i/>
      <w:iCs/>
      <w:sz w:val="26"/>
      <w:szCs w:val="26"/>
    </w:rPr>
  </w:style>
  <w:style w:type="paragraph" w:styleId="Nagwek6">
    <w:name w:val="heading 6"/>
    <w:aliases w:val="Punkty a)"/>
    <w:basedOn w:val="Normalny"/>
    <w:next w:val="Normalny"/>
    <w:link w:val="Nagwek6Znak"/>
    <w:uiPriority w:val="99"/>
    <w:qFormat/>
    <w:rsid w:val="00386784"/>
    <w:pPr>
      <w:spacing w:before="240" w:after="60"/>
      <w:outlineLvl w:val="5"/>
    </w:pPr>
    <w:rPr>
      <w:b/>
      <w:bCs/>
      <w:sz w:val="22"/>
      <w:szCs w:val="22"/>
    </w:rPr>
  </w:style>
  <w:style w:type="paragraph" w:styleId="Nagwek7">
    <w:name w:val="heading 7"/>
    <w:aliases w:val="D Nagł. 4"/>
    <w:basedOn w:val="Normalny"/>
    <w:next w:val="Normalny"/>
    <w:link w:val="Nagwek7Znak"/>
    <w:uiPriority w:val="99"/>
    <w:qFormat/>
    <w:rsid w:val="00386784"/>
    <w:pPr>
      <w:keepNext/>
      <w:numPr>
        <w:ilvl w:val="6"/>
        <w:numId w:val="1"/>
      </w:numPr>
      <w:jc w:val="center"/>
      <w:outlineLvl w:val="6"/>
    </w:pPr>
    <w:rPr>
      <w:b/>
      <w:bCs/>
    </w:rPr>
  </w:style>
  <w:style w:type="paragraph" w:styleId="Nagwek8">
    <w:name w:val="heading 8"/>
    <w:aliases w:val="D Nagł. 5"/>
    <w:basedOn w:val="Normalny"/>
    <w:next w:val="Normalny"/>
    <w:link w:val="Nagwek8Znak"/>
    <w:uiPriority w:val="99"/>
    <w:qFormat/>
    <w:rsid w:val="00386784"/>
    <w:pPr>
      <w:numPr>
        <w:numId w:val="2"/>
      </w:numPr>
      <w:spacing w:before="240" w:after="60"/>
      <w:ind w:firstLine="0"/>
      <w:outlineLvl w:val="7"/>
    </w:pPr>
    <w:rPr>
      <w:i/>
      <w:iCs/>
    </w:rPr>
  </w:style>
  <w:style w:type="paragraph" w:styleId="Nagwek9">
    <w:name w:val="heading 9"/>
    <w:basedOn w:val="Normalny"/>
    <w:next w:val="Normalny"/>
    <w:link w:val="Nagwek9Znak"/>
    <w:uiPriority w:val="99"/>
    <w:qFormat/>
    <w:rsid w:val="00386784"/>
    <w:pPr>
      <w:tabs>
        <w:tab w:val="num" w:pos="0"/>
      </w:tabs>
      <w:spacing w:before="240" w:after="60"/>
      <w:ind w:firstLine="0"/>
      <w:outlineLvl w:val="8"/>
    </w:pPr>
    <w:rPr>
      <w:b/>
      <w:bCs/>
      <w:i/>
      <w:iCs/>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 Nagł. 1 Znak"/>
    <w:basedOn w:val="Domylnaczcionkaakapitu"/>
    <w:link w:val="Nagwek1"/>
    <w:uiPriority w:val="99"/>
    <w:rsid w:val="00D03DFE"/>
    <w:rPr>
      <w:rFonts w:ascii="Arial" w:hAnsi="Arial" w:cs="Arial"/>
      <w:b/>
      <w:bCs/>
      <w:sz w:val="20"/>
      <w:szCs w:val="20"/>
      <w:u w:val="single"/>
      <w:lang w:eastAsia="ar-SA"/>
    </w:rPr>
  </w:style>
  <w:style w:type="character" w:customStyle="1" w:styleId="Nagwek2Znak">
    <w:name w:val="Nagłówek 2 Znak"/>
    <w:aliases w:val="D Nagł. 2 Znak"/>
    <w:basedOn w:val="Domylnaczcionkaakapitu"/>
    <w:link w:val="Nagwek2"/>
    <w:uiPriority w:val="99"/>
    <w:rsid w:val="00056F02"/>
    <w:rPr>
      <w:rFonts w:ascii="Arial" w:hAnsi="Arial" w:cs="Arial"/>
      <w:b/>
      <w:bCs/>
      <w:sz w:val="20"/>
      <w:szCs w:val="20"/>
      <w:u w:val="single"/>
      <w:lang w:eastAsia="ar-SA" w:bidi="ar-SA"/>
    </w:rPr>
  </w:style>
  <w:style w:type="character" w:customStyle="1" w:styleId="Nagwek3Znak">
    <w:name w:val="Nagłówek 3 Znak"/>
    <w:aliases w:val="D Nagł. 3 Znak"/>
    <w:basedOn w:val="Domylnaczcionkaakapitu"/>
    <w:link w:val="Nagwek3"/>
    <w:uiPriority w:val="99"/>
    <w:rsid w:val="003C47BF"/>
    <w:rPr>
      <w:rFonts w:ascii="Arial" w:hAnsi="Arial" w:cs="Arial"/>
      <w:b/>
      <w:bCs/>
      <w:sz w:val="22"/>
      <w:szCs w:val="22"/>
      <w:lang w:val="pl-PL" w:eastAsia="ar-SA" w:bidi="ar-SA"/>
    </w:rPr>
  </w:style>
  <w:style w:type="character" w:customStyle="1" w:styleId="Nagwek4Znak">
    <w:name w:val="Nagłówek 4 Znak"/>
    <w:aliases w:val="Numerowanie oferta Znak"/>
    <w:basedOn w:val="Domylnaczcionkaakapitu"/>
    <w:link w:val="Nagwek4"/>
    <w:uiPriority w:val="99"/>
    <w:rsid w:val="008D0E4A"/>
    <w:rPr>
      <w:rFonts w:ascii="Arial" w:hAnsi="Arial" w:cs="Arial"/>
      <w:b/>
      <w:bCs/>
      <w:sz w:val="22"/>
      <w:szCs w:val="22"/>
      <w:lang w:eastAsia="ar-SA" w:bidi="ar-SA"/>
    </w:rPr>
  </w:style>
  <w:style w:type="character" w:customStyle="1" w:styleId="Nagwek5Znak">
    <w:name w:val="Nagłówek 5 Znak"/>
    <w:aliases w:val="Oferta Znak"/>
    <w:basedOn w:val="Domylnaczcionkaakapitu"/>
    <w:link w:val="Nagwek5"/>
    <w:uiPriority w:val="99"/>
    <w:semiHidden/>
    <w:rsid w:val="006B3874"/>
    <w:rPr>
      <w:rFonts w:ascii="Calibri" w:hAnsi="Calibri" w:cs="Calibri"/>
      <w:b/>
      <w:bCs/>
      <w:i/>
      <w:iCs/>
      <w:sz w:val="26"/>
      <w:szCs w:val="26"/>
      <w:lang w:eastAsia="ar-SA" w:bidi="ar-SA"/>
    </w:rPr>
  </w:style>
  <w:style w:type="character" w:customStyle="1" w:styleId="Nagwek6Znak">
    <w:name w:val="Nagłówek 6 Znak"/>
    <w:aliases w:val="Punkty a) Znak"/>
    <w:basedOn w:val="Domylnaczcionkaakapitu"/>
    <w:link w:val="Nagwek6"/>
    <w:uiPriority w:val="99"/>
    <w:semiHidden/>
    <w:rsid w:val="006B3874"/>
    <w:rPr>
      <w:rFonts w:ascii="Calibri" w:hAnsi="Calibri" w:cs="Calibri"/>
      <w:b/>
      <w:bCs/>
      <w:lang w:eastAsia="ar-SA" w:bidi="ar-SA"/>
    </w:rPr>
  </w:style>
  <w:style w:type="character" w:customStyle="1" w:styleId="Nagwek7Znak">
    <w:name w:val="Nagłówek 7 Znak"/>
    <w:aliases w:val="D Nagł. 4 Znak"/>
    <w:basedOn w:val="Domylnaczcionkaakapitu"/>
    <w:link w:val="Nagwek7"/>
    <w:uiPriority w:val="99"/>
    <w:rsid w:val="006B3874"/>
    <w:rPr>
      <w:rFonts w:ascii="Arial" w:hAnsi="Arial" w:cs="Arial"/>
      <w:b/>
      <w:bCs/>
      <w:sz w:val="20"/>
      <w:szCs w:val="20"/>
      <w:lang w:eastAsia="ar-SA"/>
    </w:rPr>
  </w:style>
  <w:style w:type="character" w:customStyle="1" w:styleId="Nagwek8Znak">
    <w:name w:val="Nagłówek 8 Znak"/>
    <w:aliases w:val="D Nagł. 5 Znak"/>
    <w:basedOn w:val="Domylnaczcionkaakapitu"/>
    <w:link w:val="Nagwek8"/>
    <w:uiPriority w:val="99"/>
    <w:rsid w:val="006B3874"/>
    <w:rPr>
      <w:rFonts w:ascii="Arial" w:hAnsi="Arial" w:cs="Arial"/>
      <w:i/>
      <w:iCs/>
      <w:sz w:val="20"/>
      <w:szCs w:val="20"/>
      <w:lang w:eastAsia="ar-SA"/>
    </w:rPr>
  </w:style>
  <w:style w:type="character" w:customStyle="1" w:styleId="Nagwek9Znak">
    <w:name w:val="Nagłówek 9 Znak"/>
    <w:basedOn w:val="Domylnaczcionkaakapitu"/>
    <w:link w:val="Nagwek9"/>
    <w:uiPriority w:val="99"/>
    <w:semiHidden/>
    <w:rsid w:val="006B3874"/>
    <w:rPr>
      <w:rFonts w:ascii="Cambria" w:hAnsi="Cambria" w:cs="Cambria"/>
      <w:lang w:eastAsia="ar-SA" w:bidi="ar-SA"/>
    </w:rPr>
  </w:style>
  <w:style w:type="character" w:customStyle="1" w:styleId="WW8Num2z0">
    <w:name w:val="WW8Num2z0"/>
    <w:uiPriority w:val="99"/>
    <w:rsid w:val="00386784"/>
    <w:rPr>
      <w:rFonts w:ascii="Arial Black" w:hAnsi="Arial Black" w:cs="Arial Black"/>
      <w:sz w:val="28"/>
      <w:szCs w:val="28"/>
    </w:rPr>
  </w:style>
  <w:style w:type="character" w:customStyle="1" w:styleId="WW8Num4z0">
    <w:name w:val="WW8Num4z0"/>
    <w:uiPriority w:val="99"/>
    <w:rsid w:val="00386784"/>
    <w:rPr>
      <w:rFonts w:cs="Times New Roman"/>
      <w:b/>
      <w:bCs/>
    </w:rPr>
  </w:style>
  <w:style w:type="character" w:customStyle="1" w:styleId="Absatz-Standardschriftart">
    <w:name w:val="Absatz-Standardschriftart"/>
    <w:uiPriority w:val="99"/>
    <w:rsid w:val="00386784"/>
    <w:rPr>
      <w:rFonts w:cs="Times New Roman"/>
    </w:rPr>
  </w:style>
  <w:style w:type="character" w:customStyle="1" w:styleId="WW-Absatz-Standardschriftart">
    <w:name w:val="WW-Absatz-Standardschriftart"/>
    <w:uiPriority w:val="99"/>
    <w:rsid w:val="00386784"/>
    <w:rPr>
      <w:rFonts w:cs="Times New Roman"/>
    </w:rPr>
  </w:style>
  <w:style w:type="character" w:customStyle="1" w:styleId="WW-Absatz-Standardschriftart1">
    <w:name w:val="WW-Absatz-Standardschriftart1"/>
    <w:uiPriority w:val="99"/>
    <w:rsid w:val="00386784"/>
    <w:rPr>
      <w:rFonts w:cs="Times New Roman"/>
    </w:rPr>
  </w:style>
  <w:style w:type="character" w:customStyle="1" w:styleId="WW-Absatz-Standardschriftart11">
    <w:name w:val="WW-Absatz-Standardschriftart11"/>
    <w:uiPriority w:val="99"/>
    <w:rsid w:val="00386784"/>
    <w:rPr>
      <w:rFonts w:cs="Times New Roman"/>
    </w:rPr>
  </w:style>
  <w:style w:type="character" w:customStyle="1" w:styleId="WW-Absatz-Standardschriftart111">
    <w:name w:val="WW-Absatz-Standardschriftart111"/>
    <w:uiPriority w:val="99"/>
    <w:rsid w:val="00386784"/>
    <w:rPr>
      <w:rFonts w:cs="Times New Roman"/>
    </w:rPr>
  </w:style>
  <w:style w:type="character" w:customStyle="1" w:styleId="WW-Absatz-Standardschriftart1111">
    <w:name w:val="WW-Absatz-Standardschriftart1111"/>
    <w:uiPriority w:val="99"/>
    <w:rsid w:val="00386784"/>
    <w:rPr>
      <w:rFonts w:cs="Times New Roman"/>
    </w:rPr>
  </w:style>
  <w:style w:type="character" w:customStyle="1" w:styleId="WW-Absatz-Standardschriftart11111">
    <w:name w:val="WW-Absatz-Standardschriftart11111"/>
    <w:uiPriority w:val="99"/>
    <w:rsid w:val="00386784"/>
    <w:rPr>
      <w:rFonts w:cs="Times New Roman"/>
    </w:rPr>
  </w:style>
  <w:style w:type="character" w:customStyle="1" w:styleId="WW-Absatz-Standardschriftart111111">
    <w:name w:val="WW-Absatz-Standardschriftart111111"/>
    <w:uiPriority w:val="99"/>
    <w:rsid w:val="00386784"/>
    <w:rPr>
      <w:rFonts w:cs="Times New Roman"/>
    </w:rPr>
  </w:style>
  <w:style w:type="character" w:customStyle="1" w:styleId="WW-Absatz-Standardschriftart1111111">
    <w:name w:val="WW-Absatz-Standardschriftart1111111"/>
    <w:uiPriority w:val="99"/>
    <w:rsid w:val="00386784"/>
    <w:rPr>
      <w:rFonts w:cs="Times New Roman"/>
    </w:rPr>
  </w:style>
  <w:style w:type="character" w:customStyle="1" w:styleId="WW-Absatz-Standardschriftart11111111">
    <w:name w:val="WW-Absatz-Standardschriftart11111111"/>
    <w:uiPriority w:val="99"/>
    <w:rsid w:val="00386784"/>
    <w:rPr>
      <w:rFonts w:cs="Times New Roman"/>
    </w:rPr>
  </w:style>
  <w:style w:type="character" w:customStyle="1" w:styleId="WW-Absatz-Standardschriftart111111111">
    <w:name w:val="WW-Absatz-Standardschriftart111111111"/>
    <w:uiPriority w:val="99"/>
    <w:rsid w:val="00386784"/>
    <w:rPr>
      <w:rFonts w:cs="Times New Roman"/>
    </w:rPr>
  </w:style>
  <w:style w:type="character" w:customStyle="1" w:styleId="WW-Absatz-Standardschriftart1111111111">
    <w:name w:val="WW-Absatz-Standardschriftart1111111111"/>
    <w:uiPriority w:val="99"/>
    <w:rsid w:val="00386784"/>
    <w:rPr>
      <w:rFonts w:cs="Times New Roman"/>
    </w:rPr>
  </w:style>
  <w:style w:type="character" w:customStyle="1" w:styleId="WW-Absatz-Standardschriftart11111111111">
    <w:name w:val="WW-Absatz-Standardschriftart11111111111"/>
    <w:uiPriority w:val="99"/>
    <w:rsid w:val="00386784"/>
    <w:rPr>
      <w:rFonts w:cs="Times New Roman"/>
    </w:rPr>
  </w:style>
  <w:style w:type="character" w:customStyle="1" w:styleId="WW-Absatz-Standardschriftart111111111111">
    <w:name w:val="WW-Absatz-Standardschriftart111111111111"/>
    <w:uiPriority w:val="99"/>
    <w:rsid w:val="00386784"/>
    <w:rPr>
      <w:rFonts w:cs="Times New Roman"/>
    </w:rPr>
  </w:style>
  <w:style w:type="character" w:customStyle="1" w:styleId="WW-Absatz-Standardschriftart1111111111111">
    <w:name w:val="WW-Absatz-Standardschriftart1111111111111"/>
    <w:uiPriority w:val="99"/>
    <w:rsid w:val="00386784"/>
    <w:rPr>
      <w:rFonts w:cs="Times New Roman"/>
    </w:rPr>
  </w:style>
  <w:style w:type="character" w:customStyle="1" w:styleId="WW-Absatz-Standardschriftart11111111111111">
    <w:name w:val="WW-Absatz-Standardschriftart11111111111111"/>
    <w:uiPriority w:val="99"/>
    <w:rsid w:val="00386784"/>
    <w:rPr>
      <w:rFonts w:cs="Times New Roman"/>
    </w:rPr>
  </w:style>
  <w:style w:type="character" w:customStyle="1" w:styleId="WW-Absatz-Standardschriftart111111111111111">
    <w:name w:val="WW-Absatz-Standardschriftart111111111111111"/>
    <w:uiPriority w:val="99"/>
    <w:rsid w:val="00386784"/>
    <w:rPr>
      <w:rFonts w:cs="Times New Roman"/>
    </w:rPr>
  </w:style>
  <w:style w:type="character" w:customStyle="1" w:styleId="WW-Absatz-Standardschriftart1111111111111111">
    <w:name w:val="WW-Absatz-Standardschriftart1111111111111111"/>
    <w:uiPriority w:val="99"/>
    <w:rsid w:val="00386784"/>
    <w:rPr>
      <w:rFonts w:cs="Times New Roman"/>
    </w:rPr>
  </w:style>
  <w:style w:type="character" w:customStyle="1" w:styleId="WW-Absatz-Standardschriftart11111111111111111">
    <w:name w:val="WW-Absatz-Standardschriftart11111111111111111"/>
    <w:uiPriority w:val="99"/>
    <w:rsid w:val="00386784"/>
    <w:rPr>
      <w:rFonts w:cs="Times New Roman"/>
    </w:rPr>
  </w:style>
  <w:style w:type="character" w:customStyle="1" w:styleId="WW-Absatz-Standardschriftart111111111111111111">
    <w:name w:val="WW-Absatz-Standardschriftart111111111111111111"/>
    <w:uiPriority w:val="99"/>
    <w:rsid w:val="00386784"/>
    <w:rPr>
      <w:rFonts w:cs="Times New Roman"/>
    </w:rPr>
  </w:style>
  <w:style w:type="character" w:customStyle="1" w:styleId="WW-Absatz-Standardschriftart1111111111111111111">
    <w:name w:val="WW-Absatz-Standardschriftart1111111111111111111"/>
    <w:uiPriority w:val="99"/>
    <w:rsid w:val="00386784"/>
    <w:rPr>
      <w:rFonts w:cs="Times New Roman"/>
    </w:rPr>
  </w:style>
  <w:style w:type="character" w:customStyle="1" w:styleId="WW-Absatz-Standardschriftart11111111111111111111">
    <w:name w:val="WW-Absatz-Standardschriftart11111111111111111111"/>
    <w:uiPriority w:val="99"/>
    <w:rsid w:val="00386784"/>
    <w:rPr>
      <w:rFonts w:cs="Times New Roman"/>
    </w:rPr>
  </w:style>
  <w:style w:type="character" w:customStyle="1" w:styleId="WW-Absatz-Standardschriftart111111111111111111111">
    <w:name w:val="WW-Absatz-Standardschriftart111111111111111111111"/>
    <w:uiPriority w:val="99"/>
    <w:rsid w:val="00386784"/>
    <w:rPr>
      <w:rFonts w:cs="Times New Roman"/>
    </w:rPr>
  </w:style>
  <w:style w:type="character" w:customStyle="1" w:styleId="WW-Absatz-Standardschriftart1111111111111111111111">
    <w:name w:val="WW-Absatz-Standardschriftart1111111111111111111111"/>
    <w:uiPriority w:val="99"/>
    <w:rsid w:val="00386784"/>
    <w:rPr>
      <w:rFonts w:cs="Times New Roman"/>
    </w:rPr>
  </w:style>
  <w:style w:type="character" w:customStyle="1" w:styleId="WW-Absatz-Standardschriftart11111111111111111111111">
    <w:name w:val="WW-Absatz-Standardschriftart11111111111111111111111"/>
    <w:uiPriority w:val="99"/>
    <w:rsid w:val="00386784"/>
    <w:rPr>
      <w:rFonts w:cs="Times New Roman"/>
    </w:rPr>
  </w:style>
  <w:style w:type="character" w:customStyle="1" w:styleId="WW-Absatz-Standardschriftart111111111111111111111111">
    <w:name w:val="WW-Absatz-Standardschriftart111111111111111111111111"/>
    <w:uiPriority w:val="99"/>
    <w:rsid w:val="00386784"/>
    <w:rPr>
      <w:rFonts w:cs="Times New Roman"/>
    </w:rPr>
  </w:style>
  <w:style w:type="character" w:customStyle="1" w:styleId="WW-Absatz-Standardschriftart1111111111111111111111111">
    <w:name w:val="WW-Absatz-Standardschriftart1111111111111111111111111"/>
    <w:uiPriority w:val="99"/>
    <w:rsid w:val="00386784"/>
    <w:rPr>
      <w:rFonts w:cs="Times New Roman"/>
    </w:rPr>
  </w:style>
  <w:style w:type="character" w:customStyle="1" w:styleId="WW-Absatz-Standardschriftart11111111111111111111111111">
    <w:name w:val="WW-Absatz-Standardschriftart11111111111111111111111111"/>
    <w:uiPriority w:val="99"/>
    <w:rsid w:val="00386784"/>
    <w:rPr>
      <w:rFonts w:cs="Times New Roman"/>
    </w:rPr>
  </w:style>
  <w:style w:type="character" w:customStyle="1" w:styleId="WW-Absatz-Standardschriftart111111111111111111111111111">
    <w:name w:val="WW-Absatz-Standardschriftart111111111111111111111111111"/>
    <w:uiPriority w:val="99"/>
    <w:rsid w:val="00386784"/>
    <w:rPr>
      <w:rFonts w:cs="Times New Roman"/>
    </w:rPr>
  </w:style>
  <w:style w:type="character" w:customStyle="1" w:styleId="WW-Absatz-Standardschriftart1111111111111111111111111111">
    <w:name w:val="WW-Absatz-Standardschriftart1111111111111111111111111111"/>
    <w:uiPriority w:val="99"/>
    <w:rsid w:val="00386784"/>
    <w:rPr>
      <w:rFonts w:cs="Times New Roman"/>
    </w:rPr>
  </w:style>
  <w:style w:type="character" w:customStyle="1" w:styleId="WW-Absatz-Standardschriftart11111111111111111111111111111">
    <w:name w:val="WW-Absatz-Standardschriftart11111111111111111111111111111"/>
    <w:uiPriority w:val="99"/>
    <w:rsid w:val="00386784"/>
    <w:rPr>
      <w:rFonts w:cs="Times New Roman"/>
    </w:rPr>
  </w:style>
  <w:style w:type="character" w:customStyle="1" w:styleId="WW-Absatz-Standardschriftart111111111111111111111111111111">
    <w:name w:val="WW-Absatz-Standardschriftart111111111111111111111111111111"/>
    <w:uiPriority w:val="99"/>
    <w:rsid w:val="00386784"/>
    <w:rPr>
      <w:rFonts w:cs="Times New Roman"/>
    </w:rPr>
  </w:style>
  <w:style w:type="character" w:customStyle="1" w:styleId="WW-Absatz-Standardschriftart1111111111111111111111111111111">
    <w:name w:val="WW-Absatz-Standardschriftart1111111111111111111111111111111"/>
    <w:uiPriority w:val="99"/>
    <w:rsid w:val="00386784"/>
    <w:rPr>
      <w:rFonts w:cs="Times New Roman"/>
    </w:rPr>
  </w:style>
  <w:style w:type="character" w:customStyle="1" w:styleId="WW-Absatz-Standardschriftart11111111111111111111111111111111">
    <w:name w:val="WW-Absatz-Standardschriftart11111111111111111111111111111111"/>
    <w:uiPriority w:val="99"/>
    <w:rsid w:val="00386784"/>
    <w:rPr>
      <w:rFonts w:cs="Times New Roman"/>
    </w:rPr>
  </w:style>
  <w:style w:type="character" w:customStyle="1" w:styleId="WW-Absatz-Standardschriftart111111111111111111111111111111111">
    <w:name w:val="WW-Absatz-Standardschriftart111111111111111111111111111111111"/>
    <w:uiPriority w:val="99"/>
    <w:rsid w:val="00386784"/>
    <w:rPr>
      <w:rFonts w:cs="Times New Roman"/>
    </w:rPr>
  </w:style>
  <w:style w:type="character" w:customStyle="1" w:styleId="WW-Absatz-Standardschriftart1111111111111111111111111111111111">
    <w:name w:val="WW-Absatz-Standardschriftart1111111111111111111111111111111111"/>
    <w:uiPriority w:val="99"/>
    <w:rsid w:val="00386784"/>
    <w:rPr>
      <w:rFonts w:cs="Times New Roman"/>
    </w:rPr>
  </w:style>
  <w:style w:type="character" w:customStyle="1" w:styleId="WW-Absatz-Standardschriftart11111111111111111111111111111111111">
    <w:name w:val="WW-Absatz-Standardschriftart11111111111111111111111111111111111"/>
    <w:uiPriority w:val="99"/>
    <w:rsid w:val="00386784"/>
    <w:rPr>
      <w:rFonts w:cs="Times New Roman"/>
    </w:rPr>
  </w:style>
  <w:style w:type="character" w:customStyle="1" w:styleId="WW-Absatz-Standardschriftart111111111111111111111111111111111111">
    <w:name w:val="WW-Absatz-Standardschriftart111111111111111111111111111111111111"/>
    <w:uiPriority w:val="99"/>
    <w:rsid w:val="00386784"/>
    <w:rPr>
      <w:rFonts w:cs="Times New Roman"/>
    </w:rPr>
  </w:style>
  <w:style w:type="character" w:customStyle="1" w:styleId="WW-Absatz-Standardschriftart1111111111111111111111111111111111111">
    <w:name w:val="WW-Absatz-Standardschriftart1111111111111111111111111111111111111"/>
    <w:uiPriority w:val="99"/>
    <w:rsid w:val="00386784"/>
    <w:rPr>
      <w:rFonts w:cs="Times New Roman"/>
    </w:rPr>
  </w:style>
  <w:style w:type="character" w:customStyle="1" w:styleId="WW-Absatz-Standardschriftart11111111111111111111111111111111111111">
    <w:name w:val="WW-Absatz-Standardschriftart11111111111111111111111111111111111111"/>
    <w:uiPriority w:val="99"/>
    <w:rsid w:val="00386784"/>
    <w:rPr>
      <w:rFonts w:cs="Times New Roman"/>
    </w:rPr>
  </w:style>
  <w:style w:type="character" w:customStyle="1" w:styleId="WW-Absatz-Standardschriftart111111111111111111111111111111111111111">
    <w:name w:val="WW-Absatz-Standardschriftart111111111111111111111111111111111111111"/>
    <w:uiPriority w:val="99"/>
    <w:rsid w:val="00386784"/>
    <w:rPr>
      <w:rFonts w:cs="Times New Roman"/>
    </w:rPr>
  </w:style>
  <w:style w:type="character" w:customStyle="1" w:styleId="WW-Absatz-Standardschriftart1111111111111111111111111111111111111111">
    <w:name w:val="WW-Absatz-Standardschriftart1111111111111111111111111111111111111111"/>
    <w:uiPriority w:val="99"/>
    <w:rsid w:val="00386784"/>
    <w:rPr>
      <w:rFonts w:cs="Times New Roman"/>
    </w:rPr>
  </w:style>
  <w:style w:type="character" w:customStyle="1" w:styleId="WW8Num5z0">
    <w:name w:val="WW8Num5z0"/>
    <w:uiPriority w:val="99"/>
    <w:rsid w:val="00386784"/>
    <w:rPr>
      <w:rFonts w:cs="Times New Roman"/>
      <w:b/>
      <w:bCs/>
    </w:rPr>
  </w:style>
  <w:style w:type="character" w:customStyle="1" w:styleId="WW-Absatz-Standardschriftart11111111111111111111111111111111111111111">
    <w:name w:val="WW-Absatz-Standardschriftart11111111111111111111111111111111111111111"/>
    <w:uiPriority w:val="99"/>
    <w:rsid w:val="00386784"/>
    <w:rPr>
      <w:rFonts w:cs="Times New Roman"/>
    </w:rPr>
  </w:style>
  <w:style w:type="character" w:customStyle="1" w:styleId="WW-Absatz-Standardschriftart111111111111111111111111111111111111111111">
    <w:name w:val="WW-Absatz-Standardschriftart111111111111111111111111111111111111111111"/>
    <w:uiPriority w:val="99"/>
    <w:rsid w:val="00386784"/>
    <w:rPr>
      <w:rFonts w:cs="Times New Roman"/>
    </w:rPr>
  </w:style>
  <w:style w:type="character" w:customStyle="1" w:styleId="WW-Absatz-Standardschriftart1111111111111111111111111111111111111111111">
    <w:name w:val="WW-Absatz-Standardschriftart1111111111111111111111111111111111111111111"/>
    <w:uiPriority w:val="99"/>
    <w:rsid w:val="00386784"/>
    <w:rPr>
      <w:rFonts w:cs="Times New Roman"/>
    </w:rPr>
  </w:style>
  <w:style w:type="character" w:customStyle="1" w:styleId="WW-Absatz-Standardschriftart11111111111111111111111111111111111111111111">
    <w:name w:val="WW-Absatz-Standardschriftart11111111111111111111111111111111111111111111"/>
    <w:uiPriority w:val="99"/>
    <w:rsid w:val="00386784"/>
    <w:rPr>
      <w:rFonts w:cs="Times New Roman"/>
    </w:rPr>
  </w:style>
  <w:style w:type="character" w:customStyle="1" w:styleId="WW8Num6z0">
    <w:name w:val="WW8Num6z0"/>
    <w:uiPriority w:val="99"/>
    <w:rsid w:val="00386784"/>
    <w:rPr>
      <w:rFonts w:ascii="Symbol" w:hAnsi="Symbol" w:cs="Symbol"/>
    </w:rPr>
  </w:style>
  <w:style w:type="character" w:customStyle="1" w:styleId="WW-Absatz-Standardschriftart111111111111111111111111111111111111111111111">
    <w:name w:val="WW-Absatz-Standardschriftart111111111111111111111111111111111111111111111"/>
    <w:uiPriority w:val="99"/>
    <w:rsid w:val="00386784"/>
    <w:rPr>
      <w:rFonts w:cs="Times New Roman"/>
    </w:rPr>
  </w:style>
  <w:style w:type="character" w:customStyle="1" w:styleId="WW8Num3z0">
    <w:name w:val="WW8Num3z0"/>
    <w:uiPriority w:val="99"/>
    <w:rsid w:val="00386784"/>
    <w:rPr>
      <w:rFonts w:ascii="Times New Roman" w:hAnsi="Times New Roman" w:cs="Times New Roman"/>
    </w:rPr>
  </w:style>
  <w:style w:type="character" w:customStyle="1" w:styleId="WW8Num7z0">
    <w:name w:val="WW8Num7z0"/>
    <w:uiPriority w:val="99"/>
    <w:rsid w:val="00386784"/>
    <w:rPr>
      <w:rFonts w:ascii="Times New Roman" w:hAnsi="Times New Roman" w:cs="Times New Roman"/>
    </w:rPr>
  </w:style>
  <w:style w:type="character" w:customStyle="1" w:styleId="WW-Absatz-Standardschriftart1111111111111111111111111111111111111111111111">
    <w:name w:val="WW-Absatz-Standardschriftart1111111111111111111111111111111111111111111111"/>
    <w:uiPriority w:val="99"/>
    <w:rsid w:val="00386784"/>
    <w:rPr>
      <w:rFonts w:cs="Times New Roman"/>
    </w:rPr>
  </w:style>
  <w:style w:type="character" w:customStyle="1" w:styleId="WW8Num8z0">
    <w:name w:val="WW8Num8z0"/>
    <w:uiPriority w:val="99"/>
    <w:rsid w:val="00386784"/>
    <w:rPr>
      <w:rFonts w:cs="Times New Roman"/>
      <w:sz w:val="22"/>
      <w:szCs w:val="22"/>
    </w:rPr>
  </w:style>
  <w:style w:type="character" w:customStyle="1" w:styleId="WW-Absatz-Standardschriftart11111111111111111111111111111111111111111111111">
    <w:name w:val="WW-Absatz-Standardschriftart11111111111111111111111111111111111111111111111"/>
    <w:uiPriority w:val="99"/>
    <w:rsid w:val="00386784"/>
    <w:rPr>
      <w:rFonts w:cs="Times New Roman"/>
    </w:rPr>
  </w:style>
  <w:style w:type="character" w:customStyle="1" w:styleId="WW-Absatz-Standardschriftart111111111111111111111111111111111111111111111111">
    <w:name w:val="WW-Absatz-Standardschriftart111111111111111111111111111111111111111111111111"/>
    <w:uiPriority w:val="99"/>
    <w:rsid w:val="00386784"/>
    <w:rPr>
      <w:rFonts w:cs="Times New Roman"/>
    </w:rPr>
  </w:style>
  <w:style w:type="character" w:customStyle="1" w:styleId="WW-Absatz-Standardschriftart1111111111111111111111111111111111111111111111111">
    <w:name w:val="WW-Absatz-Standardschriftart1111111111111111111111111111111111111111111111111"/>
    <w:uiPriority w:val="99"/>
    <w:rsid w:val="00386784"/>
    <w:rPr>
      <w:rFonts w:cs="Times New Roman"/>
    </w:rPr>
  </w:style>
  <w:style w:type="character" w:customStyle="1" w:styleId="WW-Absatz-Standardschriftart11111111111111111111111111111111111111111111111111">
    <w:name w:val="WW-Absatz-Standardschriftart11111111111111111111111111111111111111111111111111"/>
    <w:uiPriority w:val="99"/>
    <w:rsid w:val="00386784"/>
    <w:rPr>
      <w:rFonts w:cs="Times New Roman"/>
    </w:rPr>
  </w:style>
  <w:style w:type="character" w:customStyle="1" w:styleId="WW8Num9z0">
    <w:name w:val="WW8Num9z0"/>
    <w:uiPriority w:val="99"/>
    <w:rsid w:val="00386784"/>
    <w:rPr>
      <w:rFonts w:ascii="Times New Roman" w:hAnsi="Times New Roman" w:cs="Times New Roman"/>
    </w:rPr>
  </w:style>
  <w:style w:type="character" w:customStyle="1" w:styleId="WW-Absatz-Standardschriftart111111111111111111111111111111111111111111111111111">
    <w:name w:val="WW-Absatz-Standardschriftart111111111111111111111111111111111111111111111111111"/>
    <w:uiPriority w:val="99"/>
    <w:rsid w:val="00386784"/>
    <w:rPr>
      <w:rFonts w:cs="Times New Roman"/>
    </w:rPr>
  </w:style>
  <w:style w:type="character" w:customStyle="1" w:styleId="WW-Absatz-Standardschriftart1111111111111111111111111111111111111111111111111111">
    <w:name w:val="WW-Absatz-Standardschriftart1111111111111111111111111111111111111111111111111111"/>
    <w:uiPriority w:val="99"/>
    <w:rsid w:val="00386784"/>
    <w:rPr>
      <w:rFonts w:cs="Times New Roman"/>
    </w:rPr>
  </w:style>
  <w:style w:type="character" w:customStyle="1" w:styleId="WW-Absatz-Standardschriftart11111111111111111111111111111111111111111111111111111">
    <w:name w:val="WW-Absatz-Standardschriftart11111111111111111111111111111111111111111111111111111"/>
    <w:uiPriority w:val="99"/>
    <w:rsid w:val="00386784"/>
    <w:rPr>
      <w:rFonts w:cs="Times New Roman"/>
    </w:rPr>
  </w:style>
  <w:style w:type="character" w:customStyle="1" w:styleId="WW-Absatz-Standardschriftart111111111111111111111111111111111111111111111111111111">
    <w:name w:val="WW-Absatz-Standardschriftart111111111111111111111111111111111111111111111111111111"/>
    <w:uiPriority w:val="99"/>
    <w:rsid w:val="00386784"/>
    <w:rPr>
      <w:rFonts w:cs="Times New Roman"/>
    </w:rPr>
  </w:style>
  <w:style w:type="character" w:customStyle="1" w:styleId="WW-Absatz-Standardschriftart1111111111111111111111111111111111111111111111111111111">
    <w:name w:val="WW-Absatz-Standardschriftart1111111111111111111111111111111111111111111111111111111"/>
    <w:uiPriority w:val="99"/>
    <w:rsid w:val="00386784"/>
    <w:rPr>
      <w:rFonts w:cs="Times New Roman"/>
    </w:rPr>
  </w:style>
  <w:style w:type="character" w:customStyle="1" w:styleId="WW-Absatz-Standardschriftart11111111111111111111111111111111111111111111111111111111">
    <w:name w:val="WW-Absatz-Standardschriftart11111111111111111111111111111111111111111111111111111111"/>
    <w:uiPriority w:val="99"/>
    <w:rsid w:val="00386784"/>
    <w:rPr>
      <w:rFonts w:cs="Times New Roman"/>
    </w:rPr>
  </w:style>
  <w:style w:type="character" w:customStyle="1" w:styleId="WW-Absatz-Standardschriftart111111111111111111111111111111111111111111111111111111111">
    <w:name w:val="WW-Absatz-Standardschriftart111111111111111111111111111111111111111111111111111111111"/>
    <w:uiPriority w:val="99"/>
    <w:rsid w:val="00386784"/>
    <w:rPr>
      <w:rFonts w:cs="Times New Roman"/>
    </w:rPr>
  </w:style>
  <w:style w:type="character" w:customStyle="1" w:styleId="WW-Absatz-Standardschriftart1111111111111111111111111111111111111111111111111111111111">
    <w:name w:val="WW-Absatz-Standardschriftart1111111111111111111111111111111111111111111111111111111111"/>
    <w:uiPriority w:val="99"/>
    <w:rsid w:val="00386784"/>
    <w:rPr>
      <w:rFonts w:cs="Times New Roman"/>
    </w:rPr>
  </w:style>
  <w:style w:type="character" w:customStyle="1" w:styleId="WW-Absatz-Standardschriftart11111111111111111111111111111111111111111111111111111111111">
    <w:name w:val="WW-Absatz-Standardschriftart11111111111111111111111111111111111111111111111111111111111"/>
    <w:uiPriority w:val="99"/>
    <w:rsid w:val="00386784"/>
    <w:rPr>
      <w:rFonts w:cs="Times New Roman"/>
    </w:rPr>
  </w:style>
  <w:style w:type="character" w:customStyle="1" w:styleId="WW-Absatz-Standardschriftart111111111111111111111111111111111111111111111111111111111111">
    <w:name w:val="WW-Absatz-Standardschriftart111111111111111111111111111111111111111111111111111111111111"/>
    <w:uiPriority w:val="99"/>
    <w:rsid w:val="00386784"/>
    <w:rPr>
      <w:rFonts w:cs="Times New Roman"/>
    </w:rPr>
  </w:style>
  <w:style w:type="character" w:customStyle="1" w:styleId="WW-Absatz-Standardschriftart1111111111111111111111111111111111111111111111111111111111111">
    <w:name w:val="WW-Absatz-Standardschriftart1111111111111111111111111111111111111111111111111111111111111"/>
    <w:uiPriority w:val="99"/>
    <w:rsid w:val="00386784"/>
    <w:rPr>
      <w:rFonts w:cs="Times New Roman"/>
    </w:rPr>
  </w:style>
  <w:style w:type="character" w:customStyle="1" w:styleId="WW-Absatz-Standardschriftart11111111111111111111111111111111111111111111111111111111111111">
    <w:name w:val="WW-Absatz-Standardschriftart11111111111111111111111111111111111111111111111111111111111111"/>
    <w:uiPriority w:val="99"/>
    <w:rsid w:val="00386784"/>
    <w:rPr>
      <w:rFonts w:cs="Times New Roman"/>
    </w:rPr>
  </w:style>
  <w:style w:type="character" w:customStyle="1" w:styleId="WW-Absatz-Standardschriftart111111111111111111111111111111111111111111111111111111111111111">
    <w:name w:val="WW-Absatz-Standardschriftart111111111111111111111111111111111111111111111111111111111111111"/>
    <w:uiPriority w:val="99"/>
    <w:rsid w:val="00386784"/>
    <w:rPr>
      <w:rFonts w:cs="Times New Roman"/>
    </w:rPr>
  </w:style>
  <w:style w:type="character" w:customStyle="1" w:styleId="WW8Num10z0">
    <w:name w:val="WW8Num10z0"/>
    <w:uiPriority w:val="99"/>
    <w:rsid w:val="00386784"/>
    <w:rPr>
      <w:rFonts w:ascii="Symbol" w:hAnsi="Symbol" w:cs="Symbol"/>
    </w:rPr>
  </w:style>
  <w:style w:type="character" w:customStyle="1" w:styleId="WW-Absatz-Standardschriftart1111111111111111111111111111111111111111111111111111111111111111">
    <w:name w:val="WW-Absatz-Standardschriftart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
    <w:name w:val="WW-Absatz-Standardschriftart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
    <w:name w:val="WW-Absatz-Standardschriftart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
    <w:name w:val="WW-Absatz-Standardschriftart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
    <w:name w:val="WW-Absatz-Standardschriftart11111111111111111111111111111111111111111111111111111111111111111111"/>
    <w:uiPriority w:val="99"/>
    <w:rsid w:val="00386784"/>
    <w:rPr>
      <w:rFonts w:cs="Times New Roman"/>
    </w:rPr>
  </w:style>
  <w:style w:type="character" w:customStyle="1" w:styleId="Domylnaczcionkaakapitu10">
    <w:name w:val="Domyślna czcionka akapitu10"/>
    <w:uiPriority w:val="99"/>
    <w:rsid w:val="00386784"/>
    <w:rPr>
      <w:rFonts w:cs="Times New Roman"/>
    </w:rPr>
  </w:style>
  <w:style w:type="character" w:customStyle="1" w:styleId="WW-Absatz-Standardschriftart111111111111111111111111111111111111111111111111111111111111111111111">
    <w:name w:val="WW-Absatz-Standardschriftart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
    <w:name w:val="WW-Absatz-Standardschriftart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
    <w:name w:val="WW-Absatz-Standardschriftart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
    <w:name w:val="WW-Absatz-Standardschriftart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
    <w:name w:val="WW-Absatz-Standardschriftart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
    <w:name w:val="WW-Absatz-Standardschriftart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
    <w:name w:val="WW-Absatz-Standardschriftart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
    <w:name w:val="WW-Absatz-Standardschriftart1111111111111111111111111111111111111111111111111111111111111111111111111111"/>
    <w:uiPriority w:val="99"/>
    <w:rsid w:val="00386784"/>
    <w:rPr>
      <w:rFonts w:cs="Times New Roman"/>
    </w:rPr>
  </w:style>
  <w:style w:type="character" w:customStyle="1" w:styleId="Domylnaczcionkaakapitu9">
    <w:name w:val="Domyślna czcionka akapitu9"/>
    <w:uiPriority w:val="99"/>
    <w:rsid w:val="00386784"/>
    <w:rPr>
      <w:rFonts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
    <w:name w:val="WW-Absatz-Standardschriftart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
    <w:name w:val="WW-Absatz-Standardschriftart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uiPriority w:val="99"/>
    <w:rsid w:val="00386784"/>
    <w:rPr>
      <w:rFonts w:cs="Times New Roman"/>
    </w:rPr>
  </w:style>
  <w:style w:type="character" w:customStyle="1" w:styleId="Domylnaczcionkaakapitu8">
    <w:name w:val="Domyślna czcionka akapitu8"/>
    <w:uiPriority w:val="99"/>
    <w:rsid w:val="00386784"/>
    <w:rPr>
      <w:rFonts w:cs="Times New Roman"/>
    </w:rPr>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uiPriority w:val="99"/>
    <w:rsid w:val="00386784"/>
    <w:rPr>
      <w:rFonts w:cs="Times New Roman"/>
    </w:rPr>
  </w:style>
  <w:style w:type="character" w:customStyle="1" w:styleId="Domylnaczcionkaakapitu7">
    <w:name w:val="Domyślna czcionka akapitu7"/>
    <w:uiPriority w:val="99"/>
    <w:rsid w:val="00386784"/>
    <w:rPr>
      <w:rFonts w:cs="Times New Roman"/>
    </w:rPr>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
    <w:name w:val="WW-Absatz-Standardschriftart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
    <w:name w:val="WW-Absatz-Standardschriftart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
    <w:name w:val="WW-Absatz-Standardschriftart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
    <w:name w:val="WW-Absatz-Standardschriftart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
    <w:name w:val="WW-Absatz-Standardschriftart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
    <w:name w:val="WW-Absatz-Standardschriftart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
    <w:name w:val="WW-Absatz-Standardschriftart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
    <w:name w:val="WW-Absatz-Standardschriftart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
    <w:name w:val="WW-Absatz-Standardschriftart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
    <w:name w:val="WW-Absatz-Standardschriftart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
    <w:name w:val="WW-Absatz-Standardschriftart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
    <w:name w:val="WW-Absatz-Standardschriftart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
    <w:name w:val="WW-Absatz-Standardschriftart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
    <w:name w:val="WW-Absatz-Standardschriftart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
    <w:name w:val="WW-Absatz-Standardschriftart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
    <w:name w:val="WW-Absatz-Standardschriftart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
    <w:name w:val="WW-Absatz-Standardschriftart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
    <w:uiPriority w:val="99"/>
    <w:rsid w:val="00386784"/>
    <w:rPr>
      <w:rFonts w:cs="Times New Roman"/>
    </w:rPr>
  </w:style>
  <w:style w:type="character" w:customStyle="1" w:styleId="WW8Num12z0">
    <w:name w:val="WW8Num12z0"/>
    <w:uiPriority w:val="99"/>
    <w:rsid w:val="00386784"/>
    <w:rPr>
      <w:rFonts w:ascii="Symbol" w:hAnsi="Symbol" w:cs="Symbol"/>
    </w:rPr>
  </w:style>
  <w:style w:type="character" w:customStyle="1" w:styleId="WW-Absatz-Standardschriftart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6">
    <w:name w:val="Domyślna czcionka akapitu6"/>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5">
    <w:name w:val="Domyślna czcionka akapitu5"/>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4">
    <w:name w:val="Domyślna czcionka akapitu4"/>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3">
    <w:name w:val="Domyślna czcionka akapitu3"/>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8Num11z0">
    <w:name w:val="WW8Num11z0"/>
    <w:uiPriority w:val="99"/>
    <w:rsid w:val="00386784"/>
    <w:rPr>
      <w:rFonts w:ascii="Symbol" w:hAnsi="Symbol" w:cs="Symbol"/>
    </w:rPr>
  </w:style>
  <w:style w:type="character" w:customStyle="1" w:styleId="WW-Absatz-Standardschriftart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Domylnaczcionkaakapitu2">
    <w:name w:val="Domyślna czcionka akapitu2"/>
    <w:uiPriority w:val="99"/>
    <w:rsid w:val="00386784"/>
    <w:rPr>
      <w:rFonts w:cs="Times New Roman"/>
    </w:rPr>
  </w:style>
  <w:style w:type="character" w:customStyle="1" w:styleId="WW-Absatz-Standardschriftart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8Num15z0">
    <w:name w:val="WW8Num15z0"/>
    <w:uiPriority w:val="99"/>
    <w:rsid w:val="00386784"/>
    <w:rPr>
      <w:rFonts w:ascii="Symbol" w:hAnsi="Symbol" w:cs="Symbol"/>
    </w:rPr>
  </w:style>
  <w:style w:type="character" w:customStyle="1" w:styleId="WW-Absatz-Standardschriftart11111111111111111111111111111111111111111111111111111111111111111111111111111111111111111111111111111111111111111111111111111111111111111111111111111111111111111111111111111111111">
    <w:name w:val="WW-Absatz-Standardschriftart11111111111111111111111111111111111111111111111111111111111111111111111111111111111111111111111111111111111111111111111111111111111111111111111111111111111111111111111111111111111"/>
    <w:uiPriority w:val="99"/>
    <w:rsid w:val="00386784"/>
    <w:rPr>
      <w:rFonts w:cs="Times New Roman"/>
    </w:rPr>
  </w:style>
  <w:style w:type="character" w:customStyle="1" w:styleId="WW8Num1z0">
    <w:name w:val="WW8Num1z0"/>
    <w:uiPriority w:val="99"/>
    <w:rsid w:val="00386784"/>
    <w:rPr>
      <w:rFonts w:ascii="Arial Black" w:hAnsi="Arial Black" w:cs="Arial Black"/>
      <w:sz w:val="28"/>
      <w:szCs w:val="28"/>
    </w:rPr>
  </w:style>
  <w:style w:type="character" w:customStyle="1" w:styleId="WW8Num3z1">
    <w:name w:val="WW8Num3z1"/>
    <w:uiPriority w:val="99"/>
    <w:rsid w:val="00386784"/>
    <w:rPr>
      <w:rFonts w:ascii="Courier New" w:hAnsi="Courier New" w:cs="Courier New"/>
    </w:rPr>
  </w:style>
  <w:style w:type="character" w:customStyle="1" w:styleId="WW8Num3z2">
    <w:name w:val="WW8Num3z2"/>
    <w:uiPriority w:val="99"/>
    <w:rsid w:val="00386784"/>
    <w:rPr>
      <w:rFonts w:ascii="Wingdings" w:hAnsi="Wingdings" w:cs="Wingdings"/>
    </w:rPr>
  </w:style>
  <w:style w:type="character" w:customStyle="1" w:styleId="WW8Num3z3">
    <w:name w:val="WW8Num3z3"/>
    <w:uiPriority w:val="99"/>
    <w:rsid w:val="00386784"/>
    <w:rPr>
      <w:rFonts w:ascii="Symbol" w:hAnsi="Symbol" w:cs="Symbol"/>
    </w:rPr>
  </w:style>
  <w:style w:type="character" w:customStyle="1" w:styleId="WW8Num7z1">
    <w:name w:val="WW8Num7z1"/>
    <w:uiPriority w:val="99"/>
    <w:rsid w:val="00386784"/>
    <w:rPr>
      <w:rFonts w:ascii="Courier New" w:hAnsi="Courier New" w:cs="Courier New"/>
    </w:rPr>
  </w:style>
  <w:style w:type="character" w:customStyle="1" w:styleId="WW8Num7z2">
    <w:name w:val="WW8Num7z2"/>
    <w:uiPriority w:val="99"/>
    <w:rsid w:val="00386784"/>
    <w:rPr>
      <w:rFonts w:ascii="Wingdings" w:hAnsi="Wingdings" w:cs="Wingdings"/>
    </w:rPr>
  </w:style>
  <w:style w:type="character" w:customStyle="1" w:styleId="WW8Num7z3">
    <w:name w:val="WW8Num7z3"/>
    <w:uiPriority w:val="99"/>
    <w:rsid w:val="00386784"/>
    <w:rPr>
      <w:rFonts w:ascii="Symbol" w:hAnsi="Symbol" w:cs="Symbol"/>
    </w:rPr>
  </w:style>
  <w:style w:type="character" w:customStyle="1" w:styleId="WW8Num14z0">
    <w:name w:val="WW8Num14z0"/>
    <w:uiPriority w:val="99"/>
    <w:rsid w:val="00386784"/>
    <w:rPr>
      <w:rFonts w:cs="Times New Roman"/>
      <w:b/>
      <w:bCs/>
    </w:rPr>
  </w:style>
  <w:style w:type="character" w:customStyle="1" w:styleId="WW8Num21z0">
    <w:name w:val="WW8Num21z0"/>
    <w:uiPriority w:val="99"/>
    <w:rsid w:val="00386784"/>
    <w:rPr>
      <w:rFonts w:ascii="Symbol" w:hAnsi="Symbol" w:cs="Symbol"/>
      <w:color w:val="auto"/>
    </w:rPr>
  </w:style>
  <w:style w:type="character" w:customStyle="1" w:styleId="WW8Num22z0">
    <w:name w:val="WW8Num22z0"/>
    <w:uiPriority w:val="99"/>
    <w:rsid w:val="00386784"/>
    <w:rPr>
      <w:rFonts w:ascii="Symbol" w:hAnsi="Symbol" w:cs="Symbol"/>
    </w:rPr>
  </w:style>
  <w:style w:type="character" w:customStyle="1" w:styleId="WW8Num29z0">
    <w:name w:val="WW8Num29z0"/>
    <w:uiPriority w:val="99"/>
    <w:rsid w:val="00386784"/>
    <w:rPr>
      <w:rFonts w:ascii="Arial" w:hAnsi="Arial" w:cs="Arial"/>
    </w:rPr>
  </w:style>
  <w:style w:type="character" w:customStyle="1" w:styleId="WW8Num30z0">
    <w:name w:val="WW8Num30z0"/>
    <w:uiPriority w:val="99"/>
    <w:rsid w:val="00386784"/>
    <w:rPr>
      <w:rFonts w:cs="Times New Roman"/>
      <w:sz w:val="22"/>
      <w:szCs w:val="22"/>
    </w:rPr>
  </w:style>
  <w:style w:type="character" w:customStyle="1" w:styleId="WW8Num34z0">
    <w:name w:val="WW8Num34z0"/>
    <w:uiPriority w:val="99"/>
    <w:rsid w:val="00386784"/>
    <w:rPr>
      <w:rFonts w:cs="Times New Roman"/>
      <w:sz w:val="20"/>
      <w:szCs w:val="20"/>
    </w:rPr>
  </w:style>
  <w:style w:type="character" w:customStyle="1" w:styleId="WW8NumSt1z0">
    <w:name w:val="WW8NumSt1z0"/>
    <w:uiPriority w:val="99"/>
    <w:rsid w:val="00386784"/>
    <w:rPr>
      <w:rFonts w:ascii="Symbol" w:hAnsi="Symbol" w:cs="Symbol"/>
    </w:rPr>
  </w:style>
  <w:style w:type="character" w:customStyle="1" w:styleId="Domylnaczcionkaakapitu1">
    <w:name w:val="Domyślna czcionka akapitu1"/>
    <w:uiPriority w:val="99"/>
    <w:rsid w:val="00386784"/>
    <w:rPr>
      <w:rFonts w:cs="Times New Roman"/>
    </w:rPr>
  </w:style>
  <w:style w:type="character" w:styleId="Numerstrony">
    <w:name w:val="page number"/>
    <w:basedOn w:val="Domylnaczcionkaakapitu1"/>
    <w:uiPriority w:val="99"/>
    <w:rsid w:val="00386784"/>
    <w:rPr>
      <w:rFonts w:cs="Times New Roman"/>
    </w:rPr>
  </w:style>
  <w:style w:type="character" w:styleId="Hipercze">
    <w:name w:val="Hyperlink"/>
    <w:basedOn w:val="Domylnaczcionkaakapitu"/>
    <w:uiPriority w:val="99"/>
    <w:rsid w:val="00386784"/>
    <w:rPr>
      <w:rFonts w:cs="Times New Roman"/>
      <w:color w:val="0000FF"/>
      <w:u w:val="single"/>
    </w:rPr>
  </w:style>
  <w:style w:type="character" w:styleId="UyteHipercze">
    <w:name w:val="FollowedHyperlink"/>
    <w:basedOn w:val="Domylnaczcionkaakapitu"/>
    <w:uiPriority w:val="99"/>
    <w:semiHidden/>
    <w:rsid w:val="00386784"/>
    <w:rPr>
      <w:rFonts w:cs="Times New Roman"/>
      <w:color w:val="800080"/>
      <w:u w:val="single"/>
    </w:rPr>
  </w:style>
  <w:style w:type="character" w:styleId="Uwydatnienie">
    <w:name w:val="Emphasis"/>
    <w:basedOn w:val="Domylnaczcionkaakapitu"/>
    <w:uiPriority w:val="99"/>
    <w:qFormat/>
    <w:rsid w:val="00386784"/>
    <w:rPr>
      <w:rFonts w:cs="Times New Roman"/>
      <w:b/>
      <w:bCs/>
    </w:rPr>
  </w:style>
  <w:style w:type="character" w:styleId="Pogrubienie">
    <w:name w:val="Strong"/>
    <w:aliases w:val="Tekst treści (2) + Calibri1,10 pt"/>
    <w:basedOn w:val="Domylnaczcionkaakapitu"/>
    <w:uiPriority w:val="99"/>
    <w:qFormat/>
    <w:rsid w:val="007D71C8"/>
    <w:rPr>
      <w:rFonts w:ascii="Calibri" w:hAnsi="Calibri" w:cs="Calibri"/>
      <w:b/>
      <w:bCs/>
      <w:color w:val="000000"/>
      <w:spacing w:val="0"/>
      <w:w w:val="100"/>
      <w:position w:val="0"/>
      <w:sz w:val="20"/>
      <w:szCs w:val="20"/>
      <w:u w:val="none"/>
      <w:shd w:val="clear" w:color="auto" w:fill="FFFFFF"/>
      <w:lang w:val="pl-PL" w:eastAsia="pl-PL"/>
    </w:rPr>
  </w:style>
  <w:style w:type="character" w:customStyle="1" w:styleId="HTMLMarkup">
    <w:name w:val="HTML Markup"/>
    <w:uiPriority w:val="99"/>
    <w:rsid w:val="00386784"/>
    <w:rPr>
      <w:rFonts w:cs="Times New Roman"/>
      <w:vanish/>
      <w:color w:val="FF0000"/>
    </w:rPr>
  </w:style>
  <w:style w:type="character" w:customStyle="1" w:styleId="Znakinumeracji">
    <w:name w:val="Znaki numeracji"/>
    <w:uiPriority w:val="99"/>
    <w:rsid w:val="00386784"/>
    <w:rPr>
      <w:rFonts w:cs="Times New Roman"/>
    </w:rPr>
  </w:style>
  <w:style w:type="character" w:styleId="Numerwiersza">
    <w:name w:val="line number"/>
    <w:basedOn w:val="Domylnaczcionkaakapitu4"/>
    <w:uiPriority w:val="99"/>
    <w:semiHidden/>
    <w:rsid w:val="00386784"/>
    <w:rPr>
      <w:rFonts w:cs="Times New Roman"/>
    </w:rPr>
  </w:style>
  <w:style w:type="character" w:customStyle="1" w:styleId="Symbolewypunktowania">
    <w:name w:val="Symbole wypunktowania"/>
    <w:uiPriority w:val="99"/>
    <w:rsid w:val="00386784"/>
    <w:rPr>
      <w:rFonts w:ascii="OpenSymbol" w:hAnsi="OpenSymbol" w:cs="OpenSymbol"/>
    </w:rPr>
  </w:style>
  <w:style w:type="character" w:customStyle="1" w:styleId="TytuZnak">
    <w:name w:val="Tytuł Znak"/>
    <w:uiPriority w:val="99"/>
    <w:rsid w:val="00386784"/>
    <w:rPr>
      <w:rFonts w:ascii="Arial" w:hAnsi="Arial" w:cs="Arial"/>
      <w:b/>
      <w:bCs/>
      <w:sz w:val="24"/>
      <w:szCs w:val="24"/>
      <w:u w:val="single"/>
    </w:rPr>
  </w:style>
  <w:style w:type="character" w:customStyle="1" w:styleId="Tekstpodstawowy3Znak">
    <w:name w:val="Tekst podstawowy 3 Znak"/>
    <w:uiPriority w:val="99"/>
    <w:rsid w:val="00386784"/>
    <w:rPr>
      <w:rFonts w:cs="Times New Roman"/>
      <w:sz w:val="16"/>
      <w:szCs w:val="16"/>
    </w:rPr>
  </w:style>
  <w:style w:type="paragraph" w:styleId="Nagwek">
    <w:name w:val="header"/>
    <w:basedOn w:val="Normalny"/>
    <w:next w:val="Tekstpodstawowy"/>
    <w:link w:val="NagwekZnak"/>
    <w:uiPriority w:val="99"/>
    <w:semiHidden/>
    <w:rsid w:val="00386784"/>
    <w:pPr>
      <w:tabs>
        <w:tab w:val="center" w:pos="4536"/>
        <w:tab w:val="right" w:pos="9072"/>
      </w:tabs>
      <w:snapToGrid w:val="0"/>
      <w:spacing w:after="120"/>
    </w:pPr>
    <w:rPr>
      <w:sz w:val="24"/>
      <w:szCs w:val="24"/>
    </w:rPr>
  </w:style>
  <w:style w:type="character" w:customStyle="1" w:styleId="NagwekZnak">
    <w:name w:val="Nagłówek Znak"/>
    <w:basedOn w:val="Domylnaczcionkaakapitu"/>
    <w:link w:val="Nagwek"/>
    <w:uiPriority w:val="99"/>
    <w:semiHidden/>
    <w:rsid w:val="005F0026"/>
    <w:rPr>
      <w:rFonts w:ascii="Arial" w:hAnsi="Arial" w:cs="Arial"/>
      <w:sz w:val="24"/>
      <w:szCs w:val="24"/>
      <w:lang w:eastAsia="ar-SA" w:bidi="ar-SA"/>
    </w:rPr>
  </w:style>
  <w:style w:type="paragraph" w:styleId="Tekstpodstawowy">
    <w:name w:val="Body Text"/>
    <w:basedOn w:val="Normalny"/>
    <w:link w:val="TekstpodstawowyZnak"/>
    <w:uiPriority w:val="99"/>
    <w:rsid w:val="00386784"/>
    <w:pPr>
      <w:spacing w:after="120"/>
    </w:pPr>
    <w:rPr>
      <w:rFonts w:cs="Times New Roman"/>
      <w:sz w:val="24"/>
      <w:szCs w:val="24"/>
    </w:rPr>
  </w:style>
  <w:style w:type="character" w:customStyle="1" w:styleId="TekstpodstawowyZnak">
    <w:name w:val="Tekst podstawowy Znak"/>
    <w:basedOn w:val="Domylnaczcionkaakapitu"/>
    <w:link w:val="Tekstpodstawowy"/>
    <w:uiPriority w:val="99"/>
    <w:rsid w:val="00F057C1"/>
    <w:rPr>
      <w:rFonts w:cs="Times New Roman"/>
      <w:sz w:val="24"/>
      <w:szCs w:val="24"/>
      <w:lang w:eastAsia="ar-SA" w:bidi="ar-SA"/>
    </w:rPr>
  </w:style>
  <w:style w:type="paragraph" w:styleId="Lista">
    <w:name w:val="List"/>
    <w:basedOn w:val="Tekstpodstawowy"/>
    <w:uiPriority w:val="99"/>
    <w:semiHidden/>
    <w:rsid w:val="00386784"/>
  </w:style>
  <w:style w:type="paragraph" w:styleId="Podpis">
    <w:name w:val="Signature"/>
    <w:basedOn w:val="Normalny"/>
    <w:link w:val="PodpisZnak"/>
    <w:uiPriority w:val="99"/>
    <w:semiHidden/>
    <w:rsid w:val="00386784"/>
    <w:pPr>
      <w:suppressLineNumbers/>
      <w:spacing w:before="120" w:after="120"/>
    </w:pPr>
    <w:rPr>
      <w:i/>
      <w:iCs/>
      <w:sz w:val="24"/>
      <w:szCs w:val="24"/>
    </w:rPr>
  </w:style>
  <w:style w:type="character" w:customStyle="1" w:styleId="PodpisZnak">
    <w:name w:val="Podpis Znak"/>
    <w:basedOn w:val="Domylnaczcionkaakapitu"/>
    <w:link w:val="Podpis"/>
    <w:uiPriority w:val="99"/>
    <w:semiHidden/>
    <w:rsid w:val="006B3874"/>
    <w:rPr>
      <w:rFonts w:ascii="Arial" w:hAnsi="Arial" w:cs="Arial"/>
      <w:sz w:val="20"/>
      <w:szCs w:val="20"/>
      <w:lang w:eastAsia="ar-SA" w:bidi="ar-SA"/>
    </w:rPr>
  </w:style>
  <w:style w:type="paragraph" w:customStyle="1" w:styleId="Indeks">
    <w:name w:val="Indeks"/>
    <w:basedOn w:val="Normalny"/>
    <w:uiPriority w:val="99"/>
    <w:rsid w:val="00386784"/>
    <w:pPr>
      <w:suppressLineNumbers/>
    </w:pPr>
  </w:style>
  <w:style w:type="paragraph" w:customStyle="1" w:styleId="Nagwek10">
    <w:name w:val="Nagłówek10"/>
    <w:basedOn w:val="Normalny"/>
    <w:next w:val="Tekstpodstawowy"/>
    <w:uiPriority w:val="99"/>
    <w:rsid w:val="00386784"/>
    <w:pPr>
      <w:keepNext/>
      <w:spacing w:before="240" w:after="120"/>
    </w:pPr>
    <w:rPr>
      <w:sz w:val="28"/>
      <w:szCs w:val="28"/>
    </w:rPr>
  </w:style>
  <w:style w:type="paragraph" w:customStyle="1" w:styleId="Podpis10">
    <w:name w:val="Podpis10"/>
    <w:basedOn w:val="Normalny"/>
    <w:uiPriority w:val="99"/>
    <w:rsid w:val="00386784"/>
    <w:pPr>
      <w:suppressLineNumbers/>
      <w:spacing w:before="120" w:after="120"/>
    </w:pPr>
    <w:rPr>
      <w:i/>
      <w:iCs/>
      <w:sz w:val="24"/>
      <w:szCs w:val="24"/>
    </w:rPr>
  </w:style>
  <w:style w:type="paragraph" w:customStyle="1" w:styleId="Nagwek90">
    <w:name w:val="Nagłówek9"/>
    <w:basedOn w:val="Normalny"/>
    <w:next w:val="Tekstpodstawowy"/>
    <w:uiPriority w:val="99"/>
    <w:rsid w:val="00386784"/>
    <w:pPr>
      <w:keepNext/>
      <w:spacing w:before="240" w:after="120"/>
    </w:pPr>
    <w:rPr>
      <w:sz w:val="28"/>
      <w:szCs w:val="28"/>
    </w:rPr>
  </w:style>
  <w:style w:type="paragraph" w:customStyle="1" w:styleId="Podpis9">
    <w:name w:val="Podpis9"/>
    <w:basedOn w:val="Normalny"/>
    <w:uiPriority w:val="99"/>
    <w:rsid w:val="00386784"/>
    <w:pPr>
      <w:suppressLineNumbers/>
      <w:spacing w:before="120" w:after="120"/>
    </w:pPr>
    <w:rPr>
      <w:i/>
      <w:iCs/>
      <w:sz w:val="24"/>
      <w:szCs w:val="24"/>
    </w:rPr>
  </w:style>
  <w:style w:type="paragraph" w:customStyle="1" w:styleId="Nagwek80">
    <w:name w:val="Nagłówek8"/>
    <w:basedOn w:val="Normalny"/>
    <w:next w:val="Tekstpodstawowy"/>
    <w:uiPriority w:val="99"/>
    <w:rsid w:val="00386784"/>
    <w:pPr>
      <w:keepNext/>
      <w:spacing w:before="240" w:after="120"/>
    </w:pPr>
    <w:rPr>
      <w:sz w:val="28"/>
      <w:szCs w:val="28"/>
    </w:rPr>
  </w:style>
  <w:style w:type="paragraph" w:customStyle="1" w:styleId="Podpis8">
    <w:name w:val="Podpis8"/>
    <w:basedOn w:val="Normalny"/>
    <w:uiPriority w:val="99"/>
    <w:rsid w:val="00386784"/>
    <w:pPr>
      <w:suppressLineNumbers/>
      <w:spacing w:before="120" w:after="120"/>
    </w:pPr>
    <w:rPr>
      <w:i/>
      <w:iCs/>
      <w:sz w:val="24"/>
      <w:szCs w:val="24"/>
    </w:rPr>
  </w:style>
  <w:style w:type="paragraph" w:customStyle="1" w:styleId="Nagwek70">
    <w:name w:val="Nagłówek7"/>
    <w:basedOn w:val="Normalny"/>
    <w:next w:val="Tekstpodstawowy"/>
    <w:uiPriority w:val="99"/>
    <w:rsid w:val="00386784"/>
    <w:pPr>
      <w:keepNext/>
      <w:spacing w:before="240" w:after="120"/>
    </w:pPr>
    <w:rPr>
      <w:sz w:val="28"/>
      <w:szCs w:val="28"/>
    </w:rPr>
  </w:style>
  <w:style w:type="paragraph" w:customStyle="1" w:styleId="Podpis7">
    <w:name w:val="Podpis7"/>
    <w:basedOn w:val="Normalny"/>
    <w:uiPriority w:val="99"/>
    <w:rsid w:val="00386784"/>
    <w:pPr>
      <w:suppressLineNumbers/>
      <w:spacing w:before="120" w:after="120"/>
    </w:pPr>
    <w:rPr>
      <w:i/>
      <w:iCs/>
      <w:sz w:val="24"/>
      <w:szCs w:val="24"/>
    </w:rPr>
  </w:style>
  <w:style w:type="paragraph" w:customStyle="1" w:styleId="Nagwek60">
    <w:name w:val="Nagłówek6"/>
    <w:basedOn w:val="Normalny"/>
    <w:next w:val="Tekstpodstawowy"/>
    <w:uiPriority w:val="99"/>
    <w:rsid w:val="00386784"/>
    <w:pPr>
      <w:keepNext/>
      <w:spacing w:before="240" w:after="120"/>
    </w:pPr>
    <w:rPr>
      <w:sz w:val="28"/>
      <w:szCs w:val="28"/>
    </w:rPr>
  </w:style>
  <w:style w:type="paragraph" w:customStyle="1" w:styleId="Podpis6">
    <w:name w:val="Podpis6"/>
    <w:basedOn w:val="Normalny"/>
    <w:uiPriority w:val="99"/>
    <w:rsid w:val="00386784"/>
    <w:pPr>
      <w:suppressLineNumbers/>
      <w:spacing w:before="120" w:after="120"/>
    </w:pPr>
    <w:rPr>
      <w:i/>
      <w:iCs/>
      <w:sz w:val="24"/>
      <w:szCs w:val="24"/>
    </w:rPr>
  </w:style>
  <w:style w:type="paragraph" w:customStyle="1" w:styleId="Nagwek50">
    <w:name w:val="Nagłówek5"/>
    <w:basedOn w:val="Normalny"/>
    <w:next w:val="Tekstpodstawowy"/>
    <w:uiPriority w:val="99"/>
    <w:rsid w:val="00386784"/>
    <w:pPr>
      <w:keepNext/>
      <w:spacing w:before="240" w:after="120"/>
    </w:pPr>
    <w:rPr>
      <w:sz w:val="28"/>
      <w:szCs w:val="28"/>
    </w:rPr>
  </w:style>
  <w:style w:type="paragraph" w:customStyle="1" w:styleId="Podpis5">
    <w:name w:val="Podpis5"/>
    <w:basedOn w:val="Normalny"/>
    <w:uiPriority w:val="99"/>
    <w:rsid w:val="00386784"/>
    <w:pPr>
      <w:suppressLineNumbers/>
      <w:spacing w:before="120" w:after="120"/>
    </w:pPr>
    <w:rPr>
      <w:i/>
      <w:iCs/>
      <w:sz w:val="24"/>
      <w:szCs w:val="24"/>
    </w:rPr>
  </w:style>
  <w:style w:type="paragraph" w:customStyle="1" w:styleId="Nagwek40">
    <w:name w:val="Nagłówek4"/>
    <w:basedOn w:val="Normalny"/>
    <w:next w:val="Tekstpodstawowy"/>
    <w:uiPriority w:val="99"/>
    <w:rsid w:val="00386784"/>
    <w:pPr>
      <w:keepNext/>
      <w:spacing w:before="240" w:after="120"/>
    </w:pPr>
    <w:rPr>
      <w:sz w:val="28"/>
      <w:szCs w:val="28"/>
    </w:rPr>
  </w:style>
  <w:style w:type="paragraph" w:customStyle="1" w:styleId="Podpis4">
    <w:name w:val="Podpis4"/>
    <w:basedOn w:val="Normalny"/>
    <w:uiPriority w:val="99"/>
    <w:rsid w:val="00386784"/>
    <w:pPr>
      <w:suppressLineNumbers/>
      <w:spacing w:before="120" w:after="120"/>
    </w:pPr>
    <w:rPr>
      <w:i/>
      <w:iCs/>
      <w:sz w:val="24"/>
      <w:szCs w:val="24"/>
    </w:rPr>
  </w:style>
  <w:style w:type="paragraph" w:customStyle="1" w:styleId="Nagwek30">
    <w:name w:val="Nagłówek3"/>
    <w:basedOn w:val="Normalny"/>
    <w:next w:val="Tekstpodstawowy"/>
    <w:uiPriority w:val="99"/>
    <w:rsid w:val="00386784"/>
    <w:pPr>
      <w:keepNext/>
      <w:spacing w:before="240" w:after="120"/>
    </w:pPr>
    <w:rPr>
      <w:sz w:val="28"/>
      <w:szCs w:val="28"/>
    </w:rPr>
  </w:style>
  <w:style w:type="paragraph" w:customStyle="1" w:styleId="Podpis3">
    <w:name w:val="Podpis3"/>
    <w:basedOn w:val="Normalny"/>
    <w:uiPriority w:val="99"/>
    <w:rsid w:val="00386784"/>
    <w:pPr>
      <w:suppressLineNumbers/>
      <w:spacing w:before="120" w:after="120"/>
    </w:pPr>
    <w:rPr>
      <w:i/>
      <w:iCs/>
      <w:sz w:val="24"/>
      <w:szCs w:val="24"/>
    </w:rPr>
  </w:style>
  <w:style w:type="paragraph" w:customStyle="1" w:styleId="Nagwek20">
    <w:name w:val="Nagłówek2"/>
    <w:basedOn w:val="Normalny"/>
    <w:next w:val="Tekstpodstawowy"/>
    <w:uiPriority w:val="99"/>
    <w:rsid w:val="00386784"/>
    <w:pPr>
      <w:keepNext/>
      <w:spacing w:before="240" w:after="120"/>
    </w:pPr>
    <w:rPr>
      <w:sz w:val="28"/>
      <w:szCs w:val="28"/>
    </w:rPr>
  </w:style>
  <w:style w:type="paragraph" w:customStyle="1" w:styleId="Podpis2">
    <w:name w:val="Podpis2"/>
    <w:basedOn w:val="Normalny"/>
    <w:uiPriority w:val="99"/>
    <w:rsid w:val="00386784"/>
    <w:pPr>
      <w:suppressLineNumbers/>
      <w:spacing w:before="120" w:after="120"/>
    </w:pPr>
    <w:rPr>
      <w:i/>
      <w:iCs/>
      <w:sz w:val="24"/>
      <w:szCs w:val="24"/>
    </w:rPr>
  </w:style>
  <w:style w:type="paragraph" w:customStyle="1" w:styleId="Nagwek11">
    <w:name w:val="Nagłówek1"/>
    <w:basedOn w:val="Normalny"/>
    <w:next w:val="Tekstpodstawowy"/>
    <w:uiPriority w:val="99"/>
    <w:rsid w:val="00386784"/>
    <w:pPr>
      <w:keepNext/>
      <w:spacing w:before="240" w:after="120"/>
    </w:pPr>
    <w:rPr>
      <w:sz w:val="28"/>
      <w:szCs w:val="28"/>
    </w:rPr>
  </w:style>
  <w:style w:type="paragraph" w:customStyle="1" w:styleId="Podpis1">
    <w:name w:val="Podpis1"/>
    <w:basedOn w:val="Normalny"/>
    <w:uiPriority w:val="99"/>
    <w:rsid w:val="00386784"/>
    <w:pPr>
      <w:suppressLineNumbers/>
      <w:spacing w:before="120" w:after="120"/>
    </w:pPr>
    <w:rPr>
      <w:i/>
      <w:iCs/>
      <w:sz w:val="24"/>
      <w:szCs w:val="24"/>
    </w:rPr>
  </w:style>
  <w:style w:type="paragraph" w:customStyle="1" w:styleId="Znak">
    <w:name w:val="Znak"/>
    <w:basedOn w:val="Normalny"/>
    <w:uiPriority w:val="99"/>
    <w:rsid w:val="00386784"/>
  </w:style>
  <w:style w:type="paragraph" w:customStyle="1" w:styleId="Tekstpodstawowywcity21">
    <w:name w:val="Tekst podstawowy wcięty 21"/>
    <w:basedOn w:val="Normalny"/>
    <w:uiPriority w:val="99"/>
    <w:rsid w:val="00386784"/>
    <w:pPr>
      <w:ind w:firstLine="720"/>
    </w:pPr>
  </w:style>
  <w:style w:type="paragraph" w:customStyle="1" w:styleId="Tekstpodstawowy31">
    <w:name w:val="Tekst podstawowy 31"/>
    <w:basedOn w:val="Normalny"/>
    <w:uiPriority w:val="99"/>
    <w:rsid w:val="00386784"/>
    <w:pPr>
      <w:spacing w:after="120"/>
    </w:pPr>
    <w:rPr>
      <w:sz w:val="16"/>
      <w:szCs w:val="16"/>
    </w:rPr>
  </w:style>
  <w:style w:type="paragraph" w:styleId="Stopka">
    <w:name w:val="footer"/>
    <w:basedOn w:val="Normalny"/>
    <w:link w:val="StopkaZnak"/>
    <w:uiPriority w:val="99"/>
    <w:rsid w:val="00386784"/>
    <w:pPr>
      <w:tabs>
        <w:tab w:val="center" w:pos="4536"/>
        <w:tab w:val="right" w:pos="9072"/>
      </w:tabs>
    </w:pPr>
    <w:rPr>
      <w:rFonts w:cs="Times New Roman"/>
      <w:sz w:val="24"/>
      <w:szCs w:val="24"/>
    </w:rPr>
  </w:style>
  <w:style w:type="character" w:customStyle="1" w:styleId="StopkaZnak">
    <w:name w:val="Stopka Znak"/>
    <w:basedOn w:val="Domylnaczcionkaakapitu"/>
    <w:link w:val="Stopka"/>
    <w:uiPriority w:val="99"/>
    <w:rsid w:val="005F0026"/>
    <w:rPr>
      <w:rFonts w:cs="Times New Roman"/>
      <w:sz w:val="24"/>
      <w:szCs w:val="24"/>
      <w:lang w:eastAsia="ar-SA" w:bidi="ar-SA"/>
    </w:rPr>
  </w:style>
  <w:style w:type="paragraph" w:styleId="Tytu">
    <w:name w:val="Title"/>
    <w:basedOn w:val="Normalny"/>
    <w:next w:val="Podtytu"/>
    <w:link w:val="TytuZnak1"/>
    <w:uiPriority w:val="99"/>
    <w:qFormat/>
    <w:rsid w:val="00386784"/>
    <w:pPr>
      <w:jc w:val="center"/>
    </w:pPr>
    <w:rPr>
      <w:b/>
      <w:bCs/>
      <w:u w:val="single"/>
    </w:rPr>
  </w:style>
  <w:style w:type="character" w:customStyle="1" w:styleId="TytuZnak1">
    <w:name w:val="Tytuł Znak1"/>
    <w:basedOn w:val="Domylnaczcionkaakapitu"/>
    <w:link w:val="Tytu"/>
    <w:uiPriority w:val="99"/>
    <w:rsid w:val="006B3874"/>
    <w:rPr>
      <w:rFonts w:ascii="Cambria" w:hAnsi="Cambria" w:cs="Cambria"/>
      <w:b/>
      <w:bCs/>
      <w:kern w:val="28"/>
      <w:sz w:val="32"/>
      <w:szCs w:val="32"/>
      <w:lang w:eastAsia="ar-SA" w:bidi="ar-SA"/>
    </w:rPr>
  </w:style>
  <w:style w:type="paragraph" w:styleId="Podtytu">
    <w:name w:val="Subtitle"/>
    <w:basedOn w:val="Normalny"/>
    <w:next w:val="Tekstpodstawowy"/>
    <w:link w:val="PodtytuZnak"/>
    <w:uiPriority w:val="99"/>
    <w:qFormat/>
    <w:rsid w:val="00386784"/>
    <w:pPr>
      <w:jc w:val="center"/>
    </w:pPr>
    <w:rPr>
      <w:b/>
      <w:bCs/>
      <w:sz w:val="36"/>
      <w:szCs w:val="36"/>
      <w:u w:val="single"/>
    </w:rPr>
  </w:style>
  <w:style w:type="character" w:customStyle="1" w:styleId="PodtytuZnak">
    <w:name w:val="Podtytuł Znak"/>
    <w:basedOn w:val="Domylnaczcionkaakapitu"/>
    <w:link w:val="Podtytu"/>
    <w:uiPriority w:val="99"/>
    <w:rsid w:val="006B3874"/>
    <w:rPr>
      <w:rFonts w:ascii="Cambria" w:hAnsi="Cambria" w:cs="Cambria"/>
      <w:sz w:val="24"/>
      <w:szCs w:val="24"/>
      <w:lang w:eastAsia="ar-SA" w:bidi="ar-SA"/>
    </w:rPr>
  </w:style>
  <w:style w:type="paragraph" w:styleId="Tekstpodstawowywcity">
    <w:name w:val="Body Text Indent"/>
    <w:basedOn w:val="Normalny"/>
    <w:link w:val="TekstpodstawowywcityZnak"/>
    <w:uiPriority w:val="99"/>
    <w:semiHidden/>
    <w:rsid w:val="00386784"/>
  </w:style>
  <w:style w:type="character" w:customStyle="1" w:styleId="TekstpodstawowywcityZnak">
    <w:name w:val="Tekst podstawowy wcięty Znak"/>
    <w:basedOn w:val="Domylnaczcionkaakapitu"/>
    <w:link w:val="Tekstpodstawowywcity"/>
    <w:uiPriority w:val="99"/>
    <w:semiHidden/>
    <w:rsid w:val="006B3874"/>
    <w:rPr>
      <w:rFonts w:ascii="Arial" w:hAnsi="Arial" w:cs="Arial"/>
      <w:sz w:val="20"/>
      <w:szCs w:val="20"/>
      <w:lang w:eastAsia="ar-SA" w:bidi="ar-SA"/>
    </w:rPr>
  </w:style>
  <w:style w:type="paragraph" w:customStyle="1" w:styleId="Tekstpodstawowy21">
    <w:name w:val="Tekst podstawowy 21"/>
    <w:basedOn w:val="Normalny"/>
    <w:uiPriority w:val="99"/>
    <w:rsid w:val="00386784"/>
    <w:rPr>
      <w:b/>
      <w:bCs/>
    </w:rPr>
  </w:style>
  <w:style w:type="paragraph" w:customStyle="1" w:styleId="Tekstpodstawowywcity31">
    <w:name w:val="Tekst podstawowy wcięty 31"/>
    <w:basedOn w:val="Normalny"/>
    <w:uiPriority w:val="99"/>
    <w:rsid w:val="00386784"/>
    <w:pPr>
      <w:snapToGrid w:val="0"/>
      <w:spacing w:after="120"/>
      <w:ind w:left="5387" w:firstLine="0"/>
      <w:jc w:val="center"/>
    </w:pPr>
    <w:rPr>
      <w:sz w:val="16"/>
      <w:szCs w:val="16"/>
    </w:rPr>
  </w:style>
  <w:style w:type="paragraph" w:customStyle="1" w:styleId="Tekstpodstawowy22">
    <w:name w:val="Tekst podstawowy 22"/>
    <w:basedOn w:val="Normalny"/>
    <w:uiPriority w:val="99"/>
    <w:rsid w:val="00386784"/>
    <w:pPr>
      <w:spacing w:before="120" w:after="0"/>
    </w:pPr>
    <w:rPr>
      <w:b/>
      <w:bCs/>
      <w:sz w:val="18"/>
      <w:szCs w:val="18"/>
    </w:rPr>
  </w:style>
  <w:style w:type="paragraph" w:customStyle="1" w:styleId="Tekstpodstawowy32">
    <w:name w:val="Tekst podstawowy 32"/>
    <w:basedOn w:val="Normalny"/>
    <w:uiPriority w:val="99"/>
    <w:rsid w:val="00386784"/>
    <w:pPr>
      <w:spacing w:before="120" w:after="0"/>
    </w:pPr>
    <w:rPr>
      <w:sz w:val="18"/>
      <w:szCs w:val="18"/>
    </w:rPr>
  </w:style>
  <w:style w:type="paragraph" w:customStyle="1" w:styleId="Legenda1">
    <w:name w:val="Legenda1"/>
    <w:basedOn w:val="Normalny"/>
    <w:next w:val="Normalny"/>
    <w:uiPriority w:val="99"/>
    <w:rsid w:val="00386784"/>
    <w:pPr>
      <w:spacing w:after="120"/>
      <w:jc w:val="right"/>
    </w:pPr>
    <w:rPr>
      <w:b/>
      <w:bCs/>
      <w:sz w:val="22"/>
      <w:szCs w:val="22"/>
    </w:rPr>
  </w:style>
  <w:style w:type="paragraph" w:customStyle="1" w:styleId="Znak1">
    <w:name w:val="Znak1"/>
    <w:basedOn w:val="Normalny"/>
    <w:uiPriority w:val="99"/>
    <w:rsid w:val="00386784"/>
  </w:style>
  <w:style w:type="paragraph" w:customStyle="1" w:styleId="Default">
    <w:name w:val="Default"/>
    <w:uiPriority w:val="99"/>
    <w:rsid w:val="00386784"/>
    <w:pPr>
      <w:widowControl w:val="0"/>
      <w:suppressAutoHyphens/>
      <w:autoSpaceDE w:val="0"/>
      <w:jc w:val="both"/>
    </w:pPr>
    <w:rPr>
      <w:rFonts w:ascii="Times New Roman PSMT" w:hAnsi="Times New Roman PSMT" w:cs="Times New Roman PSMT"/>
      <w:color w:val="000000"/>
      <w:sz w:val="24"/>
      <w:szCs w:val="24"/>
      <w:lang w:eastAsia="ar-SA"/>
    </w:rPr>
  </w:style>
  <w:style w:type="paragraph" w:customStyle="1" w:styleId="ListParagraphZnak">
    <w:name w:val="List Paragraph Znak"/>
    <w:aliases w:val="BulletC Znak,Akapit z listą Znak,Numerowanie Znak,Akapit z listą BS Znak,Kolorowa lista — akcent 11 Znak,List Paragraph1 Znak,sw tekst Znak,L1 Znak,Bulleted list Znak,lp1 Znak,Preambuła Znak,Colorful Shading - Accent 31 Znak"/>
    <w:basedOn w:val="Normalny"/>
    <w:link w:val="ListParagraphZnakZnak"/>
    <w:uiPriority w:val="99"/>
    <w:rsid w:val="00386784"/>
    <w:pPr>
      <w:ind w:left="720" w:firstLine="0"/>
    </w:pPr>
    <w:rPr>
      <w:rFonts w:ascii="Calibri" w:hAnsi="Calibri" w:cs="Calibri"/>
      <w:sz w:val="22"/>
      <w:szCs w:val="22"/>
    </w:rPr>
  </w:style>
  <w:style w:type="paragraph" w:styleId="NormalnyWeb">
    <w:name w:val="Normal (Web)"/>
    <w:basedOn w:val="Normalny"/>
    <w:uiPriority w:val="99"/>
    <w:rsid w:val="00386784"/>
    <w:pPr>
      <w:spacing w:before="280" w:after="280"/>
    </w:pPr>
  </w:style>
  <w:style w:type="paragraph" w:styleId="Tekstdymka">
    <w:name w:val="Balloon Text"/>
    <w:basedOn w:val="Normalny"/>
    <w:link w:val="TekstdymkaZnak"/>
    <w:uiPriority w:val="99"/>
    <w:semiHidden/>
    <w:rsid w:val="00386784"/>
    <w:rPr>
      <w:rFonts w:ascii="Tahoma" w:hAnsi="Tahoma" w:cs="Tahoma"/>
      <w:sz w:val="16"/>
      <w:szCs w:val="16"/>
    </w:rPr>
  </w:style>
  <w:style w:type="character" w:customStyle="1" w:styleId="TekstdymkaZnak">
    <w:name w:val="Tekst dymka Znak"/>
    <w:basedOn w:val="Domylnaczcionkaakapitu"/>
    <w:link w:val="Tekstdymka"/>
    <w:uiPriority w:val="99"/>
    <w:semiHidden/>
    <w:rsid w:val="006B3874"/>
    <w:rPr>
      <w:rFonts w:cs="Times New Roman"/>
      <w:sz w:val="2"/>
      <w:szCs w:val="2"/>
      <w:lang w:eastAsia="ar-SA" w:bidi="ar-SA"/>
    </w:rPr>
  </w:style>
  <w:style w:type="paragraph" w:customStyle="1" w:styleId="ust">
    <w:name w:val="ust"/>
    <w:uiPriority w:val="99"/>
    <w:rsid w:val="00386784"/>
    <w:pPr>
      <w:suppressAutoHyphens/>
      <w:spacing w:before="60" w:after="60"/>
      <w:ind w:left="426" w:hanging="284"/>
      <w:jc w:val="both"/>
    </w:pPr>
    <w:rPr>
      <w:rFonts w:ascii="Arial" w:hAnsi="Arial"/>
      <w:sz w:val="24"/>
      <w:szCs w:val="24"/>
      <w:lang w:eastAsia="ar-SA"/>
    </w:rPr>
  </w:style>
  <w:style w:type="paragraph" w:customStyle="1" w:styleId="Zwykytekst1">
    <w:name w:val="Zwykły tekst1"/>
    <w:basedOn w:val="Normalny"/>
    <w:uiPriority w:val="99"/>
    <w:rsid w:val="00386784"/>
    <w:rPr>
      <w:rFonts w:ascii="Courier New" w:hAnsi="Courier New" w:cs="Courier New"/>
    </w:rPr>
  </w:style>
  <w:style w:type="paragraph" w:styleId="Tekstprzypisudolnego">
    <w:name w:val="footnote text"/>
    <w:basedOn w:val="Normalny"/>
    <w:link w:val="TekstprzypisudolnegoZnak"/>
    <w:uiPriority w:val="99"/>
    <w:semiHidden/>
    <w:rsid w:val="00386784"/>
  </w:style>
  <w:style w:type="character" w:customStyle="1" w:styleId="TekstprzypisudolnegoZnak">
    <w:name w:val="Tekst przypisu dolnego Znak"/>
    <w:basedOn w:val="Domylnaczcionkaakapitu"/>
    <w:link w:val="Tekstprzypisudolnego"/>
    <w:uiPriority w:val="99"/>
    <w:semiHidden/>
    <w:rsid w:val="006B3874"/>
    <w:rPr>
      <w:rFonts w:ascii="Arial" w:hAnsi="Arial" w:cs="Arial"/>
      <w:sz w:val="20"/>
      <w:szCs w:val="20"/>
      <w:lang w:eastAsia="ar-SA" w:bidi="ar-SA"/>
    </w:rPr>
  </w:style>
  <w:style w:type="paragraph" w:customStyle="1" w:styleId="FR2">
    <w:name w:val="FR2"/>
    <w:uiPriority w:val="99"/>
    <w:rsid w:val="00386784"/>
    <w:pPr>
      <w:widowControl w:val="0"/>
      <w:suppressAutoHyphens/>
      <w:autoSpaceDE w:val="0"/>
      <w:jc w:val="both"/>
    </w:pPr>
    <w:rPr>
      <w:rFonts w:ascii="Arial" w:hAnsi="Arial"/>
      <w:sz w:val="20"/>
      <w:szCs w:val="20"/>
      <w:lang w:eastAsia="ar-SA"/>
    </w:rPr>
  </w:style>
  <w:style w:type="paragraph" w:customStyle="1" w:styleId="Zawartoramki">
    <w:name w:val="Zawartość ramki"/>
    <w:basedOn w:val="Tekstpodstawowy"/>
    <w:uiPriority w:val="99"/>
    <w:rsid w:val="00386784"/>
  </w:style>
  <w:style w:type="paragraph" w:customStyle="1" w:styleId="Zawartotabeli">
    <w:name w:val="Zawartość tabeli"/>
    <w:basedOn w:val="Normalny"/>
    <w:uiPriority w:val="99"/>
    <w:rsid w:val="00386784"/>
    <w:pPr>
      <w:suppressLineNumbers/>
    </w:pPr>
  </w:style>
  <w:style w:type="paragraph" w:customStyle="1" w:styleId="Nagwektabeli">
    <w:name w:val="Nagłówek tabeli"/>
    <w:basedOn w:val="Zawartotabeli"/>
    <w:uiPriority w:val="99"/>
    <w:rsid w:val="00386784"/>
    <w:pPr>
      <w:jc w:val="center"/>
    </w:pPr>
    <w:rPr>
      <w:b/>
      <w:bCs/>
    </w:rPr>
  </w:style>
  <w:style w:type="paragraph" w:customStyle="1" w:styleId="Tekstblokowy1">
    <w:name w:val="Tekst blokowy1"/>
    <w:basedOn w:val="Normalny"/>
    <w:uiPriority w:val="99"/>
    <w:rsid w:val="00386784"/>
    <w:pPr>
      <w:suppressAutoHyphens w:val="0"/>
      <w:ind w:left="1701" w:right="-709" w:hanging="1701"/>
    </w:pPr>
    <w:rPr>
      <w:b/>
      <w:bCs/>
    </w:rPr>
  </w:style>
  <w:style w:type="paragraph" w:customStyle="1" w:styleId="Legenda2">
    <w:name w:val="Legenda2"/>
    <w:basedOn w:val="Normalny"/>
    <w:next w:val="Normalny"/>
    <w:uiPriority w:val="99"/>
    <w:rsid w:val="00386784"/>
    <w:pPr>
      <w:spacing w:after="120"/>
      <w:jc w:val="right"/>
    </w:pPr>
    <w:rPr>
      <w:b/>
      <w:bCs/>
      <w:sz w:val="22"/>
      <w:szCs w:val="22"/>
    </w:rPr>
  </w:style>
  <w:style w:type="paragraph" w:customStyle="1" w:styleId="Tekstpodstawowy321">
    <w:name w:val="Tekst podstawowy 321"/>
    <w:basedOn w:val="Normalny"/>
    <w:uiPriority w:val="99"/>
    <w:rsid w:val="00386784"/>
    <w:pPr>
      <w:spacing w:after="120"/>
    </w:pPr>
    <w:rPr>
      <w:sz w:val="16"/>
      <w:szCs w:val="16"/>
    </w:rPr>
  </w:style>
  <w:style w:type="paragraph" w:customStyle="1" w:styleId="ProPublico">
    <w:name w:val="ProPublico"/>
    <w:uiPriority w:val="99"/>
    <w:rsid w:val="00386784"/>
    <w:pPr>
      <w:suppressAutoHyphens/>
      <w:spacing w:line="360" w:lineRule="auto"/>
      <w:jc w:val="both"/>
    </w:pPr>
    <w:rPr>
      <w:rFonts w:ascii="Arial" w:hAnsi="Arial" w:cs="Arial"/>
      <w:lang w:eastAsia="ar-SA"/>
    </w:rPr>
  </w:style>
  <w:style w:type="paragraph" w:customStyle="1" w:styleId="Tekstpodstawowy33">
    <w:name w:val="Tekst podstawowy 33"/>
    <w:basedOn w:val="Normalny"/>
    <w:uiPriority w:val="99"/>
    <w:rsid w:val="00386784"/>
    <w:pPr>
      <w:suppressAutoHyphens w:val="0"/>
      <w:spacing w:after="120"/>
    </w:pPr>
    <w:rPr>
      <w:sz w:val="16"/>
      <w:szCs w:val="16"/>
    </w:rPr>
  </w:style>
  <w:style w:type="paragraph" w:customStyle="1" w:styleId="Domyolnie">
    <w:name w:val="Domyolnie"/>
    <w:uiPriority w:val="99"/>
    <w:rsid w:val="00386784"/>
    <w:pPr>
      <w:widowControl w:val="0"/>
      <w:suppressAutoHyphens/>
      <w:ind w:left="800" w:hanging="360"/>
      <w:jc w:val="both"/>
    </w:pPr>
    <w:rPr>
      <w:rFonts w:ascii="Arial" w:hAnsi="Arial"/>
      <w:color w:val="000000"/>
      <w:sz w:val="24"/>
      <w:szCs w:val="24"/>
      <w:lang w:eastAsia="ar-SA"/>
    </w:rPr>
  </w:style>
  <w:style w:type="paragraph" w:styleId="Tekstpodstawowy3">
    <w:name w:val="Body Text 3"/>
    <w:basedOn w:val="Normalny"/>
    <w:link w:val="Tekstpodstawowy3Znak1"/>
    <w:uiPriority w:val="99"/>
    <w:semiHidden/>
    <w:rsid w:val="00386784"/>
    <w:pPr>
      <w:spacing w:after="120"/>
    </w:pPr>
    <w:rPr>
      <w:sz w:val="16"/>
      <w:szCs w:val="16"/>
    </w:rPr>
  </w:style>
  <w:style w:type="character" w:customStyle="1" w:styleId="Tekstpodstawowy3Znak1">
    <w:name w:val="Tekst podstawowy 3 Znak1"/>
    <w:basedOn w:val="Domylnaczcionkaakapitu"/>
    <w:link w:val="Tekstpodstawowy3"/>
    <w:uiPriority w:val="99"/>
    <w:semiHidden/>
    <w:rsid w:val="006B3874"/>
    <w:rPr>
      <w:rFonts w:ascii="Arial" w:hAnsi="Arial" w:cs="Arial"/>
      <w:sz w:val="16"/>
      <w:szCs w:val="16"/>
      <w:lang w:eastAsia="ar-SA" w:bidi="ar-SA"/>
    </w:rPr>
  </w:style>
  <w:style w:type="paragraph" w:styleId="Tekstpodstawowy2">
    <w:name w:val="Body Text 2"/>
    <w:basedOn w:val="Normalny"/>
    <w:link w:val="Tekstpodstawowy2Znak"/>
    <w:uiPriority w:val="99"/>
    <w:semiHidden/>
    <w:rsid w:val="00386784"/>
    <w:rPr>
      <w:rFonts w:ascii="Arial Narrow" w:hAnsi="Arial Narrow" w:cs="Arial Narrow"/>
      <w:color w:val="FF0000"/>
      <w:sz w:val="22"/>
      <w:szCs w:val="22"/>
    </w:rPr>
  </w:style>
  <w:style w:type="character" w:customStyle="1" w:styleId="Tekstpodstawowy2Znak">
    <w:name w:val="Tekst podstawowy 2 Znak"/>
    <w:basedOn w:val="Domylnaczcionkaakapitu"/>
    <w:link w:val="Tekstpodstawowy2"/>
    <w:uiPriority w:val="99"/>
    <w:semiHidden/>
    <w:rsid w:val="006B3874"/>
    <w:rPr>
      <w:rFonts w:ascii="Arial" w:hAnsi="Arial" w:cs="Arial"/>
      <w:sz w:val="20"/>
      <w:szCs w:val="20"/>
      <w:lang w:eastAsia="ar-SA" w:bidi="ar-SA"/>
    </w:rPr>
  </w:style>
  <w:style w:type="paragraph" w:customStyle="1" w:styleId="Adresat">
    <w:name w:val="Adresat"/>
    <w:basedOn w:val="Normalny"/>
    <w:uiPriority w:val="99"/>
    <w:rsid w:val="00386784"/>
    <w:pPr>
      <w:suppressAutoHyphens w:val="0"/>
    </w:pPr>
    <w:rPr>
      <w:lang w:eastAsia="pl-PL"/>
    </w:rPr>
  </w:style>
  <w:style w:type="paragraph" w:customStyle="1" w:styleId="Datapisma">
    <w:name w:val="Data pisma"/>
    <w:basedOn w:val="Normalny"/>
    <w:uiPriority w:val="99"/>
    <w:rsid w:val="00386784"/>
    <w:pPr>
      <w:tabs>
        <w:tab w:val="right" w:pos="9071"/>
      </w:tabs>
      <w:suppressAutoHyphens w:val="0"/>
      <w:spacing w:before="240"/>
    </w:pPr>
    <w:rPr>
      <w:b/>
      <w:bCs/>
      <w:lang w:eastAsia="pl-PL"/>
    </w:rPr>
  </w:style>
  <w:style w:type="paragraph" w:styleId="Bezodstpw">
    <w:name w:val="No Spacing"/>
    <w:link w:val="BezodstpwZnak"/>
    <w:uiPriority w:val="99"/>
    <w:qFormat/>
    <w:rsid w:val="00386784"/>
    <w:pPr>
      <w:jc w:val="both"/>
    </w:pPr>
    <w:rPr>
      <w:rFonts w:ascii="Arial" w:hAnsi="Arial"/>
      <w:lang w:eastAsia="en-US"/>
    </w:rPr>
  </w:style>
  <w:style w:type="paragraph" w:customStyle="1" w:styleId="khheader">
    <w:name w:val="kh_header"/>
    <w:basedOn w:val="Normalny"/>
    <w:uiPriority w:val="99"/>
    <w:rsid w:val="00386784"/>
    <w:pPr>
      <w:suppressAutoHyphens w:val="0"/>
      <w:spacing w:line="420" w:lineRule="atLeast"/>
      <w:ind w:left="225"/>
      <w:jc w:val="center"/>
    </w:pPr>
    <w:rPr>
      <w:sz w:val="28"/>
      <w:szCs w:val="28"/>
      <w:lang w:eastAsia="pl-PL"/>
    </w:rPr>
  </w:style>
  <w:style w:type="paragraph" w:customStyle="1" w:styleId="khtitle">
    <w:name w:val="kh_title"/>
    <w:basedOn w:val="Normalny"/>
    <w:uiPriority w:val="99"/>
    <w:rsid w:val="00386784"/>
    <w:pPr>
      <w:suppressAutoHyphens w:val="0"/>
      <w:spacing w:before="375" w:after="225"/>
    </w:pPr>
    <w:rPr>
      <w:b/>
      <w:bCs/>
      <w:u w:val="single"/>
      <w:lang w:eastAsia="pl-PL"/>
    </w:rPr>
  </w:style>
  <w:style w:type="character" w:customStyle="1" w:styleId="text21">
    <w:name w:val="text21"/>
    <w:uiPriority w:val="99"/>
    <w:rsid w:val="00386784"/>
    <w:rPr>
      <w:rFonts w:ascii="Verdana" w:hAnsi="Verdana" w:cs="Verdana"/>
      <w:color w:val="000000"/>
      <w:sz w:val="17"/>
      <w:szCs w:val="17"/>
    </w:rPr>
  </w:style>
  <w:style w:type="paragraph" w:styleId="Tekstpodstawowywcity2">
    <w:name w:val="Body Text Indent 2"/>
    <w:basedOn w:val="Normalny"/>
    <w:link w:val="Tekstpodstawowywcity2Znak"/>
    <w:uiPriority w:val="99"/>
    <w:semiHidden/>
    <w:rsid w:val="00386784"/>
    <w:pPr>
      <w:tabs>
        <w:tab w:val="right" w:pos="284"/>
        <w:tab w:val="left" w:pos="408"/>
      </w:tabs>
      <w:autoSpaceDE w:val="0"/>
      <w:ind w:hanging="408"/>
    </w:pPr>
    <w:rPr>
      <w:rFonts w:ascii="Arial Narrow" w:hAnsi="Arial Narrow" w:cs="Arial Narrow"/>
      <w:sz w:val="22"/>
      <w:szCs w:val="22"/>
    </w:rPr>
  </w:style>
  <w:style w:type="character" w:customStyle="1" w:styleId="Tekstpodstawowywcity2Znak">
    <w:name w:val="Tekst podstawowy wcięty 2 Znak"/>
    <w:basedOn w:val="Domylnaczcionkaakapitu"/>
    <w:link w:val="Tekstpodstawowywcity2"/>
    <w:uiPriority w:val="99"/>
    <w:semiHidden/>
    <w:rsid w:val="006B3874"/>
    <w:rPr>
      <w:rFonts w:ascii="Arial" w:hAnsi="Arial" w:cs="Arial"/>
      <w:sz w:val="20"/>
      <w:szCs w:val="20"/>
      <w:lang w:eastAsia="ar-SA" w:bidi="ar-SA"/>
    </w:rPr>
  </w:style>
  <w:style w:type="paragraph" w:styleId="Tekstpodstawowywcity3">
    <w:name w:val="Body Text Indent 3"/>
    <w:basedOn w:val="Normalny"/>
    <w:link w:val="Tekstpodstawowywcity3Znak"/>
    <w:uiPriority w:val="99"/>
    <w:semiHidden/>
    <w:rsid w:val="00386784"/>
    <w:pPr>
      <w:spacing w:line="100" w:lineRule="atLeast"/>
      <w:ind w:left="9356"/>
    </w:pPr>
    <w:rPr>
      <w:rFonts w:ascii="Arial Narrow" w:hAnsi="Arial Narrow" w:cs="Arial Narrow"/>
      <w:i/>
      <w:iCs/>
      <w:sz w:val="16"/>
      <w:szCs w:val="16"/>
    </w:rPr>
  </w:style>
  <w:style w:type="character" w:customStyle="1" w:styleId="Tekstpodstawowywcity3Znak">
    <w:name w:val="Tekst podstawowy wcięty 3 Znak"/>
    <w:basedOn w:val="Domylnaczcionkaakapitu"/>
    <w:link w:val="Tekstpodstawowywcity3"/>
    <w:uiPriority w:val="99"/>
    <w:semiHidden/>
    <w:rsid w:val="006B3874"/>
    <w:rPr>
      <w:rFonts w:ascii="Arial" w:hAnsi="Arial" w:cs="Arial"/>
      <w:sz w:val="16"/>
      <w:szCs w:val="16"/>
      <w:lang w:eastAsia="ar-SA" w:bidi="ar-SA"/>
    </w:rPr>
  </w:style>
  <w:style w:type="paragraph" w:styleId="Spistreci1">
    <w:name w:val="toc 1"/>
    <w:basedOn w:val="Normalny"/>
    <w:next w:val="Normalny"/>
    <w:autoRedefine/>
    <w:uiPriority w:val="99"/>
    <w:semiHidden/>
    <w:rsid w:val="00446C16"/>
    <w:pPr>
      <w:tabs>
        <w:tab w:val="left" w:pos="880"/>
        <w:tab w:val="right" w:leader="dot" w:pos="9060"/>
      </w:tabs>
      <w:suppressAutoHyphens w:val="0"/>
      <w:ind w:left="709" w:hanging="425"/>
    </w:pPr>
    <w:rPr>
      <w:rFonts w:ascii="Arial Narrow" w:hAnsi="Arial Narrow" w:cs="Arial Narrow"/>
      <w:lang w:eastAsia="pl-PL"/>
    </w:rPr>
  </w:style>
  <w:style w:type="paragraph" w:customStyle="1" w:styleId="tyt">
    <w:name w:val="tyt"/>
    <w:basedOn w:val="Normalny"/>
    <w:uiPriority w:val="99"/>
    <w:rsid w:val="00386784"/>
    <w:pPr>
      <w:keepNext/>
      <w:suppressAutoHyphens w:val="0"/>
      <w:spacing w:before="60" w:after="60"/>
      <w:jc w:val="center"/>
    </w:pPr>
    <w:rPr>
      <w:b/>
      <w:bCs/>
      <w:lang w:eastAsia="pl-PL"/>
    </w:rPr>
  </w:style>
  <w:style w:type="paragraph" w:customStyle="1" w:styleId="normaltableau">
    <w:name w:val="normal_tableau"/>
    <w:basedOn w:val="Normalny"/>
    <w:uiPriority w:val="99"/>
    <w:rsid w:val="00386784"/>
    <w:pPr>
      <w:suppressAutoHyphens w:val="0"/>
      <w:spacing w:before="120" w:after="120"/>
    </w:pPr>
    <w:rPr>
      <w:rFonts w:ascii="Optima" w:hAnsi="Optima" w:cs="Optima"/>
      <w:sz w:val="22"/>
      <w:szCs w:val="22"/>
      <w:lang w:val="en-GB" w:eastAsia="pl-PL"/>
    </w:rPr>
  </w:style>
  <w:style w:type="paragraph" w:customStyle="1" w:styleId="Tekstpodstawowywcity32">
    <w:name w:val="Tekst podstawowy wcięty 32"/>
    <w:basedOn w:val="Normalny"/>
    <w:uiPriority w:val="99"/>
    <w:rsid w:val="00386784"/>
    <w:pPr>
      <w:suppressAutoHyphens w:val="0"/>
      <w:ind w:left="284" w:hanging="284"/>
    </w:pPr>
    <w:rPr>
      <w:lang w:eastAsia="pl-PL"/>
    </w:rPr>
  </w:style>
  <w:style w:type="character" w:customStyle="1" w:styleId="apple-style-span">
    <w:name w:val="apple-style-span"/>
    <w:basedOn w:val="Domylnaczcionkaakapitu"/>
    <w:uiPriority w:val="99"/>
    <w:rsid w:val="00386784"/>
    <w:rPr>
      <w:rFonts w:cs="Times New Roman"/>
    </w:rPr>
  </w:style>
  <w:style w:type="paragraph" w:customStyle="1" w:styleId="Lista21">
    <w:name w:val="Lista 21"/>
    <w:basedOn w:val="Normalny"/>
    <w:uiPriority w:val="99"/>
    <w:rsid w:val="00386784"/>
    <w:pPr>
      <w:ind w:left="566" w:hanging="283"/>
    </w:pPr>
  </w:style>
  <w:style w:type="paragraph" w:customStyle="1" w:styleId="Lista123">
    <w:name w:val="Lista123"/>
    <w:basedOn w:val="Normalny"/>
    <w:uiPriority w:val="99"/>
    <w:rsid w:val="00386784"/>
    <w:pPr>
      <w:widowControl w:val="0"/>
      <w:suppressAutoHyphens w:val="0"/>
      <w:overflowPunct w:val="0"/>
      <w:autoSpaceDE w:val="0"/>
      <w:autoSpaceDN w:val="0"/>
      <w:adjustRightInd w:val="0"/>
      <w:spacing w:after="120"/>
      <w:ind w:left="709" w:hanging="709"/>
      <w:textAlignment w:val="baseline"/>
    </w:pPr>
    <w:rPr>
      <w:lang w:eastAsia="pl-PL"/>
    </w:rPr>
  </w:style>
  <w:style w:type="character" w:styleId="Odwoanieprzypisudolnego">
    <w:name w:val="footnote reference"/>
    <w:basedOn w:val="Domylnaczcionkaakapitu"/>
    <w:uiPriority w:val="99"/>
    <w:semiHidden/>
    <w:rsid w:val="00386784"/>
    <w:rPr>
      <w:rFonts w:cs="Times New Roman"/>
      <w:vertAlign w:val="superscript"/>
    </w:rPr>
  </w:style>
  <w:style w:type="paragraph" w:styleId="Tekstblokowy">
    <w:name w:val="Block Text"/>
    <w:basedOn w:val="Normalny"/>
    <w:uiPriority w:val="99"/>
    <w:semiHidden/>
    <w:rsid w:val="00386784"/>
    <w:pPr>
      <w:ind w:left="-426" w:right="402"/>
    </w:pPr>
    <w:rPr>
      <w:rFonts w:ascii="Arial Narrow" w:hAnsi="Arial Narrow" w:cs="Arial Narrow"/>
      <w:sz w:val="22"/>
      <w:szCs w:val="22"/>
    </w:rPr>
  </w:style>
  <w:style w:type="paragraph" w:styleId="HTML-wstpniesformatowany">
    <w:name w:val="HTML Preformatted"/>
    <w:basedOn w:val="Normalny"/>
    <w:link w:val="HTML-wstpniesformatowanyZnak"/>
    <w:uiPriority w:val="99"/>
    <w:semiHidden/>
    <w:rsid w:val="003867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pl-PL"/>
    </w:rPr>
  </w:style>
  <w:style w:type="character" w:customStyle="1" w:styleId="HTML-wstpniesformatowanyZnak">
    <w:name w:val="HTML - wstępnie sformatowany Znak"/>
    <w:basedOn w:val="Domylnaczcionkaakapitu"/>
    <w:link w:val="HTML-wstpniesformatowany"/>
    <w:uiPriority w:val="99"/>
    <w:semiHidden/>
    <w:rsid w:val="006B3874"/>
    <w:rPr>
      <w:rFonts w:ascii="Courier New" w:hAnsi="Courier New" w:cs="Courier New"/>
      <w:sz w:val="20"/>
      <w:szCs w:val="20"/>
      <w:lang w:eastAsia="ar-SA" w:bidi="ar-SA"/>
    </w:rPr>
  </w:style>
  <w:style w:type="character" w:customStyle="1" w:styleId="name">
    <w:name w:val="name"/>
    <w:basedOn w:val="Domylnaczcionkaakapitu"/>
    <w:uiPriority w:val="99"/>
    <w:rsid w:val="00386784"/>
    <w:rPr>
      <w:rFonts w:cs="Times New Roman"/>
    </w:rPr>
  </w:style>
  <w:style w:type="character" w:customStyle="1" w:styleId="apple-converted-space">
    <w:name w:val="apple-converted-space"/>
    <w:basedOn w:val="Domylnaczcionkaakapitu"/>
    <w:uiPriority w:val="99"/>
    <w:rsid w:val="00386784"/>
    <w:rPr>
      <w:rFonts w:cs="Times New Roman"/>
    </w:rPr>
  </w:style>
  <w:style w:type="character" w:customStyle="1" w:styleId="time">
    <w:name w:val="time"/>
    <w:basedOn w:val="Domylnaczcionkaakapitu"/>
    <w:uiPriority w:val="99"/>
    <w:rsid w:val="00386784"/>
    <w:rPr>
      <w:rFonts w:cs="Times New Roman"/>
    </w:rPr>
  </w:style>
  <w:style w:type="paragraph" w:customStyle="1" w:styleId="normaltableau0">
    <w:name w:val="normaltableau"/>
    <w:basedOn w:val="Normalny"/>
    <w:uiPriority w:val="99"/>
    <w:rsid w:val="00422D41"/>
    <w:pPr>
      <w:suppressAutoHyphens w:val="0"/>
      <w:spacing w:before="100" w:beforeAutospacing="1" w:after="100" w:afterAutospacing="1"/>
    </w:pPr>
    <w:rPr>
      <w:lang w:eastAsia="pl-PL"/>
    </w:rPr>
  </w:style>
  <w:style w:type="table" w:styleId="Tabela-Siatka">
    <w:name w:val="Table Grid"/>
    <w:basedOn w:val="Standardowy"/>
    <w:uiPriority w:val="99"/>
    <w:rsid w:val="007E4194"/>
    <w:pPr>
      <w:suppressAutoHyphens/>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2">
    <w:name w:val="Znak Znak2"/>
    <w:uiPriority w:val="99"/>
    <w:semiHidden/>
    <w:rsid w:val="005B2897"/>
    <w:rPr>
      <w:rFonts w:cs="Times New Roman"/>
      <w:sz w:val="24"/>
      <w:szCs w:val="24"/>
      <w:lang w:val="pl-PL" w:eastAsia="ar-SA" w:bidi="ar-SA"/>
    </w:rPr>
  </w:style>
  <w:style w:type="character" w:customStyle="1" w:styleId="ZnakZnak1">
    <w:name w:val="Znak Znak1"/>
    <w:uiPriority w:val="99"/>
    <w:semiHidden/>
    <w:rsid w:val="00C675AB"/>
    <w:rPr>
      <w:rFonts w:cs="Times New Roman"/>
      <w:sz w:val="24"/>
      <w:szCs w:val="24"/>
      <w:lang w:val="pl-PL" w:eastAsia="ar-SA" w:bidi="ar-SA"/>
    </w:rPr>
  </w:style>
  <w:style w:type="character" w:customStyle="1" w:styleId="bold">
    <w:name w:val="bold"/>
    <w:basedOn w:val="Domylnaczcionkaakapitu"/>
    <w:uiPriority w:val="99"/>
    <w:rsid w:val="00120A1C"/>
    <w:rPr>
      <w:rFonts w:cs="Times New Roman"/>
    </w:rPr>
  </w:style>
  <w:style w:type="paragraph" w:customStyle="1" w:styleId="Tekstpodstawowy221">
    <w:name w:val="Tekst podstawowy 221"/>
    <w:basedOn w:val="Normalny"/>
    <w:uiPriority w:val="99"/>
    <w:rsid w:val="00A2465F"/>
    <w:pPr>
      <w:spacing w:after="120" w:line="480" w:lineRule="auto"/>
    </w:pPr>
  </w:style>
  <w:style w:type="character" w:customStyle="1" w:styleId="text">
    <w:name w:val="text"/>
    <w:uiPriority w:val="99"/>
    <w:rsid w:val="00DF59A2"/>
    <w:rPr>
      <w:rFonts w:ascii="Times New Roman" w:hAnsi="Times New Roman" w:cs="Times New Roman"/>
    </w:rPr>
  </w:style>
  <w:style w:type="character" w:styleId="Odwoaniedokomentarza">
    <w:name w:val="annotation reference"/>
    <w:basedOn w:val="Domylnaczcionkaakapitu"/>
    <w:uiPriority w:val="99"/>
    <w:semiHidden/>
    <w:rsid w:val="008E6385"/>
    <w:rPr>
      <w:rFonts w:cs="Times New Roman"/>
      <w:sz w:val="16"/>
      <w:szCs w:val="16"/>
    </w:rPr>
  </w:style>
  <w:style w:type="paragraph" w:styleId="Tekstkomentarza">
    <w:name w:val="annotation text"/>
    <w:basedOn w:val="Normalny"/>
    <w:link w:val="TekstkomentarzaZnak"/>
    <w:uiPriority w:val="99"/>
    <w:semiHidden/>
    <w:rsid w:val="008E6385"/>
    <w:rPr>
      <w:rFonts w:cs="Times New Roman"/>
    </w:rPr>
  </w:style>
  <w:style w:type="character" w:customStyle="1" w:styleId="TekstkomentarzaZnak">
    <w:name w:val="Tekst komentarza Znak"/>
    <w:basedOn w:val="Domylnaczcionkaakapitu"/>
    <w:link w:val="Tekstkomentarza"/>
    <w:uiPriority w:val="99"/>
    <w:rsid w:val="006816AC"/>
    <w:rPr>
      <w:rFonts w:cs="Times New Roman"/>
      <w:lang w:eastAsia="ar-SA" w:bidi="ar-SA"/>
    </w:rPr>
  </w:style>
  <w:style w:type="paragraph" w:styleId="Tematkomentarza">
    <w:name w:val="annotation subject"/>
    <w:basedOn w:val="Tekstkomentarza"/>
    <w:next w:val="Tekstkomentarza"/>
    <w:link w:val="TematkomentarzaZnak"/>
    <w:uiPriority w:val="99"/>
    <w:semiHidden/>
    <w:rsid w:val="008E6385"/>
    <w:rPr>
      <w:b/>
      <w:bCs/>
    </w:rPr>
  </w:style>
  <w:style w:type="character" w:customStyle="1" w:styleId="TematkomentarzaZnak">
    <w:name w:val="Temat komentarza Znak"/>
    <w:basedOn w:val="TekstkomentarzaZnak"/>
    <w:link w:val="Tematkomentarza"/>
    <w:uiPriority w:val="99"/>
    <w:semiHidden/>
    <w:rsid w:val="006B3874"/>
    <w:rPr>
      <w:rFonts w:ascii="Arial" w:hAnsi="Arial" w:cs="Arial"/>
      <w:b/>
      <w:bCs/>
      <w:sz w:val="20"/>
      <w:szCs w:val="20"/>
      <w:lang w:eastAsia="ar-SA" w:bidi="ar-SA"/>
    </w:rPr>
  </w:style>
  <w:style w:type="paragraph" w:customStyle="1" w:styleId="ZnakZnak3">
    <w:name w:val="Znak Znak3"/>
    <w:basedOn w:val="Normalny"/>
    <w:uiPriority w:val="99"/>
    <w:rsid w:val="00096E3E"/>
    <w:pPr>
      <w:suppressAutoHyphens w:val="0"/>
    </w:pPr>
    <w:rPr>
      <w:lang w:eastAsia="pl-PL"/>
    </w:rPr>
  </w:style>
  <w:style w:type="paragraph" w:customStyle="1" w:styleId="ZnakZnak7ZnakZnak">
    <w:name w:val="Znak Znak7 Znak Znak"/>
    <w:basedOn w:val="Normalny"/>
    <w:uiPriority w:val="99"/>
    <w:rsid w:val="0044327B"/>
    <w:pPr>
      <w:suppressAutoHyphens w:val="0"/>
    </w:pPr>
    <w:rPr>
      <w:lang w:eastAsia="pl-PL"/>
    </w:rPr>
  </w:style>
  <w:style w:type="character" w:customStyle="1" w:styleId="DeltaViewInsertion">
    <w:name w:val="DeltaView Insertion"/>
    <w:uiPriority w:val="99"/>
    <w:rsid w:val="00DC3A37"/>
    <w:rPr>
      <w:rFonts w:cs="Times New Roman"/>
      <w:b/>
      <w:bCs/>
      <w:i/>
      <w:iCs/>
      <w:spacing w:val="0"/>
    </w:rPr>
  </w:style>
  <w:style w:type="paragraph" w:customStyle="1" w:styleId="ZnakZnak15">
    <w:name w:val="Znak Znak15"/>
    <w:basedOn w:val="Normalny"/>
    <w:uiPriority w:val="99"/>
    <w:rsid w:val="00846320"/>
    <w:pPr>
      <w:suppressAutoHyphens w:val="0"/>
    </w:pPr>
    <w:rPr>
      <w:lang w:eastAsia="pl-PL"/>
    </w:rPr>
  </w:style>
  <w:style w:type="character" w:customStyle="1" w:styleId="ZnakZnak18">
    <w:name w:val="Znak Znak18"/>
    <w:uiPriority w:val="99"/>
    <w:rsid w:val="00AD4DC8"/>
    <w:rPr>
      <w:rFonts w:ascii="Times New Roman" w:hAnsi="Times New Roman" w:cs="Times New Roman"/>
      <w:sz w:val="24"/>
      <w:szCs w:val="24"/>
      <w:lang w:eastAsia="ar-SA" w:bidi="ar-SA"/>
    </w:rPr>
  </w:style>
  <w:style w:type="paragraph" w:customStyle="1" w:styleId="ZnakZnak19ZnakZnak">
    <w:name w:val="Znak Znak19 Znak Znak"/>
    <w:basedOn w:val="Normalny"/>
    <w:uiPriority w:val="99"/>
    <w:rsid w:val="00AD4DC8"/>
    <w:pPr>
      <w:suppressAutoHyphens w:val="0"/>
    </w:pPr>
    <w:rPr>
      <w:lang w:eastAsia="pl-PL"/>
    </w:rPr>
  </w:style>
  <w:style w:type="character" w:customStyle="1" w:styleId="ZnakZnak9">
    <w:name w:val="Znak Znak9"/>
    <w:uiPriority w:val="99"/>
    <w:rsid w:val="00BA0D20"/>
    <w:rPr>
      <w:rFonts w:cs="Times New Roman"/>
      <w:sz w:val="24"/>
      <w:szCs w:val="24"/>
      <w:lang w:eastAsia="ar-SA" w:bidi="ar-SA"/>
    </w:rPr>
  </w:style>
  <w:style w:type="paragraph" w:customStyle="1" w:styleId="Styl">
    <w:name w:val="Styl"/>
    <w:uiPriority w:val="99"/>
    <w:rsid w:val="007D71C8"/>
    <w:pPr>
      <w:widowControl w:val="0"/>
      <w:autoSpaceDE w:val="0"/>
      <w:autoSpaceDN w:val="0"/>
      <w:adjustRightInd w:val="0"/>
      <w:jc w:val="both"/>
    </w:pPr>
    <w:rPr>
      <w:rFonts w:ascii="Arial" w:hAnsi="Arial"/>
      <w:sz w:val="24"/>
      <w:szCs w:val="24"/>
    </w:rPr>
  </w:style>
  <w:style w:type="character" w:customStyle="1" w:styleId="Teksttreci2Calibri">
    <w:name w:val="Tekst treści (2) + Calibri"/>
    <w:uiPriority w:val="99"/>
    <w:rsid w:val="007D71C8"/>
    <w:rPr>
      <w:rFonts w:ascii="Calibri" w:hAnsi="Calibri" w:cs="Calibri"/>
      <w:color w:val="000000"/>
      <w:spacing w:val="0"/>
      <w:w w:val="100"/>
      <w:position w:val="0"/>
      <w:sz w:val="21"/>
      <w:szCs w:val="21"/>
      <w:u w:val="none"/>
      <w:lang w:val="pl-PL" w:eastAsia="pl-PL"/>
    </w:rPr>
  </w:style>
  <w:style w:type="character" w:customStyle="1" w:styleId="Teksttreci2">
    <w:name w:val="Tekst treści (2)_"/>
    <w:link w:val="Teksttreci20"/>
    <w:uiPriority w:val="99"/>
    <w:rsid w:val="007D71C8"/>
    <w:rPr>
      <w:rFonts w:cs="Times New Roman"/>
      <w:sz w:val="21"/>
      <w:szCs w:val="21"/>
      <w:shd w:val="clear" w:color="auto" w:fill="FFFFFF"/>
    </w:rPr>
  </w:style>
  <w:style w:type="paragraph" w:customStyle="1" w:styleId="Teksttreci20">
    <w:name w:val="Tekst treści (2)"/>
    <w:basedOn w:val="Normalny"/>
    <w:link w:val="Teksttreci2"/>
    <w:uiPriority w:val="99"/>
    <w:rsid w:val="007D71C8"/>
    <w:pPr>
      <w:widowControl w:val="0"/>
      <w:shd w:val="clear" w:color="auto" w:fill="FFFFFF"/>
      <w:suppressAutoHyphens w:val="0"/>
      <w:spacing w:before="240" w:line="225" w:lineRule="exact"/>
    </w:pPr>
    <w:rPr>
      <w:rFonts w:cs="Times New Roman"/>
      <w:sz w:val="21"/>
      <w:szCs w:val="21"/>
      <w:shd w:val="clear" w:color="auto" w:fill="FFFFFF"/>
      <w:lang w:eastAsia="pl-PL"/>
    </w:rPr>
  </w:style>
  <w:style w:type="character" w:customStyle="1" w:styleId="Teksttreci21">
    <w:name w:val="Tekst treĎci (2)"/>
    <w:uiPriority w:val="99"/>
    <w:rsid w:val="007D71C8"/>
    <w:rPr>
      <w:rFonts w:ascii="Times New Roman" w:hAnsi="Times New Roman" w:cs="Times New Roman"/>
      <w:sz w:val="21"/>
      <w:szCs w:val="21"/>
      <w:shd w:val="clear" w:color="auto" w:fill="FFFFFF"/>
    </w:rPr>
  </w:style>
  <w:style w:type="character" w:customStyle="1" w:styleId="Teksttreci22">
    <w:name w:val="Tekst treĎci (2)_"/>
    <w:link w:val="Teksttreci210"/>
    <w:uiPriority w:val="99"/>
    <w:rsid w:val="007D71C8"/>
    <w:rPr>
      <w:rFonts w:cs="Times New Roman"/>
      <w:sz w:val="21"/>
      <w:szCs w:val="21"/>
      <w:shd w:val="clear" w:color="auto" w:fill="FFFFFF"/>
    </w:rPr>
  </w:style>
  <w:style w:type="paragraph" w:customStyle="1" w:styleId="Teksttreci210">
    <w:name w:val="Tekst treĎci (2)1"/>
    <w:basedOn w:val="Normalny"/>
    <w:link w:val="Teksttreci22"/>
    <w:uiPriority w:val="99"/>
    <w:rsid w:val="007D71C8"/>
    <w:pPr>
      <w:widowControl w:val="0"/>
      <w:shd w:val="clear" w:color="auto" w:fill="FFFFFF"/>
      <w:suppressAutoHyphens w:val="0"/>
      <w:spacing w:before="240" w:line="225" w:lineRule="exact"/>
    </w:pPr>
    <w:rPr>
      <w:rFonts w:cs="Times New Roman"/>
      <w:sz w:val="21"/>
      <w:szCs w:val="21"/>
      <w:shd w:val="clear" w:color="auto" w:fill="FFFFFF"/>
      <w:lang w:eastAsia="pl-PL"/>
    </w:rPr>
  </w:style>
  <w:style w:type="character" w:customStyle="1" w:styleId="Teksttreci23">
    <w:name w:val="Tekst tre‘ci (2)_"/>
    <w:link w:val="Teksttreci211"/>
    <w:uiPriority w:val="99"/>
    <w:rsid w:val="007D71C8"/>
    <w:rPr>
      <w:rFonts w:cs="Times New Roman"/>
      <w:sz w:val="21"/>
      <w:szCs w:val="21"/>
      <w:shd w:val="clear" w:color="auto" w:fill="FFFFFF"/>
    </w:rPr>
  </w:style>
  <w:style w:type="character" w:customStyle="1" w:styleId="Teksttreci24">
    <w:name w:val="Tekst tre‘ci (2)"/>
    <w:uiPriority w:val="99"/>
    <w:rsid w:val="007D71C8"/>
    <w:rPr>
      <w:rFonts w:cs="Times New Roman"/>
    </w:rPr>
  </w:style>
  <w:style w:type="paragraph" w:customStyle="1" w:styleId="Teksttreci211">
    <w:name w:val="Tekst tre‘ci (2)1"/>
    <w:basedOn w:val="Normalny"/>
    <w:link w:val="Teksttreci23"/>
    <w:uiPriority w:val="99"/>
    <w:rsid w:val="007D71C8"/>
    <w:pPr>
      <w:widowControl w:val="0"/>
      <w:shd w:val="clear" w:color="auto" w:fill="FFFFFF"/>
      <w:suppressAutoHyphens w:val="0"/>
      <w:spacing w:before="240" w:line="225" w:lineRule="exact"/>
    </w:pPr>
    <w:rPr>
      <w:rFonts w:cs="Times New Roman"/>
      <w:sz w:val="21"/>
      <w:szCs w:val="21"/>
      <w:shd w:val="clear" w:color="auto" w:fill="FFFFFF"/>
      <w:lang w:eastAsia="pl-PL"/>
    </w:rPr>
  </w:style>
  <w:style w:type="character" w:customStyle="1" w:styleId="Teksttreci2Verdana">
    <w:name w:val="Tekst treści (2) + Verdana"/>
    <w:uiPriority w:val="99"/>
    <w:rsid w:val="007D71C8"/>
    <w:rPr>
      <w:rFonts w:ascii="Verdana" w:hAnsi="Verdana" w:cs="Verdana"/>
      <w:color w:val="000000"/>
      <w:spacing w:val="0"/>
      <w:w w:val="100"/>
      <w:position w:val="0"/>
      <w:sz w:val="21"/>
      <w:szCs w:val="21"/>
      <w:u w:val="none"/>
      <w:shd w:val="clear" w:color="auto" w:fill="FFFFFF"/>
      <w:lang w:val="pl-PL" w:eastAsia="pl-PL"/>
    </w:rPr>
  </w:style>
  <w:style w:type="character" w:customStyle="1" w:styleId="Nagwek4Bezpogrubienia">
    <w:name w:val="Nagłówek #4 + Bez pogrubienia"/>
    <w:uiPriority w:val="99"/>
    <w:rsid w:val="007D71C8"/>
    <w:rPr>
      <w:rFonts w:ascii="Calibri" w:hAnsi="Calibri" w:cs="Calibri"/>
      <w:b/>
      <w:bCs/>
      <w:color w:val="000000"/>
      <w:spacing w:val="0"/>
      <w:w w:val="100"/>
      <w:position w:val="0"/>
      <w:sz w:val="28"/>
      <w:szCs w:val="28"/>
      <w:u w:val="none"/>
      <w:lang w:val="pl-PL" w:eastAsia="pl-PL"/>
    </w:rPr>
  </w:style>
  <w:style w:type="paragraph" w:styleId="Nagwekspisutreci">
    <w:name w:val="TOC Heading"/>
    <w:basedOn w:val="Nagwek1"/>
    <w:next w:val="Normalny"/>
    <w:uiPriority w:val="99"/>
    <w:qFormat/>
    <w:rsid w:val="005654A6"/>
    <w:pPr>
      <w:keepLines/>
      <w:suppressAutoHyphens w:val="0"/>
      <w:spacing w:before="240" w:line="259" w:lineRule="auto"/>
      <w:jc w:val="left"/>
      <w:outlineLvl w:val="9"/>
    </w:pPr>
    <w:rPr>
      <w:rFonts w:ascii="Calibri Light" w:hAnsi="Calibri Light" w:cs="Calibri Light"/>
      <w:b w:val="0"/>
      <w:bCs w:val="0"/>
      <w:color w:val="2F5496"/>
      <w:sz w:val="32"/>
      <w:szCs w:val="32"/>
      <w:lang w:eastAsia="pl-PL"/>
    </w:rPr>
  </w:style>
  <w:style w:type="paragraph" w:styleId="Spistreci2">
    <w:name w:val="toc 2"/>
    <w:basedOn w:val="Normalny"/>
    <w:next w:val="Normalny"/>
    <w:autoRedefine/>
    <w:uiPriority w:val="99"/>
    <w:semiHidden/>
    <w:rsid w:val="00B26E1A"/>
    <w:pPr>
      <w:ind w:left="200"/>
    </w:pPr>
  </w:style>
  <w:style w:type="character" w:customStyle="1" w:styleId="BezodstpwZnak">
    <w:name w:val="Bez odstępów Znak"/>
    <w:link w:val="Bezodstpw"/>
    <w:uiPriority w:val="99"/>
    <w:rsid w:val="008418D8"/>
    <w:rPr>
      <w:rFonts w:cs="Times New Roman"/>
      <w:sz w:val="22"/>
      <w:szCs w:val="22"/>
      <w:lang w:eastAsia="en-US"/>
    </w:rPr>
  </w:style>
  <w:style w:type="character" w:customStyle="1" w:styleId="ListParagraphZnakZnak">
    <w:name w:val="List Paragraph Znak Znak"/>
    <w:aliases w:val="BulletC Znak Znak,Akapit z listą Znak Znak,Numerowanie Znak Znak,Akapit z listą BS Znak Znak,Kolorowa lista — akcent 11 Znak Znak,List Paragraph1 Znak Znak,sw tekst Znak Znak,L1 Znak Znak,Bulleted list Znak Znak,lp1 Znak Znak"/>
    <w:link w:val="ListParagraphZnak"/>
    <w:uiPriority w:val="99"/>
    <w:rsid w:val="007D7C34"/>
    <w:rPr>
      <w:rFonts w:ascii="Calibri" w:hAnsi="Calibri" w:cs="Calibri"/>
      <w:sz w:val="22"/>
      <w:szCs w:val="22"/>
      <w:lang w:eastAsia="ar-SA" w:bidi="ar-SA"/>
    </w:rPr>
  </w:style>
  <w:style w:type="paragraph" w:customStyle="1" w:styleId="Tabelapozycja">
    <w:name w:val="Tabela pozycja"/>
    <w:basedOn w:val="Normalny"/>
    <w:uiPriority w:val="99"/>
    <w:rsid w:val="00FA672C"/>
    <w:pPr>
      <w:suppressAutoHyphens w:val="0"/>
      <w:spacing w:after="0" w:line="240" w:lineRule="auto"/>
      <w:ind w:firstLine="0"/>
      <w:jc w:val="left"/>
    </w:pPr>
    <w:rPr>
      <w:sz w:val="22"/>
      <w:szCs w:val="22"/>
      <w:lang w:eastAsia="pl-PL"/>
    </w:rPr>
  </w:style>
  <w:style w:type="paragraph" w:customStyle="1" w:styleId="Standard">
    <w:name w:val="Standard"/>
    <w:uiPriority w:val="99"/>
    <w:rsid w:val="003421A5"/>
    <w:pPr>
      <w:suppressAutoHyphens/>
      <w:autoSpaceDE w:val="0"/>
      <w:jc w:val="both"/>
    </w:pPr>
    <w:rPr>
      <w:rFonts w:ascii="Arial" w:hAnsi="Arial"/>
      <w:sz w:val="20"/>
      <w:szCs w:val="20"/>
      <w:lang w:eastAsia="zh-CN"/>
    </w:rPr>
  </w:style>
  <w:style w:type="paragraph" w:customStyle="1" w:styleId="Tabela1a">
    <w:name w:val="Tabela1a"/>
    <w:basedOn w:val="Tabela1"/>
    <w:uiPriority w:val="99"/>
    <w:rsid w:val="003421A5"/>
    <w:pPr>
      <w:ind w:left="0" w:right="57"/>
      <w:jc w:val="right"/>
    </w:pPr>
  </w:style>
  <w:style w:type="paragraph" w:customStyle="1" w:styleId="Tabela1">
    <w:name w:val="Tabela1"/>
    <w:basedOn w:val="Normalny"/>
    <w:uiPriority w:val="99"/>
    <w:rsid w:val="003421A5"/>
    <w:pPr>
      <w:widowControl w:val="0"/>
      <w:suppressAutoHyphens w:val="0"/>
      <w:overflowPunct w:val="0"/>
      <w:autoSpaceDE w:val="0"/>
      <w:autoSpaceDN w:val="0"/>
      <w:adjustRightInd w:val="0"/>
      <w:spacing w:before="20" w:after="20" w:line="240" w:lineRule="auto"/>
      <w:ind w:left="113" w:firstLine="0"/>
      <w:jc w:val="left"/>
      <w:textAlignment w:val="baseline"/>
    </w:pPr>
    <w:rPr>
      <w:rFonts w:cs="Times New Roman"/>
      <w:sz w:val="22"/>
      <w:szCs w:val="22"/>
      <w:lang w:eastAsia="pl-PL"/>
    </w:rPr>
  </w:style>
  <w:style w:type="paragraph" w:customStyle="1" w:styleId="Bezodstpw1">
    <w:name w:val="Bez odstępów1"/>
    <w:uiPriority w:val="99"/>
    <w:rsid w:val="00DB3E94"/>
    <w:pPr>
      <w:suppressAutoHyphens/>
      <w:spacing w:line="100" w:lineRule="atLeast"/>
      <w:jc w:val="both"/>
    </w:pPr>
    <w:rPr>
      <w:rFonts w:ascii="Arial" w:hAnsi="Arial"/>
      <w:kern w:val="1"/>
      <w:sz w:val="24"/>
      <w:szCs w:val="24"/>
      <w:lang w:eastAsia="hi-IN" w:bidi="hi-IN"/>
    </w:rPr>
  </w:style>
  <w:style w:type="paragraph" w:styleId="Lista2">
    <w:name w:val="List 2"/>
    <w:basedOn w:val="Normalny"/>
    <w:uiPriority w:val="99"/>
    <w:rsid w:val="00B05A23"/>
    <w:pPr>
      <w:ind w:left="566" w:hanging="283"/>
    </w:pPr>
  </w:style>
  <w:style w:type="paragraph" w:styleId="Listapunktowana2">
    <w:name w:val="List Bullet 2"/>
    <w:basedOn w:val="Normalny"/>
    <w:autoRedefine/>
    <w:uiPriority w:val="99"/>
    <w:rsid w:val="00B05A23"/>
    <w:pPr>
      <w:tabs>
        <w:tab w:val="num" w:pos="643"/>
      </w:tabs>
      <w:ind w:left="643" w:hanging="360"/>
    </w:pPr>
  </w:style>
  <w:style w:type="paragraph" w:styleId="Tekstpodstawowyzwciciem">
    <w:name w:val="Body Text First Indent"/>
    <w:basedOn w:val="Tekstpodstawowy"/>
    <w:link w:val="TekstpodstawowyzwciciemZnak"/>
    <w:uiPriority w:val="99"/>
    <w:rsid w:val="00B05A23"/>
    <w:pPr>
      <w:ind w:firstLine="210"/>
    </w:pPr>
    <w:rPr>
      <w:rFonts w:cs="Arial"/>
    </w:rPr>
  </w:style>
  <w:style w:type="character" w:customStyle="1" w:styleId="TekstpodstawowyzwciciemZnak">
    <w:name w:val="Tekst podstawowy z wcięciem Znak"/>
    <w:basedOn w:val="TekstpodstawowyZnak"/>
    <w:link w:val="Tekstpodstawowyzwciciem"/>
    <w:uiPriority w:val="99"/>
    <w:rsid w:val="00B05A23"/>
    <w:rPr>
      <w:rFonts w:ascii="Arial" w:hAnsi="Arial" w:cs="Arial"/>
      <w:sz w:val="24"/>
      <w:szCs w:val="24"/>
      <w:lang w:eastAsia="ar-SA" w:bidi="ar-SA"/>
    </w:rPr>
  </w:style>
  <w:style w:type="character" w:customStyle="1" w:styleId="Nierozpoznanawzmianka1">
    <w:name w:val="Nierozpoznana wzmianka1"/>
    <w:uiPriority w:val="99"/>
    <w:semiHidden/>
    <w:rsid w:val="00B05A23"/>
    <w:rPr>
      <w:rFonts w:cs="Times New Roman"/>
      <w:color w:val="808080"/>
      <w:shd w:val="clear" w:color="auto" w:fill="auto"/>
    </w:rPr>
  </w:style>
  <w:style w:type="paragraph" w:styleId="Spistreci3">
    <w:name w:val="toc 3"/>
    <w:basedOn w:val="Normalny"/>
    <w:next w:val="Normalny"/>
    <w:autoRedefine/>
    <w:uiPriority w:val="99"/>
    <w:semiHidden/>
    <w:rsid w:val="00E0774F"/>
    <w:pPr>
      <w:ind w:left="400"/>
    </w:pPr>
  </w:style>
  <w:style w:type="paragraph" w:customStyle="1" w:styleId="ZnakZnak33">
    <w:name w:val="Znak Znak33"/>
    <w:basedOn w:val="Normalny"/>
    <w:uiPriority w:val="99"/>
    <w:rsid w:val="002D40B7"/>
    <w:pPr>
      <w:suppressAutoHyphens w:val="0"/>
    </w:pPr>
    <w:rPr>
      <w:lang w:eastAsia="pl-PL"/>
    </w:rPr>
  </w:style>
  <w:style w:type="paragraph" w:customStyle="1" w:styleId="ZnakZnak32">
    <w:name w:val="Znak Znak32"/>
    <w:basedOn w:val="Normalny"/>
    <w:uiPriority w:val="99"/>
    <w:rsid w:val="00D837AE"/>
    <w:pPr>
      <w:suppressAutoHyphens w:val="0"/>
    </w:pPr>
    <w:rPr>
      <w:lang w:eastAsia="pl-PL"/>
    </w:rPr>
  </w:style>
  <w:style w:type="paragraph" w:customStyle="1" w:styleId="Style1">
    <w:name w:val="Style1"/>
    <w:basedOn w:val="Normalny"/>
    <w:uiPriority w:val="99"/>
    <w:rsid w:val="00564EB2"/>
    <w:pPr>
      <w:widowControl w:val="0"/>
      <w:suppressAutoHyphens w:val="0"/>
      <w:autoSpaceDE w:val="0"/>
      <w:autoSpaceDN w:val="0"/>
      <w:adjustRightInd w:val="0"/>
      <w:spacing w:after="0" w:line="240" w:lineRule="auto"/>
      <w:ind w:firstLine="0"/>
      <w:jc w:val="left"/>
    </w:pPr>
    <w:rPr>
      <w:rFonts w:ascii="Tahoma" w:hAnsi="Tahoma" w:cs="Tahoma"/>
      <w:sz w:val="24"/>
      <w:szCs w:val="24"/>
      <w:lang w:eastAsia="pl-PL"/>
    </w:rPr>
  </w:style>
  <w:style w:type="paragraph" w:customStyle="1" w:styleId="Style3">
    <w:name w:val="Style3"/>
    <w:basedOn w:val="Normalny"/>
    <w:uiPriority w:val="99"/>
    <w:rsid w:val="00564EB2"/>
    <w:pPr>
      <w:widowControl w:val="0"/>
      <w:suppressAutoHyphens w:val="0"/>
      <w:autoSpaceDE w:val="0"/>
      <w:autoSpaceDN w:val="0"/>
      <w:adjustRightInd w:val="0"/>
      <w:spacing w:after="0" w:line="264" w:lineRule="exact"/>
      <w:ind w:firstLine="0"/>
    </w:pPr>
    <w:rPr>
      <w:rFonts w:ascii="Tahoma" w:hAnsi="Tahoma" w:cs="Tahoma"/>
      <w:sz w:val="24"/>
      <w:szCs w:val="24"/>
      <w:lang w:eastAsia="pl-PL"/>
    </w:rPr>
  </w:style>
  <w:style w:type="paragraph" w:customStyle="1" w:styleId="Style4">
    <w:name w:val="Style4"/>
    <w:basedOn w:val="Normalny"/>
    <w:uiPriority w:val="99"/>
    <w:rsid w:val="00564EB2"/>
    <w:pPr>
      <w:widowControl w:val="0"/>
      <w:suppressAutoHyphens w:val="0"/>
      <w:autoSpaceDE w:val="0"/>
      <w:autoSpaceDN w:val="0"/>
      <w:adjustRightInd w:val="0"/>
      <w:spacing w:after="0" w:line="264" w:lineRule="exact"/>
      <w:ind w:firstLine="0"/>
    </w:pPr>
    <w:rPr>
      <w:rFonts w:ascii="Tahoma" w:hAnsi="Tahoma" w:cs="Tahoma"/>
      <w:sz w:val="24"/>
      <w:szCs w:val="24"/>
      <w:lang w:eastAsia="pl-PL"/>
    </w:rPr>
  </w:style>
  <w:style w:type="paragraph" w:customStyle="1" w:styleId="Style6">
    <w:name w:val="Style6"/>
    <w:basedOn w:val="Normalny"/>
    <w:uiPriority w:val="99"/>
    <w:rsid w:val="00564EB2"/>
    <w:pPr>
      <w:widowControl w:val="0"/>
      <w:suppressAutoHyphens w:val="0"/>
      <w:autoSpaceDE w:val="0"/>
      <w:autoSpaceDN w:val="0"/>
      <w:adjustRightInd w:val="0"/>
      <w:spacing w:after="0" w:line="259" w:lineRule="exact"/>
      <w:ind w:firstLine="0"/>
    </w:pPr>
    <w:rPr>
      <w:rFonts w:ascii="Tahoma" w:hAnsi="Tahoma" w:cs="Tahoma"/>
      <w:sz w:val="24"/>
      <w:szCs w:val="24"/>
      <w:lang w:eastAsia="pl-PL"/>
    </w:rPr>
  </w:style>
  <w:style w:type="paragraph" w:customStyle="1" w:styleId="Style13">
    <w:name w:val="Style13"/>
    <w:basedOn w:val="Normalny"/>
    <w:uiPriority w:val="99"/>
    <w:rsid w:val="00564EB2"/>
    <w:pPr>
      <w:widowControl w:val="0"/>
      <w:suppressAutoHyphens w:val="0"/>
      <w:autoSpaceDE w:val="0"/>
      <w:autoSpaceDN w:val="0"/>
      <w:adjustRightInd w:val="0"/>
      <w:spacing w:after="0" w:line="240" w:lineRule="auto"/>
      <w:ind w:firstLine="0"/>
      <w:jc w:val="left"/>
    </w:pPr>
    <w:rPr>
      <w:rFonts w:ascii="Tahoma" w:hAnsi="Tahoma" w:cs="Tahoma"/>
      <w:sz w:val="24"/>
      <w:szCs w:val="24"/>
      <w:lang w:eastAsia="pl-PL"/>
    </w:rPr>
  </w:style>
  <w:style w:type="paragraph" w:customStyle="1" w:styleId="Style14">
    <w:name w:val="Style14"/>
    <w:basedOn w:val="Normalny"/>
    <w:uiPriority w:val="99"/>
    <w:rsid w:val="00564EB2"/>
    <w:pPr>
      <w:widowControl w:val="0"/>
      <w:suppressAutoHyphens w:val="0"/>
      <w:autoSpaceDE w:val="0"/>
      <w:autoSpaceDN w:val="0"/>
      <w:adjustRightInd w:val="0"/>
      <w:spacing w:after="0" w:line="269" w:lineRule="exact"/>
      <w:ind w:hanging="370"/>
      <w:jc w:val="left"/>
    </w:pPr>
    <w:rPr>
      <w:rFonts w:ascii="Tahoma" w:hAnsi="Tahoma" w:cs="Tahoma"/>
      <w:sz w:val="24"/>
      <w:szCs w:val="24"/>
      <w:lang w:eastAsia="pl-PL"/>
    </w:rPr>
  </w:style>
  <w:style w:type="paragraph" w:customStyle="1" w:styleId="Style17">
    <w:name w:val="Style17"/>
    <w:basedOn w:val="Normalny"/>
    <w:uiPriority w:val="99"/>
    <w:rsid w:val="00564EB2"/>
    <w:pPr>
      <w:widowControl w:val="0"/>
      <w:suppressAutoHyphens w:val="0"/>
      <w:autoSpaceDE w:val="0"/>
      <w:autoSpaceDN w:val="0"/>
      <w:adjustRightInd w:val="0"/>
      <w:spacing w:after="0" w:line="266" w:lineRule="exact"/>
      <w:ind w:hanging="346"/>
    </w:pPr>
    <w:rPr>
      <w:rFonts w:ascii="Tahoma" w:hAnsi="Tahoma" w:cs="Tahoma"/>
      <w:sz w:val="24"/>
      <w:szCs w:val="24"/>
      <w:lang w:eastAsia="pl-PL"/>
    </w:rPr>
  </w:style>
  <w:style w:type="paragraph" w:customStyle="1" w:styleId="Style18">
    <w:name w:val="Style18"/>
    <w:basedOn w:val="Normalny"/>
    <w:uiPriority w:val="99"/>
    <w:rsid w:val="00564EB2"/>
    <w:pPr>
      <w:widowControl w:val="0"/>
      <w:suppressAutoHyphens w:val="0"/>
      <w:autoSpaceDE w:val="0"/>
      <w:autoSpaceDN w:val="0"/>
      <w:adjustRightInd w:val="0"/>
      <w:spacing w:after="0" w:line="274" w:lineRule="exact"/>
      <w:ind w:hanging="350"/>
      <w:jc w:val="left"/>
    </w:pPr>
    <w:rPr>
      <w:rFonts w:ascii="Tahoma" w:hAnsi="Tahoma" w:cs="Tahoma"/>
      <w:sz w:val="24"/>
      <w:szCs w:val="24"/>
      <w:lang w:eastAsia="pl-PL"/>
    </w:rPr>
  </w:style>
  <w:style w:type="paragraph" w:customStyle="1" w:styleId="Style19">
    <w:name w:val="Style19"/>
    <w:basedOn w:val="Normalny"/>
    <w:uiPriority w:val="99"/>
    <w:rsid w:val="00564EB2"/>
    <w:pPr>
      <w:widowControl w:val="0"/>
      <w:suppressAutoHyphens w:val="0"/>
      <w:autoSpaceDE w:val="0"/>
      <w:autoSpaceDN w:val="0"/>
      <w:adjustRightInd w:val="0"/>
      <w:spacing w:after="0" w:line="283" w:lineRule="exact"/>
      <w:ind w:firstLine="360"/>
    </w:pPr>
    <w:rPr>
      <w:rFonts w:ascii="Tahoma" w:hAnsi="Tahoma" w:cs="Tahoma"/>
      <w:sz w:val="24"/>
      <w:szCs w:val="24"/>
      <w:lang w:eastAsia="pl-PL"/>
    </w:rPr>
  </w:style>
  <w:style w:type="paragraph" w:customStyle="1" w:styleId="Style20">
    <w:name w:val="Style20"/>
    <w:basedOn w:val="Normalny"/>
    <w:uiPriority w:val="99"/>
    <w:rsid w:val="00564EB2"/>
    <w:pPr>
      <w:widowControl w:val="0"/>
      <w:suppressAutoHyphens w:val="0"/>
      <w:autoSpaceDE w:val="0"/>
      <w:autoSpaceDN w:val="0"/>
      <w:adjustRightInd w:val="0"/>
      <w:spacing w:after="0" w:line="269" w:lineRule="exact"/>
      <w:ind w:firstLine="350"/>
      <w:jc w:val="left"/>
    </w:pPr>
    <w:rPr>
      <w:rFonts w:ascii="Tahoma" w:hAnsi="Tahoma" w:cs="Tahoma"/>
      <w:sz w:val="24"/>
      <w:szCs w:val="24"/>
      <w:lang w:eastAsia="pl-PL"/>
    </w:rPr>
  </w:style>
  <w:style w:type="paragraph" w:customStyle="1" w:styleId="Style21">
    <w:name w:val="Style21"/>
    <w:basedOn w:val="Normalny"/>
    <w:uiPriority w:val="99"/>
    <w:rsid w:val="00564EB2"/>
    <w:pPr>
      <w:widowControl w:val="0"/>
      <w:suppressAutoHyphens w:val="0"/>
      <w:autoSpaceDE w:val="0"/>
      <w:autoSpaceDN w:val="0"/>
      <w:adjustRightInd w:val="0"/>
      <w:spacing w:after="0" w:line="269" w:lineRule="exact"/>
      <w:ind w:hanging="360"/>
      <w:jc w:val="left"/>
    </w:pPr>
    <w:rPr>
      <w:rFonts w:ascii="Tahoma" w:hAnsi="Tahoma" w:cs="Tahoma"/>
      <w:sz w:val="24"/>
      <w:szCs w:val="24"/>
      <w:lang w:eastAsia="pl-PL"/>
    </w:rPr>
  </w:style>
  <w:style w:type="paragraph" w:customStyle="1" w:styleId="Style23">
    <w:name w:val="Style23"/>
    <w:basedOn w:val="Normalny"/>
    <w:uiPriority w:val="99"/>
    <w:rsid w:val="00564EB2"/>
    <w:pPr>
      <w:widowControl w:val="0"/>
      <w:suppressAutoHyphens w:val="0"/>
      <w:autoSpaceDE w:val="0"/>
      <w:autoSpaceDN w:val="0"/>
      <w:adjustRightInd w:val="0"/>
      <w:spacing w:after="0" w:line="266" w:lineRule="exact"/>
      <w:ind w:hanging="355"/>
    </w:pPr>
    <w:rPr>
      <w:rFonts w:ascii="Tahoma" w:hAnsi="Tahoma" w:cs="Tahoma"/>
      <w:sz w:val="24"/>
      <w:szCs w:val="24"/>
      <w:lang w:eastAsia="pl-PL"/>
    </w:rPr>
  </w:style>
  <w:style w:type="paragraph" w:customStyle="1" w:styleId="Style26">
    <w:name w:val="Style26"/>
    <w:basedOn w:val="Normalny"/>
    <w:uiPriority w:val="99"/>
    <w:rsid w:val="00564EB2"/>
    <w:pPr>
      <w:widowControl w:val="0"/>
      <w:suppressAutoHyphens w:val="0"/>
      <w:autoSpaceDE w:val="0"/>
      <w:autoSpaceDN w:val="0"/>
      <w:adjustRightInd w:val="0"/>
      <w:spacing w:after="0" w:line="264" w:lineRule="exact"/>
      <w:ind w:hanging="360"/>
    </w:pPr>
    <w:rPr>
      <w:rFonts w:ascii="Tahoma" w:hAnsi="Tahoma" w:cs="Tahoma"/>
      <w:sz w:val="24"/>
      <w:szCs w:val="24"/>
      <w:lang w:eastAsia="pl-PL"/>
    </w:rPr>
  </w:style>
  <w:style w:type="character" w:customStyle="1" w:styleId="FontStyle33">
    <w:name w:val="Font Style33"/>
    <w:basedOn w:val="Domylnaczcionkaakapitu"/>
    <w:uiPriority w:val="99"/>
    <w:rsid w:val="00564EB2"/>
    <w:rPr>
      <w:rFonts w:ascii="Tahoma" w:hAnsi="Tahoma" w:cs="Tahoma"/>
      <w:b/>
      <w:bCs/>
      <w:color w:val="000000"/>
      <w:spacing w:val="20"/>
      <w:sz w:val="16"/>
      <w:szCs w:val="16"/>
    </w:rPr>
  </w:style>
  <w:style w:type="character" w:customStyle="1" w:styleId="FontStyle34">
    <w:name w:val="Font Style34"/>
    <w:basedOn w:val="Domylnaczcionkaakapitu"/>
    <w:uiPriority w:val="99"/>
    <w:rsid w:val="00564EB2"/>
    <w:rPr>
      <w:rFonts w:ascii="Times New Roman" w:hAnsi="Times New Roman" w:cs="Times New Roman"/>
      <w:color w:val="000000"/>
      <w:sz w:val="20"/>
      <w:szCs w:val="20"/>
    </w:rPr>
  </w:style>
  <w:style w:type="character" w:customStyle="1" w:styleId="FontStyle35">
    <w:name w:val="Font Style35"/>
    <w:basedOn w:val="Domylnaczcionkaakapitu"/>
    <w:uiPriority w:val="99"/>
    <w:rsid w:val="00564EB2"/>
    <w:rPr>
      <w:rFonts w:ascii="Tahoma" w:hAnsi="Tahoma" w:cs="Tahoma"/>
      <w:b/>
      <w:bCs/>
      <w:color w:val="000000"/>
      <w:sz w:val="18"/>
      <w:szCs w:val="18"/>
    </w:rPr>
  </w:style>
  <w:style w:type="character" w:customStyle="1" w:styleId="FontStyle36">
    <w:name w:val="Font Style36"/>
    <w:basedOn w:val="Domylnaczcionkaakapitu"/>
    <w:uiPriority w:val="99"/>
    <w:rsid w:val="00564EB2"/>
    <w:rPr>
      <w:rFonts w:ascii="Tahoma" w:hAnsi="Tahoma" w:cs="Tahoma"/>
      <w:color w:val="000000"/>
      <w:sz w:val="18"/>
      <w:szCs w:val="18"/>
    </w:rPr>
  </w:style>
  <w:style w:type="paragraph" w:customStyle="1" w:styleId="ZnakZnak31">
    <w:name w:val="Znak Znak31"/>
    <w:basedOn w:val="Normalny"/>
    <w:uiPriority w:val="99"/>
    <w:rsid w:val="00B960B5"/>
    <w:pPr>
      <w:suppressAutoHyphens w:val="0"/>
      <w:spacing w:after="0" w:line="240" w:lineRule="auto"/>
      <w:ind w:firstLine="0"/>
      <w:jc w:val="left"/>
    </w:pPr>
    <w:rPr>
      <w:sz w:val="24"/>
      <w:szCs w:val="24"/>
      <w:lang w:eastAsia="pl-PL"/>
    </w:rPr>
  </w:style>
  <w:style w:type="character" w:customStyle="1" w:styleId="Nierozpoznanawzmianka2">
    <w:name w:val="Nierozpoznana wzmianka2"/>
    <w:basedOn w:val="Domylnaczcionkaakapitu"/>
    <w:uiPriority w:val="99"/>
    <w:semiHidden/>
    <w:rsid w:val="00B9661A"/>
    <w:rPr>
      <w:rFonts w:cs="Times New Roman"/>
      <w:color w:val="808080"/>
      <w:shd w:val="clear" w:color="auto" w:fill="auto"/>
    </w:rPr>
  </w:style>
  <w:style w:type="character" w:customStyle="1" w:styleId="WW8Num38z8">
    <w:name w:val="WW8Num38z8"/>
    <w:uiPriority w:val="99"/>
    <w:rsid w:val="00B94914"/>
    <w:rPr>
      <w:rFonts w:cs="Times New Roman"/>
    </w:rPr>
  </w:style>
  <w:style w:type="paragraph" w:styleId="Poprawka">
    <w:name w:val="Revision"/>
    <w:hidden/>
    <w:uiPriority w:val="99"/>
    <w:semiHidden/>
    <w:rsid w:val="00AB53EA"/>
    <w:pPr>
      <w:jc w:val="both"/>
    </w:pPr>
    <w:rPr>
      <w:rFonts w:ascii="Arial" w:hAnsi="Arial" w:cs="Arial"/>
      <w:sz w:val="20"/>
      <w:szCs w:val="20"/>
      <w:lang w:eastAsia="ar-SA"/>
    </w:rPr>
  </w:style>
  <w:style w:type="paragraph" w:customStyle="1" w:styleId="Wyp1">
    <w:name w:val="Wyp 1"/>
    <w:basedOn w:val="Normalny"/>
    <w:link w:val="Wyp1Znak"/>
    <w:autoRedefine/>
    <w:uiPriority w:val="99"/>
    <w:rsid w:val="004C4DA9"/>
    <w:pPr>
      <w:keepLines/>
      <w:suppressAutoHyphens w:val="0"/>
      <w:autoSpaceDE w:val="0"/>
      <w:autoSpaceDN w:val="0"/>
      <w:spacing w:before="120" w:after="0" w:line="240" w:lineRule="auto"/>
      <w:ind w:left="720" w:hanging="360"/>
    </w:pPr>
    <w:rPr>
      <w:rFonts w:cs="Times New Roman"/>
      <w:lang w:eastAsia="en-US"/>
    </w:rPr>
  </w:style>
  <w:style w:type="character" w:customStyle="1" w:styleId="Wyp1Znak">
    <w:name w:val="Wyp 1 Znak"/>
    <w:link w:val="Wyp1"/>
    <w:uiPriority w:val="99"/>
    <w:rsid w:val="004C4DA9"/>
    <w:rPr>
      <w:rFonts w:cs="Times New Roman"/>
      <w:sz w:val="20"/>
      <w:szCs w:val="20"/>
      <w:lang w:eastAsia="en-US"/>
    </w:rPr>
  </w:style>
  <w:style w:type="paragraph" w:customStyle="1" w:styleId="Wyp2">
    <w:name w:val="Wyp 2"/>
    <w:basedOn w:val="Normalny"/>
    <w:link w:val="Wyp2Znak"/>
    <w:autoRedefine/>
    <w:uiPriority w:val="99"/>
    <w:rsid w:val="002128F1"/>
    <w:pPr>
      <w:widowControl w:val="0"/>
      <w:numPr>
        <w:numId w:val="54"/>
      </w:numPr>
      <w:tabs>
        <w:tab w:val="left" w:pos="993"/>
      </w:tabs>
      <w:suppressAutoHyphens w:val="0"/>
      <w:autoSpaceDE w:val="0"/>
      <w:autoSpaceDN w:val="0"/>
      <w:spacing w:before="60" w:after="0" w:line="240" w:lineRule="auto"/>
    </w:pPr>
    <w:rPr>
      <w:rFonts w:cs="Times New Roman"/>
      <w:lang w:eastAsia="en-US"/>
    </w:rPr>
  </w:style>
  <w:style w:type="character" w:customStyle="1" w:styleId="Wyp2Znak">
    <w:name w:val="Wyp 2 Znak"/>
    <w:link w:val="Wyp2"/>
    <w:uiPriority w:val="99"/>
    <w:rsid w:val="002128F1"/>
    <w:rPr>
      <w:rFonts w:ascii="Arial" w:hAnsi="Arial"/>
      <w:sz w:val="20"/>
      <w:szCs w:val="20"/>
      <w:lang w:eastAsia="en-US"/>
    </w:rPr>
  </w:style>
  <w:style w:type="paragraph" w:customStyle="1" w:styleId="Akapitzlist11">
    <w:name w:val="Akapit z listą11"/>
    <w:basedOn w:val="Normalny"/>
    <w:uiPriority w:val="99"/>
    <w:rsid w:val="004717E8"/>
    <w:pPr>
      <w:suppressAutoHyphens w:val="0"/>
      <w:spacing w:after="0" w:line="240" w:lineRule="auto"/>
      <w:ind w:left="720" w:firstLine="360"/>
      <w:jc w:val="left"/>
    </w:pPr>
    <w:rPr>
      <w:rFonts w:ascii="Calibri" w:hAnsi="Calibri" w:cs="Calibri"/>
      <w:sz w:val="22"/>
      <w:szCs w:val="22"/>
      <w:lang w:val="en-US" w:eastAsia="en-US"/>
    </w:rPr>
  </w:style>
  <w:style w:type="character" w:customStyle="1" w:styleId="badgebg-blue-hoki">
    <w:name w:val="badge bg-blue-hoki"/>
    <w:basedOn w:val="Domylnaczcionkaakapitu"/>
    <w:uiPriority w:val="99"/>
    <w:rsid w:val="003012A2"/>
    <w:rPr>
      <w:rFonts w:cs="Times New Roman"/>
    </w:rPr>
  </w:style>
  <w:style w:type="paragraph" w:styleId="Akapitzlist">
    <w:name w:val="List Paragraph"/>
    <w:aliases w:val="Akapit z listą BS,Kolorowa lista — akcent 11"/>
    <w:basedOn w:val="Normalny"/>
    <w:uiPriority w:val="99"/>
    <w:qFormat/>
    <w:rsid w:val="009168AB"/>
    <w:pPr>
      <w:ind w:left="720"/>
    </w:pPr>
  </w:style>
  <w:style w:type="paragraph" w:styleId="Tekstprzypisukocowego">
    <w:name w:val="endnote text"/>
    <w:basedOn w:val="Normalny"/>
    <w:link w:val="TekstprzypisukocowegoZnak"/>
    <w:uiPriority w:val="99"/>
    <w:semiHidden/>
    <w:rsid w:val="00E4592F"/>
  </w:style>
  <w:style w:type="character" w:customStyle="1" w:styleId="TekstprzypisukocowegoZnak">
    <w:name w:val="Tekst przypisu końcowego Znak"/>
    <w:basedOn w:val="Domylnaczcionkaakapitu"/>
    <w:link w:val="Tekstprzypisukocowego"/>
    <w:uiPriority w:val="99"/>
    <w:semiHidden/>
    <w:rsid w:val="00E4592F"/>
    <w:rPr>
      <w:rFonts w:ascii="Arial" w:hAnsi="Arial" w:cs="Arial"/>
      <w:sz w:val="20"/>
      <w:szCs w:val="20"/>
      <w:lang w:eastAsia="ar-SA" w:bidi="ar-SA"/>
    </w:rPr>
  </w:style>
  <w:style w:type="character" w:styleId="Odwoanieprzypisukocowego">
    <w:name w:val="endnote reference"/>
    <w:basedOn w:val="Domylnaczcionkaakapitu"/>
    <w:uiPriority w:val="99"/>
    <w:semiHidden/>
    <w:rsid w:val="00E4592F"/>
    <w:rPr>
      <w:rFonts w:cs="Times New Roman"/>
      <w:vertAlign w:val="superscript"/>
    </w:rPr>
  </w:style>
  <w:style w:type="character" w:customStyle="1" w:styleId="st">
    <w:name w:val="st"/>
    <w:basedOn w:val="Domylnaczcionkaakapitu"/>
    <w:uiPriority w:val="99"/>
    <w:rsid w:val="002A2D7A"/>
    <w:rPr>
      <w:rFonts w:cs="Times New Roman"/>
    </w:rPr>
  </w:style>
  <w:style w:type="paragraph" w:customStyle="1" w:styleId="Style2">
    <w:name w:val="Style2"/>
    <w:basedOn w:val="Normalny"/>
    <w:uiPriority w:val="99"/>
    <w:rsid w:val="00705CDE"/>
    <w:pPr>
      <w:widowControl w:val="0"/>
      <w:suppressAutoHyphens w:val="0"/>
      <w:autoSpaceDE w:val="0"/>
      <w:autoSpaceDN w:val="0"/>
      <w:adjustRightInd w:val="0"/>
      <w:spacing w:after="0" w:line="274" w:lineRule="exact"/>
      <w:ind w:firstLine="0"/>
      <w:jc w:val="center"/>
    </w:pPr>
    <w:rPr>
      <w:rFonts w:ascii="Calibri" w:hAnsi="Calibri" w:cs="Calibri"/>
      <w:sz w:val="24"/>
      <w:szCs w:val="24"/>
      <w:lang w:eastAsia="pl-PL"/>
    </w:rPr>
  </w:style>
  <w:style w:type="paragraph" w:customStyle="1" w:styleId="Style5">
    <w:name w:val="Style5"/>
    <w:basedOn w:val="Normalny"/>
    <w:uiPriority w:val="99"/>
    <w:rsid w:val="00705CDE"/>
    <w:pPr>
      <w:widowControl w:val="0"/>
      <w:suppressAutoHyphens w:val="0"/>
      <w:autoSpaceDE w:val="0"/>
      <w:autoSpaceDN w:val="0"/>
      <w:adjustRightInd w:val="0"/>
      <w:spacing w:after="0" w:line="240" w:lineRule="auto"/>
      <w:ind w:firstLine="0"/>
      <w:jc w:val="left"/>
    </w:pPr>
    <w:rPr>
      <w:rFonts w:ascii="Calibri" w:hAnsi="Calibri" w:cs="Calibri"/>
      <w:sz w:val="24"/>
      <w:szCs w:val="24"/>
      <w:lang w:eastAsia="pl-PL"/>
    </w:rPr>
  </w:style>
  <w:style w:type="character" w:customStyle="1" w:styleId="FontStyle23">
    <w:name w:val="Font Style23"/>
    <w:basedOn w:val="Domylnaczcionkaakapitu"/>
    <w:uiPriority w:val="99"/>
    <w:rsid w:val="00705CDE"/>
    <w:rPr>
      <w:rFonts w:ascii="Arial Unicode MS" w:eastAsia="Arial Unicode MS" w:cs="Arial Unicode MS"/>
      <w:color w:val="000000"/>
      <w:sz w:val="20"/>
      <w:szCs w:val="20"/>
    </w:rPr>
  </w:style>
  <w:style w:type="character" w:customStyle="1" w:styleId="FontStyle30">
    <w:name w:val="Font Style30"/>
    <w:basedOn w:val="Domylnaczcionkaakapitu"/>
    <w:uiPriority w:val="99"/>
    <w:rsid w:val="00705CDE"/>
    <w:rPr>
      <w:rFonts w:ascii="Arial Unicode MS" w:eastAsia="Arial Unicode MS" w:cs="Arial Unicode MS"/>
      <w:b/>
      <w:bCs/>
      <w:color w:val="000000"/>
      <w:spacing w:val="60"/>
      <w:sz w:val="22"/>
      <w:szCs w:val="22"/>
    </w:rPr>
  </w:style>
  <w:style w:type="numbering" w:customStyle="1" w:styleId="Styl11">
    <w:name w:val="Styl11"/>
    <w:rsid w:val="00C62F0E"/>
    <w:pPr>
      <w:numPr>
        <w:numId w:val="5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agwek1Znak">
    <w:name w:val="Styl11"/>
    <w:pPr>
      <w:numPr>
        <w:numId w:val="5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692289">
      <w:marLeft w:val="0"/>
      <w:marRight w:val="0"/>
      <w:marTop w:val="0"/>
      <w:marBottom w:val="0"/>
      <w:divBdr>
        <w:top w:val="none" w:sz="0" w:space="0" w:color="auto"/>
        <w:left w:val="none" w:sz="0" w:space="0" w:color="auto"/>
        <w:bottom w:val="none" w:sz="0" w:space="0" w:color="auto"/>
        <w:right w:val="none" w:sz="0" w:space="0" w:color="auto"/>
      </w:divBdr>
    </w:div>
    <w:div w:id="907692343">
      <w:marLeft w:val="0"/>
      <w:marRight w:val="0"/>
      <w:marTop w:val="0"/>
      <w:marBottom w:val="0"/>
      <w:divBdr>
        <w:top w:val="none" w:sz="0" w:space="0" w:color="auto"/>
        <w:left w:val="none" w:sz="0" w:space="0" w:color="auto"/>
        <w:bottom w:val="none" w:sz="0" w:space="0" w:color="auto"/>
        <w:right w:val="none" w:sz="0" w:space="0" w:color="auto"/>
      </w:divBdr>
    </w:div>
    <w:div w:id="907692344">
      <w:marLeft w:val="0"/>
      <w:marRight w:val="0"/>
      <w:marTop w:val="0"/>
      <w:marBottom w:val="0"/>
      <w:divBdr>
        <w:top w:val="none" w:sz="0" w:space="0" w:color="auto"/>
        <w:left w:val="none" w:sz="0" w:space="0" w:color="auto"/>
        <w:bottom w:val="none" w:sz="0" w:space="0" w:color="auto"/>
        <w:right w:val="none" w:sz="0" w:space="0" w:color="auto"/>
      </w:divBdr>
    </w:div>
    <w:div w:id="907692348">
      <w:marLeft w:val="0"/>
      <w:marRight w:val="0"/>
      <w:marTop w:val="0"/>
      <w:marBottom w:val="0"/>
      <w:divBdr>
        <w:top w:val="none" w:sz="0" w:space="0" w:color="auto"/>
        <w:left w:val="none" w:sz="0" w:space="0" w:color="auto"/>
        <w:bottom w:val="none" w:sz="0" w:space="0" w:color="auto"/>
        <w:right w:val="none" w:sz="0" w:space="0" w:color="auto"/>
      </w:divBdr>
    </w:div>
    <w:div w:id="907692364">
      <w:marLeft w:val="0"/>
      <w:marRight w:val="0"/>
      <w:marTop w:val="0"/>
      <w:marBottom w:val="0"/>
      <w:divBdr>
        <w:top w:val="none" w:sz="0" w:space="0" w:color="auto"/>
        <w:left w:val="none" w:sz="0" w:space="0" w:color="auto"/>
        <w:bottom w:val="none" w:sz="0" w:space="0" w:color="auto"/>
        <w:right w:val="none" w:sz="0" w:space="0" w:color="auto"/>
      </w:divBdr>
      <w:divsChild>
        <w:div w:id="907692288">
          <w:marLeft w:val="0"/>
          <w:marRight w:val="0"/>
          <w:marTop w:val="0"/>
          <w:marBottom w:val="0"/>
          <w:divBdr>
            <w:top w:val="none" w:sz="0" w:space="0" w:color="auto"/>
            <w:left w:val="none" w:sz="0" w:space="0" w:color="auto"/>
            <w:bottom w:val="none" w:sz="0" w:space="0" w:color="auto"/>
            <w:right w:val="none" w:sz="0" w:space="0" w:color="auto"/>
          </w:divBdr>
        </w:div>
        <w:div w:id="907692290">
          <w:marLeft w:val="0"/>
          <w:marRight w:val="0"/>
          <w:marTop w:val="0"/>
          <w:marBottom w:val="0"/>
          <w:divBdr>
            <w:top w:val="none" w:sz="0" w:space="0" w:color="auto"/>
            <w:left w:val="none" w:sz="0" w:space="0" w:color="auto"/>
            <w:bottom w:val="none" w:sz="0" w:space="0" w:color="auto"/>
            <w:right w:val="none" w:sz="0" w:space="0" w:color="auto"/>
          </w:divBdr>
        </w:div>
        <w:div w:id="907692291">
          <w:marLeft w:val="0"/>
          <w:marRight w:val="0"/>
          <w:marTop w:val="0"/>
          <w:marBottom w:val="0"/>
          <w:divBdr>
            <w:top w:val="none" w:sz="0" w:space="0" w:color="auto"/>
            <w:left w:val="none" w:sz="0" w:space="0" w:color="auto"/>
            <w:bottom w:val="none" w:sz="0" w:space="0" w:color="auto"/>
            <w:right w:val="none" w:sz="0" w:space="0" w:color="auto"/>
          </w:divBdr>
        </w:div>
        <w:div w:id="907692292">
          <w:marLeft w:val="0"/>
          <w:marRight w:val="0"/>
          <w:marTop w:val="0"/>
          <w:marBottom w:val="0"/>
          <w:divBdr>
            <w:top w:val="none" w:sz="0" w:space="0" w:color="auto"/>
            <w:left w:val="none" w:sz="0" w:space="0" w:color="auto"/>
            <w:bottom w:val="none" w:sz="0" w:space="0" w:color="auto"/>
            <w:right w:val="none" w:sz="0" w:space="0" w:color="auto"/>
          </w:divBdr>
        </w:div>
        <w:div w:id="907692293">
          <w:marLeft w:val="0"/>
          <w:marRight w:val="0"/>
          <w:marTop w:val="0"/>
          <w:marBottom w:val="0"/>
          <w:divBdr>
            <w:top w:val="none" w:sz="0" w:space="0" w:color="auto"/>
            <w:left w:val="none" w:sz="0" w:space="0" w:color="auto"/>
            <w:bottom w:val="none" w:sz="0" w:space="0" w:color="auto"/>
            <w:right w:val="none" w:sz="0" w:space="0" w:color="auto"/>
          </w:divBdr>
        </w:div>
        <w:div w:id="907692294">
          <w:marLeft w:val="0"/>
          <w:marRight w:val="0"/>
          <w:marTop w:val="0"/>
          <w:marBottom w:val="0"/>
          <w:divBdr>
            <w:top w:val="none" w:sz="0" w:space="0" w:color="auto"/>
            <w:left w:val="none" w:sz="0" w:space="0" w:color="auto"/>
            <w:bottom w:val="none" w:sz="0" w:space="0" w:color="auto"/>
            <w:right w:val="none" w:sz="0" w:space="0" w:color="auto"/>
          </w:divBdr>
        </w:div>
        <w:div w:id="907692295">
          <w:marLeft w:val="0"/>
          <w:marRight w:val="0"/>
          <w:marTop w:val="0"/>
          <w:marBottom w:val="0"/>
          <w:divBdr>
            <w:top w:val="none" w:sz="0" w:space="0" w:color="auto"/>
            <w:left w:val="none" w:sz="0" w:space="0" w:color="auto"/>
            <w:bottom w:val="none" w:sz="0" w:space="0" w:color="auto"/>
            <w:right w:val="none" w:sz="0" w:space="0" w:color="auto"/>
          </w:divBdr>
        </w:div>
        <w:div w:id="907692296">
          <w:marLeft w:val="0"/>
          <w:marRight w:val="0"/>
          <w:marTop w:val="0"/>
          <w:marBottom w:val="0"/>
          <w:divBdr>
            <w:top w:val="none" w:sz="0" w:space="0" w:color="auto"/>
            <w:left w:val="none" w:sz="0" w:space="0" w:color="auto"/>
            <w:bottom w:val="none" w:sz="0" w:space="0" w:color="auto"/>
            <w:right w:val="none" w:sz="0" w:space="0" w:color="auto"/>
          </w:divBdr>
        </w:div>
        <w:div w:id="907692297">
          <w:marLeft w:val="0"/>
          <w:marRight w:val="0"/>
          <w:marTop w:val="0"/>
          <w:marBottom w:val="0"/>
          <w:divBdr>
            <w:top w:val="none" w:sz="0" w:space="0" w:color="auto"/>
            <w:left w:val="none" w:sz="0" w:space="0" w:color="auto"/>
            <w:bottom w:val="none" w:sz="0" w:space="0" w:color="auto"/>
            <w:right w:val="none" w:sz="0" w:space="0" w:color="auto"/>
          </w:divBdr>
        </w:div>
        <w:div w:id="907692298">
          <w:marLeft w:val="0"/>
          <w:marRight w:val="0"/>
          <w:marTop w:val="0"/>
          <w:marBottom w:val="0"/>
          <w:divBdr>
            <w:top w:val="none" w:sz="0" w:space="0" w:color="auto"/>
            <w:left w:val="none" w:sz="0" w:space="0" w:color="auto"/>
            <w:bottom w:val="none" w:sz="0" w:space="0" w:color="auto"/>
            <w:right w:val="none" w:sz="0" w:space="0" w:color="auto"/>
          </w:divBdr>
        </w:div>
        <w:div w:id="907692299">
          <w:marLeft w:val="0"/>
          <w:marRight w:val="0"/>
          <w:marTop w:val="0"/>
          <w:marBottom w:val="0"/>
          <w:divBdr>
            <w:top w:val="none" w:sz="0" w:space="0" w:color="auto"/>
            <w:left w:val="none" w:sz="0" w:space="0" w:color="auto"/>
            <w:bottom w:val="none" w:sz="0" w:space="0" w:color="auto"/>
            <w:right w:val="none" w:sz="0" w:space="0" w:color="auto"/>
          </w:divBdr>
        </w:div>
        <w:div w:id="907692300">
          <w:marLeft w:val="0"/>
          <w:marRight w:val="0"/>
          <w:marTop w:val="0"/>
          <w:marBottom w:val="0"/>
          <w:divBdr>
            <w:top w:val="none" w:sz="0" w:space="0" w:color="auto"/>
            <w:left w:val="none" w:sz="0" w:space="0" w:color="auto"/>
            <w:bottom w:val="none" w:sz="0" w:space="0" w:color="auto"/>
            <w:right w:val="none" w:sz="0" w:space="0" w:color="auto"/>
          </w:divBdr>
        </w:div>
        <w:div w:id="907692301">
          <w:marLeft w:val="0"/>
          <w:marRight w:val="0"/>
          <w:marTop w:val="0"/>
          <w:marBottom w:val="0"/>
          <w:divBdr>
            <w:top w:val="none" w:sz="0" w:space="0" w:color="auto"/>
            <w:left w:val="none" w:sz="0" w:space="0" w:color="auto"/>
            <w:bottom w:val="none" w:sz="0" w:space="0" w:color="auto"/>
            <w:right w:val="none" w:sz="0" w:space="0" w:color="auto"/>
          </w:divBdr>
        </w:div>
        <w:div w:id="907692302">
          <w:marLeft w:val="0"/>
          <w:marRight w:val="0"/>
          <w:marTop w:val="0"/>
          <w:marBottom w:val="0"/>
          <w:divBdr>
            <w:top w:val="none" w:sz="0" w:space="0" w:color="auto"/>
            <w:left w:val="none" w:sz="0" w:space="0" w:color="auto"/>
            <w:bottom w:val="none" w:sz="0" w:space="0" w:color="auto"/>
            <w:right w:val="none" w:sz="0" w:space="0" w:color="auto"/>
          </w:divBdr>
        </w:div>
        <w:div w:id="907692303">
          <w:marLeft w:val="0"/>
          <w:marRight w:val="0"/>
          <w:marTop w:val="0"/>
          <w:marBottom w:val="0"/>
          <w:divBdr>
            <w:top w:val="none" w:sz="0" w:space="0" w:color="auto"/>
            <w:left w:val="none" w:sz="0" w:space="0" w:color="auto"/>
            <w:bottom w:val="none" w:sz="0" w:space="0" w:color="auto"/>
            <w:right w:val="none" w:sz="0" w:space="0" w:color="auto"/>
          </w:divBdr>
        </w:div>
        <w:div w:id="907692304">
          <w:marLeft w:val="0"/>
          <w:marRight w:val="0"/>
          <w:marTop w:val="0"/>
          <w:marBottom w:val="0"/>
          <w:divBdr>
            <w:top w:val="none" w:sz="0" w:space="0" w:color="auto"/>
            <w:left w:val="none" w:sz="0" w:space="0" w:color="auto"/>
            <w:bottom w:val="none" w:sz="0" w:space="0" w:color="auto"/>
            <w:right w:val="none" w:sz="0" w:space="0" w:color="auto"/>
          </w:divBdr>
        </w:div>
        <w:div w:id="907692305">
          <w:marLeft w:val="0"/>
          <w:marRight w:val="0"/>
          <w:marTop w:val="0"/>
          <w:marBottom w:val="0"/>
          <w:divBdr>
            <w:top w:val="none" w:sz="0" w:space="0" w:color="auto"/>
            <w:left w:val="none" w:sz="0" w:space="0" w:color="auto"/>
            <w:bottom w:val="none" w:sz="0" w:space="0" w:color="auto"/>
            <w:right w:val="none" w:sz="0" w:space="0" w:color="auto"/>
          </w:divBdr>
        </w:div>
        <w:div w:id="907692306">
          <w:marLeft w:val="0"/>
          <w:marRight w:val="0"/>
          <w:marTop w:val="0"/>
          <w:marBottom w:val="0"/>
          <w:divBdr>
            <w:top w:val="none" w:sz="0" w:space="0" w:color="auto"/>
            <w:left w:val="none" w:sz="0" w:space="0" w:color="auto"/>
            <w:bottom w:val="none" w:sz="0" w:space="0" w:color="auto"/>
            <w:right w:val="none" w:sz="0" w:space="0" w:color="auto"/>
          </w:divBdr>
        </w:div>
        <w:div w:id="907692307">
          <w:marLeft w:val="0"/>
          <w:marRight w:val="0"/>
          <w:marTop w:val="0"/>
          <w:marBottom w:val="0"/>
          <w:divBdr>
            <w:top w:val="none" w:sz="0" w:space="0" w:color="auto"/>
            <w:left w:val="none" w:sz="0" w:space="0" w:color="auto"/>
            <w:bottom w:val="none" w:sz="0" w:space="0" w:color="auto"/>
            <w:right w:val="none" w:sz="0" w:space="0" w:color="auto"/>
          </w:divBdr>
        </w:div>
        <w:div w:id="907692308">
          <w:marLeft w:val="0"/>
          <w:marRight w:val="0"/>
          <w:marTop w:val="0"/>
          <w:marBottom w:val="0"/>
          <w:divBdr>
            <w:top w:val="none" w:sz="0" w:space="0" w:color="auto"/>
            <w:left w:val="none" w:sz="0" w:space="0" w:color="auto"/>
            <w:bottom w:val="none" w:sz="0" w:space="0" w:color="auto"/>
            <w:right w:val="none" w:sz="0" w:space="0" w:color="auto"/>
          </w:divBdr>
        </w:div>
        <w:div w:id="907692309">
          <w:marLeft w:val="0"/>
          <w:marRight w:val="0"/>
          <w:marTop w:val="0"/>
          <w:marBottom w:val="0"/>
          <w:divBdr>
            <w:top w:val="none" w:sz="0" w:space="0" w:color="auto"/>
            <w:left w:val="none" w:sz="0" w:space="0" w:color="auto"/>
            <w:bottom w:val="none" w:sz="0" w:space="0" w:color="auto"/>
            <w:right w:val="none" w:sz="0" w:space="0" w:color="auto"/>
          </w:divBdr>
        </w:div>
        <w:div w:id="907692310">
          <w:marLeft w:val="0"/>
          <w:marRight w:val="0"/>
          <w:marTop w:val="0"/>
          <w:marBottom w:val="0"/>
          <w:divBdr>
            <w:top w:val="none" w:sz="0" w:space="0" w:color="auto"/>
            <w:left w:val="none" w:sz="0" w:space="0" w:color="auto"/>
            <w:bottom w:val="none" w:sz="0" w:space="0" w:color="auto"/>
            <w:right w:val="none" w:sz="0" w:space="0" w:color="auto"/>
          </w:divBdr>
        </w:div>
        <w:div w:id="907692311">
          <w:marLeft w:val="0"/>
          <w:marRight w:val="0"/>
          <w:marTop w:val="0"/>
          <w:marBottom w:val="0"/>
          <w:divBdr>
            <w:top w:val="none" w:sz="0" w:space="0" w:color="auto"/>
            <w:left w:val="none" w:sz="0" w:space="0" w:color="auto"/>
            <w:bottom w:val="none" w:sz="0" w:space="0" w:color="auto"/>
            <w:right w:val="none" w:sz="0" w:space="0" w:color="auto"/>
          </w:divBdr>
        </w:div>
        <w:div w:id="907692312">
          <w:marLeft w:val="0"/>
          <w:marRight w:val="0"/>
          <w:marTop w:val="0"/>
          <w:marBottom w:val="0"/>
          <w:divBdr>
            <w:top w:val="none" w:sz="0" w:space="0" w:color="auto"/>
            <w:left w:val="none" w:sz="0" w:space="0" w:color="auto"/>
            <w:bottom w:val="none" w:sz="0" w:space="0" w:color="auto"/>
            <w:right w:val="none" w:sz="0" w:space="0" w:color="auto"/>
          </w:divBdr>
        </w:div>
        <w:div w:id="907692313">
          <w:marLeft w:val="0"/>
          <w:marRight w:val="0"/>
          <w:marTop w:val="0"/>
          <w:marBottom w:val="0"/>
          <w:divBdr>
            <w:top w:val="none" w:sz="0" w:space="0" w:color="auto"/>
            <w:left w:val="none" w:sz="0" w:space="0" w:color="auto"/>
            <w:bottom w:val="none" w:sz="0" w:space="0" w:color="auto"/>
            <w:right w:val="none" w:sz="0" w:space="0" w:color="auto"/>
          </w:divBdr>
        </w:div>
        <w:div w:id="907692314">
          <w:marLeft w:val="0"/>
          <w:marRight w:val="0"/>
          <w:marTop w:val="0"/>
          <w:marBottom w:val="0"/>
          <w:divBdr>
            <w:top w:val="none" w:sz="0" w:space="0" w:color="auto"/>
            <w:left w:val="none" w:sz="0" w:space="0" w:color="auto"/>
            <w:bottom w:val="none" w:sz="0" w:space="0" w:color="auto"/>
            <w:right w:val="none" w:sz="0" w:space="0" w:color="auto"/>
          </w:divBdr>
        </w:div>
        <w:div w:id="907692315">
          <w:marLeft w:val="0"/>
          <w:marRight w:val="0"/>
          <w:marTop w:val="0"/>
          <w:marBottom w:val="0"/>
          <w:divBdr>
            <w:top w:val="none" w:sz="0" w:space="0" w:color="auto"/>
            <w:left w:val="none" w:sz="0" w:space="0" w:color="auto"/>
            <w:bottom w:val="none" w:sz="0" w:space="0" w:color="auto"/>
            <w:right w:val="none" w:sz="0" w:space="0" w:color="auto"/>
          </w:divBdr>
        </w:div>
        <w:div w:id="907692316">
          <w:marLeft w:val="0"/>
          <w:marRight w:val="0"/>
          <w:marTop w:val="0"/>
          <w:marBottom w:val="0"/>
          <w:divBdr>
            <w:top w:val="none" w:sz="0" w:space="0" w:color="auto"/>
            <w:left w:val="none" w:sz="0" w:space="0" w:color="auto"/>
            <w:bottom w:val="none" w:sz="0" w:space="0" w:color="auto"/>
            <w:right w:val="none" w:sz="0" w:space="0" w:color="auto"/>
          </w:divBdr>
        </w:div>
        <w:div w:id="907692317">
          <w:marLeft w:val="0"/>
          <w:marRight w:val="0"/>
          <w:marTop w:val="0"/>
          <w:marBottom w:val="0"/>
          <w:divBdr>
            <w:top w:val="none" w:sz="0" w:space="0" w:color="auto"/>
            <w:left w:val="none" w:sz="0" w:space="0" w:color="auto"/>
            <w:bottom w:val="none" w:sz="0" w:space="0" w:color="auto"/>
            <w:right w:val="none" w:sz="0" w:space="0" w:color="auto"/>
          </w:divBdr>
        </w:div>
        <w:div w:id="907692318">
          <w:marLeft w:val="0"/>
          <w:marRight w:val="0"/>
          <w:marTop w:val="0"/>
          <w:marBottom w:val="0"/>
          <w:divBdr>
            <w:top w:val="none" w:sz="0" w:space="0" w:color="auto"/>
            <w:left w:val="none" w:sz="0" w:space="0" w:color="auto"/>
            <w:bottom w:val="none" w:sz="0" w:space="0" w:color="auto"/>
            <w:right w:val="none" w:sz="0" w:space="0" w:color="auto"/>
          </w:divBdr>
        </w:div>
        <w:div w:id="907692319">
          <w:marLeft w:val="0"/>
          <w:marRight w:val="0"/>
          <w:marTop w:val="0"/>
          <w:marBottom w:val="0"/>
          <w:divBdr>
            <w:top w:val="none" w:sz="0" w:space="0" w:color="auto"/>
            <w:left w:val="none" w:sz="0" w:space="0" w:color="auto"/>
            <w:bottom w:val="none" w:sz="0" w:space="0" w:color="auto"/>
            <w:right w:val="none" w:sz="0" w:space="0" w:color="auto"/>
          </w:divBdr>
        </w:div>
        <w:div w:id="907692320">
          <w:marLeft w:val="0"/>
          <w:marRight w:val="0"/>
          <w:marTop w:val="0"/>
          <w:marBottom w:val="0"/>
          <w:divBdr>
            <w:top w:val="none" w:sz="0" w:space="0" w:color="auto"/>
            <w:left w:val="none" w:sz="0" w:space="0" w:color="auto"/>
            <w:bottom w:val="none" w:sz="0" w:space="0" w:color="auto"/>
            <w:right w:val="none" w:sz="0" w:space="0" w:color="auto"/>
          </w:divBdr>
        </w:div>
        <w:div w:id="907692321">
          <w:marLeft w:val="0"/>
          <w:marRight w:val="0"/>
          <w:marTop w:val="0"/>
          <w:marBottom w:val="0"/>
          <w:divBdr>
            <w:top w:val="none" w:sz="0" w:space="0" w:color="auto"/>
            <w:left w:val="none" w:sz="0" w:space="0" w:color="auto"/>
            <w:bottom w:val="none" w:sz="0" w:space="0" w:color="auto"/>
            <w:right w:val="none" w:sz="0" w:space="0" w:color="auto"/>
          </w:divBdr>
        </w:div>
        <w:div w:id="907692322">
          <w:marLeft w:val="0"/>
          <w:marRight w:val="0"/>
          <w:marTop w:val="0"/>
          <w:marBottom w:val="0"/>
          <w:divBdr>
            <w:top w:val="none" w:sz="0" w:space="0" w:color="auto"/>
            <w:left w:val="none" w:sz="0" w:space="0" w:color="auto"/>
            <w:bottom w:val="none" w:sz="0" w:space="0" w:color="auto"/>
            <w:right w:val="none" w:sz="0" w:space="0" w:color="auto"/>
          </w:divBdr>
        </w:div>
        <w:div w:id="907692323">
          <w:marLeft w:val="0"/>
          <w:marRight w:val="0"/>
          <w:marTop w:val="0"/>
          <w:marBottom w:val="0"/>
          <w:divBdr>
            <w:top w:val="none" w:sz="0" w:space="0" w:color="auto"/>
            <w:left w:val="none" w:sz="0" w:space="0" w:color="auto"/>
            <w:bottom w:val="none" w:sz="0" w:space="0" w:color="auto"/>
            <w:right w:val="none" w:sz="0" w:space="0" w:color="auto"/>
          </w:divBdr>
        </w:div>
        <w:div w:id="907692324">
          <w:marLeft w:val="0"/>
          <w:marRight w:val="0"/>
          <w:marTop w:val="0"/>
          <w:marBottom w:val="0"/>
          <w:divBdr>
            <w:top w:val="none" w:sz="0" w:space="0" w:color="auto"/>
            <w:left w:val="none" w:sz="0" w:space="0" w:color="auto"/>
            <w:bottom w:val="none" w:sz="0" w:space="0" w:color="auto"/>
            <w:right w:val="none" w:sz="0" w:space="0" w:color="auto"/>
          </w:divBdr>
        </w:div>
        <w:div w:id="907692325">
          <w:marLeft w:val="0"/>
          <w:marRight w:val="0"/>
          <w:marTop w:val="0"/>
          <w:marBottom w:val="0"/>
          <w:divBdr>
            <w:top w:val="none" w:sz="0" w:space="0" w:color="auto"/>
            <w:left w:val="none" w:sz="0" w:space="0" w:color="auto"/>
            <w:bottom w:val="none" w:sz="0" w:space="0" w:color="auto"/>
            <w:right w:val="none" w:sz="0" w:space="0" w:color="auto"/>
          </w:divBdr>
        </w:div>
        <w:div w:id="907692326">
          <w:marLeft w:val="0"/>
          <w:marRight w:val="0"/>
          <w:marTop w:val="0"/>
          <w:marBottom w:val="0"/>
          <w:divBdr>
            <w:top w:val="none" w:sz="0" w:space="0" w:color="auto"/>
            <w:left w:val="none" w:sz="0" w:space="0" w:color="auto"/>
            <w:bottom w:val="none" w:sz="0" w:space="0" w:color="auto"/>
            <w:right w:val="none" w:sz="0" w:space="0" w:color="auto"/>
          </w:divBdr>
        </w:div>
        <w:div w:id="907692327">
          <w:marLeft w:val="0"/>
          <w:marRight w:val="0"/>
          <w:marTop w:val="0"/>
          <w:marBottom w:val="0"/>
          <w:divBdr>
            <w:top w:val="none" w:sz="0" w:space="0" w:color="auto"/>
            <w:left w:val="none" w:sz="0" w:space="0" w:color="auto"/>
            <w:bottom w:val="none" w:sz="0" w:space="0" w:color="auto"/>
            <w:right w:val="none" w:sz="0" w:space="0" w:color="auto"/>
          </w:divBdr>
        </w:div>
        <w:div w:id="907692328">
          <w:marLeft w:val="0"/>
          <w:marRight w:val="0"/>
          <w:marTop w:val="0"/>
          <w:marBottom w:val="0"/>
          <w:divBdr>
            <w:top w:val="none" w:sz="0" w:space="0" w:color="auto"/>
            <w:left w:val="none" w:sz="0" w:space="0" w:color="auto"/>
            <w:bottom w:val="none" w:sz="0" w:space="0" w:color="auto"/>
            <w:right w:val="none" w:sz="0" w:space="0" w:color="auto"/>
          </w:divBdr>
        </w:div>
        <w:div w:id="907692329">
          <w:marLeft w:val="0"/>
          <w:marRight w:val="0"/>
          <w:marTop w:val="0"/>
          <w:marBottom w:val="0"/>
          <w:divBdr>
            <w:top w:val="none" w:sz="0" w:space="0" w:color="auto"/>
            <w:left w:val="none" w:sz="0" w:space="0" w:color="auto"/>
            <w:bottom w:val="none" w:sz="0" w:space="0" w:color="auto"/>
            <w:right w:val="none" w:sz="0" w:space="0" w:color="auto"/>
          </w:divBdr>
        </w:div>
        <w:div w:id="907692330">
          <w:marLeft w:val="0"/>
          <w:marRight w:val="0"/>
          <w:marTop w:val="0"/>
          <w:marBottom w:val="0"/>
          <w:divBdr>
            <w:top w:val="none" w:sz="0" w:space="0" w:color="auto"/>
            <w:left w:val="none" w:sz="0" w:space="0" w:color="auto"/>
            <w:bottom w:val="none" w:sz="0" w:space="0" w:color="auto"/>
            <w:right w:val="none" w:sz="0" w:space="0" w:color="auto"/>
          </w:divBdr>
        </w:div>
        <w:div w:id="907692331">
          <w:marLeft w:val="0"/>
          <w:marRight w:val="0"/>
          <w:marTop w:val="0"/>
          <w:marBottom w:val="0"/>
          <w:divBdr>
            <w:top w:val="none" w:sz="0" w:space="0" w:color="auto"/>
            <w:left w:val="none" w:sz="0" w:space="0" w:color="auto"/>
            <w:bottom w:val="none" w:sz="0" w:space="0" w:color="auto"/>
            <w:right w:val="none" w:sz="0" w:space="0" w:color="auto"/>
          </w:divBdr>
        </w:div>
        <w:div w:id="907692332">
          <w:marLeft w:val="0"/>
          <w:marRight w:val="0"/>
          <w:marTop w:val="0"/>
          <w:marBottom w:val="0"/>
          <w:divBdr>
            <w:top w:val="none" w:sz="0" w:space="0" w:color="auto"/>
            <w:left w:val="none" w:sz="0" w:space="0" w:color="auto"/>
            <w:bottom w:val="none" w:sz="0" w:space="0" w:color="auto"/>
            <w:right w:val="none" w:sz="0" w:space="0" w:color="auto"/>
          </w:divBdr>
        </w:div>
        <w:div w:id="907692333">
          <w:marLeft w:val="0"/>
          <w:marRight w:val="0"/>
          <w:marTop w:val="0"/>
          <w:marBottom w:val="0"/>
          <w:divBdr>
            <w:top w:val="none" w:sz="0" w:space="0" w:color="auto"/>
            <w:left w:val="none" w:sz="0" w:space="0" w:color="auto"/>
            <w:bottom w:val="none" w:sz="0" w:space="0" w:color="auto"/>
            <w:right w:val="none" w:sz="0" w:space="0" w:color="auto"/>
          </w:divBdr>
        </w:div>
        <w:div w:id="907692334">
          <w:marLeft w:val="0"/>
          <w:marRight w:val="0"/>
          <w:marTop w:val="0"/>
          <w:marBottom w:val="0"/>
          <w:divBdr>
            <w:top w:val="none" w:sz="0" w:space="0" w:color="auto"/>
            <w:left w:val="none" w:sz="0" w:space="0" w:color="auto"/>
            <w:bottom w:val="none" w:sz="0" w:space="0" w:color="auto"/>
            <w:right w:val="none" w:sz="0" w:space="0" w:color="auto"/>
          </w:divBdr>
        </w:div>
        <w:div w:id="907692335">
          <w:marLeft w:val="0"/>
          <w:marRight w:val="0"/>
          <w:marTop w:val="0"/>
          <w:marBottom w:val="0"/>
          <w:divBdr>
            <w:top w:val="none" w:sz="0" w:space="0" w:color="auto"/>
            <w:left w:val="none" w:sz="0" w:space="0" w:color="auto"/>
            <w:bottom w:val="none" w:sz="0" w:space="0" w:color="auto"/>
            <w:right w:val="none" w:sz="0" w:space="0" w:color="auto"/>
          </w:divBdr>
        </w:div>
        <w:div w:id="907692336">
          <w:marLeft w:val="0"/>
          <w:marRight w:val="0"/>
          <w:marTop w:val="0"/>
          <w:marBottom w:val="0"/>
          <w:divBdr>
            <w:top w:val="none" w:sz="0" w:space="0" w:color="auto"/>
            <w:left w:val="none" w:sz="0" w:space="0" w:color="auto"/>
            <w:bottom w:val="none" w:sz="0" w:space="0" w:color="auto"/>
            <w:right w:val="none" w:sz="0" w:space="0" w:color="auto"/>
          </w:divBdr>
        </w:div>
        <w:div w:id="907692337">
          <w:marLeft w:val="0"/>
          <w:marRight w:val="0"/>
          <w:marTop w:val="0"/>
          <w:marBottom w:val="0"/>
          <w:divBdr>
            <w:top w:val="none" w:sz="0" w:space="0" w:color="auto"/>
            <w:left w:val="none" w:sz="0" w:space="0" w:color="auto"/>
            <w:bottom w:val="none" w:sz="0" w:space="0" w:color="auto"/>
            <w:right w:val="none" w:sz="0" w:space="0" w:color="auto"/>
          </w:divBdr>
        </w:div>
        <w:div w:id="907692338">
          <w:marLeft w:val="0"/>
          <w:marRight w:val="0"/>
          <w:marTop w:val="0"/>
          <w:marBottom w:val="0"/>
          <w:divBdr>
            <w:top w:val="none" w:sz="0" w:space="0" w:color="auto"/>
            <w:left w:val="none" w:sz="0" w:space="0" w:color="auto"/>
            <w:bottom w:val="none" w:sz="0" w:space="0" w:color="auto"/>
            <w:right w:val="none" w:sz="0" w:space="0" w:color="auto"/>
          </w:divBdr>
        </w:div>
        <w:div w:id="907692339">
          <w:marLeft w:val="0"/>
          <w:marRight w:val="0"/>
          <w:marTop w:val="0"/>
          <w:marBottom w:val="0"/>
          <w:divBdr>
            <w:top w:val="none" w:sz="0" w:space="0" w:color="auto"/>
            <w:left w:val="none" w:sz="0" w:space="0" w:color="auto"/>
            <w:bottom w:val="none" w:sz="0" w:space="0" w:color="auto"/>
            <w:right w:val="none" w:sz="0" w:space="0" w:color="auto"/>
          </w:divBdr>
        </w:div>
        <w:div w:id="907692340">
          <w:marLeft w:val="0"/>
          <w:marRight w:val="0"/>
          <w:marTop w:val="0"/>
          <w:marBottom w:val="0"/>
          <w:divBdr>
            <w:top w:val="none" w:sz="0" w:space="0" w:color="auto"/>
            <w:left w:val="none" w:sz="0" w:space="0" w:color="auto"/>
            <w:bottom w:val="none" w:sz="0" w:space="0" w:color="auto"/>
            <w:right w:val="none" w:sz="0" w:space="0" w:color="auto"/>
          </w:divBdr>
        </w:div>
        <w:div w:id="907692341">
          <w:marLeft w:val="0"/>
          <w:marRight w:val="0"/>
          <w:marTop w:val="0"/>
          <w:marBottom w:val="0"/>
          <w:divBdr>
            <w:top w:val="none" w:sz="0" w:space="0" w:color="auto"/>
            <w:left w:val="none" w:sz="0" w:space="0" w:color="auto"/>
            <w:bottom w:val="none" w:sz="0" w:space="0" w:color="auto"/>
            <w:right w:val="none" w:sz="0" w:space="0" w:color="auto"/>
          </w:divBdr>
        </w:div>
        <w:div w:id="907692342">
          <w:marLeft w:val="0"/>
          <w:marRight w:val="0"/>
          <w:marTop w:val="0"/>
          <w:marBottom w:val="0"/>
          <w:divBdr>
            <w:top w:val="none" w:sz="0" w:space="0" w:color="auto"/>
            <w:left w:val="none" w:sz="0" w:space="0" w:color="auto"/>
            <w:bottom w:val="none" w:sz="0" w:space="0" w:color="auto"/>
            <w:right w:val="none" w:sz="0" w:space="0" w:color="auto"/>
          </w:divBdr>
        </w:div>
        <w:div w:id="907692345">
          <w:marLeft w:val="0"/>
          <w:marRight w:val="0"/>
          <w:marTop w:val="0"/>
          <w:marBottom w:val="0"/>
          <w:divBdr>
            <w:top w:val="none" w:sz="0" w:space="0" w:color="auto"/>
            <w:left w:val="none" w:sz="0" w:space="0" w:color="auto"/>
            <w:bottom w:val="none" w:sz="0" w:space="0" w:color="auto"/>
            <w:right w:val="none" w:sz="0" w:space="0" w:color="auto"/>
          </w:divBdr>
        </w:div>
        <w:div w:id="907692346">
          <w:marLeft w:val="0"/>
          <w:marRight w:val="0"/>
          <w:marTop w:val="0"/>
          <w:marBottom w:val="0"/>
          <w:divBdr>
            <w:top w:val="none" w:sz="0" w:space="0" w:color="auto"/>
            <w:left w:val="none" w:sz="0" w:space="0" w:color="auto"/>
            <w:bottom w:val="none" w:sz="0" w:space="0" w:color="auto"/>
            <w:right w:val="none" w:sz="0" w:space="0" w:color="auto"/>
          </w:divBdr>
        </w:div>
        <w:div w:id="907692347">
          <w:marLeft w:val="0"/>
          <w:marRight w:val="0"/>
          <w:marTop w:val="0"/>
          <w:marBottom w:val="0"/>
          <w:divBdr>
            <w:top w:val="none" w:sz="0" w:space="0" w:color="auto"/>
            <w:left w:val="none" w:sz="0" w:space="0" w:color="auto"/>
            <w:bottom w:val="none" w:sz="0" w:space="0" w:color="auto"/>
            <w:right w:val="none" w:sz="0" w:space="0" w:color="auto"/>
          </w:divBdr>
        </w:div>
        <w:div w:id="907692349">
          <w:marLeft w:val="0"/>
          <w:marRight w:val="0"/>
          <w:marTop w:val="0"/>
          <w:marBottom w:val="0"/>
          <w:divBdr>
            <w:top w:val="none" w:sz="0" w:space="0" w:color="auto"/>
            <w:left w:val="none" w:sz="0" w:space="0" w:color="auto"/>
            <w:bottom w:val="none" w:sz="0" w:space="0" w:color="auto"/>
            <w:right w:val="none" w:sz="0" w:space="0" w:color="auto"/>
          </w:divBdr>
        </w:div>
        <w:div w:id="907692350">
          <w:marLeft w:val="0"/>
          <w:marRight w:val="0"/>
          <w:marTop w:val="0"/>
          <w:marBottom w:val="0"/>
          <w:divBdr>
            <w:top w:val="none" w:sz="0" w:space="0" w:color="auto"/>
            <w:left w:val="none" w:sz="0" w:space="0" w:color="auto"/>
            <w:bottom w:val="none" w:sz="0" w:space="0" w:color="auto"/>
            <w:right w:val="none" w:sz="0" w:space="0" w:color="auto"/>
          </w:divBdr>
        </w:div>
        <w:div w:id="907692351">
          <w:marLeft w:val="0"/>
          <w:marRight w:val="0"/>
          <w:marTop w:val="0"/>
          <w:marBottom w:val="0"/>
          <w:divBdr>
            <w:top w:val="none" w:sz="0" w:space="0" w:color="auto"/>
            <w:left w:val="none" w:sz="0" w:space="0" w:color="auto"/>
            <w:bottom w:val="none" w:sz="0" w:space="0" w:color="auto"/>
            <w:right w:val="none" w:sz="0" w:space="0" w:color="auto"/>
          </w:divBdr>
        </w:div>
        <w:div w:id="907692352">
          <w:marLeft w:val="0"/>
          <w:marRight w:val="0"/>
          <w:marTop w:val="0"/>
          <w:marBottom w:val="0"/>
          <w:divBdr>
            <w:top w:val="none" w:sz="0" w:space="0" w:color="auto"/>
            <w:left w:val="none" w:sz="0" w:space="0" w:color="auto"/>
            <w:bottom w:val="none" w:sz="0" w:space="0" w:color="auto"/>
            <w:right w:val="none" w:sz="0" w:space="0" w:color="auto"/>
          </w:divBdr>
        </w:div>
        <w:div w:id="907692353">
          <w:marLeft w:val="0"/>
          <w:marRight w:val="0"/>
          <w:marTop w:val="0"/>
          <w:marBottom w:val="0"/>
          <w:divBdr>
            <w:top w:val="none" w:sz="0" w:space="0" w:color="auto"/>
            <w:left w:val="none" w:sz="0" w:space="0" w:color="auto"/>
            <w:bottom w:val="none" w:sz="0" w:space="0" w:color="auto"/>
            <w:right w:val="none" w:sz="0" w:space="0" w:color="auto"/>
          </w:divBdr>
        </w:div>
        <w:div w:id="907692354">
          <w:marLeft w:val="0"/>
          <w:marRight w:val="0"/>
          <w:marTop w:val="0"/>
          <w:marBottom w:val="0"/>
          <w:divBdr>
            <w:top w:val="none" w:sz="0" w:space="0" w:color="auto"/>
            <w:left w:val="none" w:sz="0" w:space="0" w:color="auto"/>
            <w:bottom w:val="none" w:sz="0" w:space="0" w:color="auto"/>
            <w:right w:val="none" w:sz="0" w:space="0" w:color="auto"/>
          </w:divBdr>
        </w:div>
        <w:div w:id="907692355">
          <w:marLeft w:val="0"/>
          <w:marRight w:val="0"/>
          <w:marTop w:val="0"/>
          <w:marBottom w:val="0"/>
          <w:divBdr>
            <w:top w:val="none" w:sz="0" w:space="0" w:color="auto"/>
            <w:left w:val="none" w:sz="0" w:space="0" w:color="auto"/>
            <w:bottom w:val="none" w:sz="0" w:space="0" w:color="auto"/>
            <w:right w:val="none" w:sz="0" w:space="0" w:color="auto"/>
          </w:divBdr>
        </w:div>
        <w:div w:id="907692356">
          <w:marLeft w:val="0"/>
          <w:marRight w:val="0"/>
          <w:marTop w:val="0"/>
          <w:marBottom w:val="0"/>
          <w:divBdr>
            <w:top w:val="none" w:sz="0" w:space="0" w:color="auto"/>
            <w:left w:val="none" w:sz="0" w:space="0" w:color="auto"/>
            <w:bottom w:val="none" w:sz="0" w:space="0" w:color="auto"/>
            <w:right w:val="none" w:sz="0" w:space="0" w:color="auto"/>
          </w:divBdr>
        </w:div>
        <w:div w:id="907692357">
          <w:marLeft w:val="0"/>
          <w:marRight w:val="0"/>
          <w:marTop w:val="0"/>
          <w:marBottom w:val="0"/>
          <w:divBdr>
            <w:top w:val="none" w:sz="0" w:space="0" w:color="auto"/>
            <w:left w:val="none" w:sz="0" w:space="0" w:color="auto"/>
            <w:bottom w:val="none" w:sz="0" w:space="0" w:color="auto"/>
            <w:right w:val="none" w:sz="0" w:space="0" w:color="auto"/>
          </w:divBdr>
        </w:div>
        <w:div w:id="907692358">
          <w:marLeft w:val="0"/>
          <w:marRight w:val="0"/>
          <w:marTop w:val="0"/>
          <w:marBottom w:val="0"/>
          <w:divBdr>
            <w:top w:val="none" w:sz="0" w:space="0" w:color="auto"/>
            <w:left w:val="none" w:sz="0" w:space="0" w:color="auto"/>
            <w:bottom w:val="none" w:sz="0" w:space="0" w:color="auto"/>
            <w:right w:val="none" w:sz="0" w:space="0" w:color="auto"/>
          </w:divBdr>
        </w:div>
        <w:div w:id="907692359">
          <w:marLeft w:val="0"/>
          <w:marRight w:val="0"/>
          <w:marTop w:val="0"/>
          <w:marBottom w:val="0"/>
          <w:divBdr>
            <w:top w:val="none" w:sz="0" w:space="0" w:color="auto"/>
            <w:left w:val="none" w:sz="0" w:space="0" w:color="auto"/>
            <w:bottom w:val="none" w:sz="0" w:space="0" w:color="auto"/>
            <w:right w:val="none" w:sz="0" w:space="0" w:color="auto"/>
          </w:divBdr>
        </w:div>
        <w:div w:id="907692360">
          <w:marLeft w:val="0"/>
          <w:marRight w:val="0"/>
          <w:marTop w:val="0"/>
          <w:marBottom w:val="0"/>
          <w:divBdr>
            <w:top w:val="none" w:sz="0" w:space="0" w:color="auto"/>
            <w:left w:val="none" w:sz="0" w:space="0" w:color="auto"/>
            <w:bottom w:val="none" w:sz="0" w:space="0" w:color="auto"/>
            <w:right w:val="none" w:sz="0" w:space="0" w:color="auto"/>
          </w:divBdr>
        </w:div>
        <w:div w:id="907692361">
          <w:marLeft w:val="0"/>
          <w:marRight w:val="0"/>
          <w:marTop w:val="0"/>
          <w:marBottom w:val="0"/>
          <w:divBdr>
            <w:top w:val="none" w:sz="0" w:space="0" w:color="auto"/>
            <w:left w:val="none" w:sz="0" w:space="0" w:color="auto"/>
            <w:bottom w:val="none" w:sz="0" w:space="0" w:color="auto"/>
            <w:right w:val="none" w:sz="0" w:space="0" w:color="auto"/>
          </w:divBdr>
        </w:div>
        <w:div w:id="907692362">
          <w:marLeft w:val="0"/>
          <w:marRight w:val="0"/>
          <w:marTop w:val="0"/>
          <w:marBottom w:val="0"/>
          <w:divBdr>
            <w:top w:val="none" w:sz="0" w:space="0" w:color="auto"/>
            <w:left w:val="none" w:sz="0" w:space="0" w:color="auto"/>
            <w:bottom w:val="none" w:sz="0" w:space="0" w:color="auto"/>
            <w:right w:val="none" w:sz="0" w:space="0" w:color="auto"/>
          </w:divBdr>
        </w:div>
        <w:div w:id="907692363">
          <w:marLeft w:val="0"/>
          <w:marRight w:val="0"/>
          <w:marTop w:val="0"/>
          <w:marBottom w:val="0"/>
          <w:divBdr>
            <w:top w:val="none" w:sz="0" w:space="0" w:color="auto"/>
            <w:left w:val="none" w:sz="0" w:space="0" w:color="auto"/>
            <w:bottom w:val="none" w:sz="0" w:space="0" w:color="auto"/>
            <w:right w:val="none" w:sz="0" w:space="0" w:color="auto"/>
          </w:divBdr>
        </w:div>
        <w:div w:id="907692436">
          <w:marLeft w:val="0"/>
          <w:marRight w:val="0"/>
          <w:marTop w:val="0"/>
          <w:marBottom w:val="0"/>
          <w:divBdr>
            <w:top w:val="none" w:sz="0" w:space="0" w:color="auto"/>
            <w:left w:val="none" w:sz="0" w:space="0" w:color="auto"/>
            <w:bottom w:val="none" w:sz="0" w:space="0" w:color="auto"/>
            <w:right w:val="none" w:sz="0" w:space="0" w:color="auto"/>
          </w:divBdr>
        </w:div>
        <w:div w:id="907692437">
          <w:marLeft w:val="0"/>
          <w:marRight w:val="0"/>
          <w:marTop w:val="0"/>
          <w:marBottom w:val="0"/>
          <w:divBdr>
            <w:top w:val="none" w:sz="0" w:space="0" w:color="auto"/>
            <w:left w:val="none" w:sz="0" w:space="0" w:color="auto"/>
            <w:bottom w:val="none" w:sz="0" w:space="0" w:color="auto"/>
            <w:right w:val="none" w:sz="0" w:space="0" w:color="auto"/>
          </w:divBdr>
        </w:div>
        <w:div w:id="907692438">
          <w:marLeft w:val="0"/>
          <w:marRight w:val="0"/>
          <w:marTop w:val="0"/>
          <w:marBottom w:val="0"/>
          <w:divBdr>
            <w:top w:val="none" w:sz="0" w:space="0" w:color="auto"/>
            <w:left w:val="none" w:sz="0" w:space="0" w:color="auto"/>
            <w:bottom w:val="none" w:sz="0" w:space="0" w:color="auto"/>
            <w:right w:val="none" w:sz="0" w:space="0" w:color="auto"/>
          </w:divBdr>
        </w:div>
        <w:div w:id="907692439">
          <w:marLeft w:val="0"/>
          <w:marRight w:val="0"/>
          <w:marTop w:val="0"/>
          <w:marBottom w:val="0"/>
          <w:divBdr>
            <w:top w:val="none" w:sz="0" w:space="0" w:color="auto"/>
            <w:left w:val="none" w:sz="0" w:space="0" w:color="auto"/>
            <w:bottom w:val="none" w:sz="0" w:space="0" w:color="auto"/>
            <w:right w:val="none" w:sz="0" w:space="0" w:color="auto"/>
          </w:divBdr>
        </w:div>
        <w:div w:id="907692440">
          <w:marLeft w:val="0"/>
          <w:marRight w:val="0"/>
          <w:marTop w:val="0"/>
          <w:marBottom w:val="0"/>
          <w:divBdr>
            <w:top w:val="none" w:sz="0" w:space="0" w:color="auto"/>
            <w:left w:val="none" w:sz="0" w:space="0" w:color="auto"/>
            <w:bottom w:val="none" w:sz="0" w:space="0" w:color="auto"/>
            <w:right w:val="none" w:sz="0" w:space="0" w:color="auto"/>
          </w:divBdr>
        </w:div>
        <w:div w:id="907692441">
          <w:marLeft w:val="0"/>
          <w:marRight w:val="0"/>
          <w:marTop w:val="0"/>
          <w:marBottom w:val="0"/>
          <w:divBdr>
            <w:top w:val="none" w:sz="0" w:space="0" w:color="auto"/>
            <w:left w:val="none" w:sz="0" w:space="0" w:color="auto"/>
            <w:bottom w:val="none" w:sz="0" w:space="0" w:color="auto"/>
            <w:right w:val="none" w:sz="0" w:space="0" w:color="auto"/>
          </w:divBdr>
        </w:div>
        <w:div w:id="907692442">
          <w:marLeft w:val="0"/>
          <w:marRight w:val="0"/>
          <w:marTop w:val="0"/>
          <w:marBottom w:val="0"/>
          <w:divBdr>
            <w:top w:val="none" w:sz="0" w:space="0" w:color="auto"/>
            <w:left w:val="none" w:sz="0" w:space="0" w:color="auto"/>
            <w:bottom w:val="none" w:sz="0" w:space="0" w:color="auto"/>
            <w:right w:val="none" w:sz="0" w:space="0" w:color="auto"/>
          </w:divBdr>
        </w:div>
        <w:div w:id="907692443">
          <w:marLeft w:val="0"/>
          <w:marRight w:val="0"/>
          <w:marTop w:val="0"/>
          <w:marBottom w:val="0"/>
          <w:divBdr>
            <w:top w:val="none" w:sz="0" w:space="0" w:color="auto"/>
            <w:left w:val="none" w:sz="0" w:space="0" w:color="auto"/>
            <w:bottom w:val="none" w:sz="0" w:space="0" w:color="auto"/>
            <w:right w:val="none" w:sz="0" w:space="0" w:color="auto"/>
          </w:divBdr>
        </w:div>
      </w:divsChild>
    </w:div>
    <w:div w:id="907692365">
      <w:marLeft w:val="0"/>
      <w:marRight w:val="0"/>
      <w:marTop w:val="0"/>
      <w:marBottom w:val="0"/>
      <w:divBdr>
        <w:top w:val="none" w:sz="0" w:space="0" w:color="auto"/>
        <w:left w:val="none" w:sz="0" w:space="0" w:color="auto"/>
        <w:bottom w:val="none" w:sz="0" w:space="0" w:color="auto"/>
        <w:right w:val="none" w:sz="0" w:space="0" w:color="auto"/>
      </w:divBdr>
      <w:divsChild>
        <w:div w:id="907692377">
          <w:marLeft w:val="0"/>
          <w:marRight w:val="750"/>
          <w:marTop w:val="0"/>
          <w:marBottom w:val="0"/>
          <w:divBdr>
            <w:top w:val="none" w:sz="0" w:space="0" w:color="auto"/>
            <w:left w:val="none" w:sz="0" w:space="0" w:color="auto"/>
            <w:bottom w:val="none" w:sz="0" w:space="0" w:color="auto"/>
            <w:right w:val="none" w:sz="0" w:space="0" w:color="auto"/>
          </w:divBdr>
        </w:div>
        <w:div w:id="907692431">
          <w:marLeft w:val="0"/>
          <w:marRight w:val="750"/>
          <w:marTop w:val="0"/>
          <w:marBottom w:val="0"/>
          <w:divBdr>
            <w:top w:val="none" w:sz="0" w:space="0" w:color="auto"/>
            <w:left w:val="none" w:sz="0" w:space="0" w:color="auto"/>
            <w:bottom w:val="none" w:sz="0" w:space="0" w:color="auto"/>
            <w:right w:val="none" w:sz="0" w:space="0" w:color="auto"/>
          </w:divBdr>
        </w:div>
        <w:div w:id="907692432">
          <w:marLeft w:val="0"/>
          <w:marRight w:val="750"/>
          <w:marTop w:val="0"/>
          <w:marBottom w:val="0"/>
          <w:divBdr>
            <w:top w:val="dotted" w:sz="6" w:space="2" w:color="AAAAAA"/>
            <w:left w:val="none" w:sz="0" w:space="0" w:color="auto"/>
            <w:bottom w:val="none" w:sz="0" w:space="0" w:color="auto"/>
            <w:right w:val="none" w:sz="0" w:space="0" w:color="auto"/>
          </w:divBdr>
        </w:div>
      </w:divsChild>
    </w:div>
    <w:div w:id="907692366">
      <w:marLeft w:val="0"/>
      <w:marRight w:val="0"/>
      <w:marTop w:val="0"/>
      <w:marBottom w:val="0"/>
      <w:divBdr>
        <w:top w:val="none" w:sz="0" w:space="0" w:color="auto"/>
        <w:left w:val="none" w:sz="0" w:space="0" w:color="auto"/>
        <w:bottom w:val="none" w:sz="0" w:space="0" w:color="auto"/>
        <w:right w:val="none" w:sz="0" w:space="0" w:color="auto"/>
      </w:divBdr>
    </w:div>
    <w:div w:id="907692367">
      <w:marLeft w:val="0"/>
      <w:marRight w:val="0"/>
      <w:marTop w:val="0"/>
      <w:marBottom w:val="0"/>
      <w:divBdr>
        <w:top w:val="none" w:sz="0" w:space="0" w:color="auto"/>
        <w:left w:val="none" w:sz="0" w:space="0" w:color="auto"/>
        <w:bottom w:val="none" w:sz="0" w:space="0" w:color="auto"/>
        <w:right w:val="none" w:sz="0" w:space="0" w:color="auto"/>
      </w:divBdr>
    </w:div>
    <w:div w:id="907692370">
      <w:marLeft w:val="0"/>
      <w:marRight w:val="0"/>
      <w:marTop w:val="0"/>
      <w:marBottom w:val="0"/>
      <w:divBdr>
        <w:top w:val="none" w:sz="0" w:space="0" w:color="auto"/>
        <w:left w:val="none" w:sz="0" w:space="0" w:color="auto"/>
        <w:bottom w:val="none" w:sz="0" w:space="0" w:color="auto"/>
        <w:right w:val="none" w:sz="0" w:space="0" w:color="auto"/>
      </w:divBdr>
      <w:divsChild>
        <w:div w:id="907692369">
          <w:marLeft w:val="0"/>
          <w:marRight w:val="750"/>
          <w:marTop w:val="0"/>
          <w:marBottom w:val="0"/>
          <w:divBdr>
            <w:top w:val="none" w:sz="0" w:space="0" w:color="auto"/>
            <w:left w:val="none" w:sz="0" w:space="0" w:color="auto"/>
            <w:bottom w:val="none" w:sz="0" w:space="0" w:color="auto"/>
            <w:right w:val="none" w:sz="0" w:space="0" w:color="auto"/>
          </w:divBdr>
        </w:div>
        <w:div w:id="907692389">
          <w:marLeft w:val="0"/>
          <w:marRight w:val="750"/>
          <w:marTop w:val="0"/>
          <w:marBottom w:val="0"/>
          <w:divBdr>
            <w:top w:val="none" w:sz="0" w:space="0" w:color="auto"/>
            <w:left w:val="none" w:sz="0" w:space="0" w:color="auto"/>
            <w:bottom w:val="none" w:sz="0" w:space="0" w:color="auto"/>
            <w:right w:val="none" w:sz="0" w:space="0" w:color="auto"/>
          </w:divBdr>
        </w:div>
        <w:div w:id="907692399">
          <w:marLeft w:val="0"/>
          <w:marRight w:val="750"/>
          <w:marTop w:val="0"/>
          <w:marBottom w:val="0"/>
          <w:divBdr>
            <w:top w:val="none" w:sz="0" w:space="0" w:color="auto"/>
            <w:left w:val="none" w:sz="0" w:space="0" w:color="auto"/>
            <w:bottom w:val="none" w:sz="0" w:space="0" w:color="auto"/>
            <w:right w:val="none" w:sz="0" w:space="0" w:color="auto"/>
          </w:divBdr>
        </w:div>
        <w:div w:id="907692422">
          <w:marLeft w:val="0"/>
          <w:marRight w:val="750"/>
          <w:marTop w:val="0"/>
          <w:marBottom w:val="0"/>
          <w:divBdr>
            <w:top w:val="none" w:sz="0" w:space="0" w:color="auto"/>
            <w:left w:val="none" w:sz="0" w:space="0" w:color="auto"/>
            <w:bottom w:val="none" w:sz="0" w:space="0" w:color="auto"/>
            <w:right w:val="none" w:sz="0" w:space="0" w:color="auto"/>
          </w:divBdr>
        </w:div>
        <w:div w:id="907692435">
          <w:marLeft w:val="0"/>
          <w:marRight w:val="750"/>
          <w:marTop w:val="0"/>
          <w:marBottom w:val="0"/>
          <w:divBdr>
            <w:top w:val="none" w:sz="0" w:space="0" w:color="auto"/>
            <w:left w:val="none" w:sz="0" w:space="0" w:color="auto"/>
            <w:bottom w:val="none" w:sz="0" w:space="0" w:color="auto"/>
            <w:right w:val="none" w:sz="0" w:space="0" w:color="auto"/>
          </w:divBdr>
        </w:div>
      </w:divsChild>
    </w:div>
    <w:div w:id="907692371">
      <w:marLeft w:val="0"/>
      <w:marRight w:val="0"/>
      <w:marTop w:val="0"/>
      <w:marBottom w:val="0"/>
      <w:divBdr>
        <w:top w:val="none" w:sz="0" w:space="0" w:color="auto"/>
        <w:left w:val="none" w:sz="0" w:space="0" w:color="auto"/>
        <w:bottom w:val="none" w:sz="0" w:space="0" w:color="auto"/>
        <w:right w:val="none" w:sz="0" w:space="0" w:color="auto"/>
      </w:divBdr>
    </w:div>
    <w:div w:id="907692372">
      <w:marLeft w:val="0"/>
      <w:marRight w:val="0"/>
      <w:marTop w:val="0"/>
      <w:marBottom w:val="0"/>
      <w:divBdr>
        <w:top w:val="none" w:sz="0" w:space="0" w:color="auto"/>
        <w:left w:val="none" w:sz="0" w:space="0" w:color="auto"/>
        <w:bottom w:val="none" w:sz="0" w:space="0" w:color="auto"/>
        <w:right w:val="none" w:sz="0" w:space="0" w:color="auto"/>
      </w:divBdr>
    </w:div>
    <w:div w:id="907692374">
      <w:marLeft w:val="0"/>
      <w:marRight w:val="0"/>
      <w:marTop w:val="0"/>
      <w:marBottom w:val="0"/>
      <w:divBdr>
        <w:top w:val="none" w:sz="0" w:space="0" w:color="auto"/>
        <w:left w:val="none" w:sz="0" w:space="0" w:color="auto"/>
        <w:bottom w:val="none" w:sz="0" w:space="0" w:color="auto"/>
        <w:right w:val="none" w:sz="0" w:space="0" w:color="auto"/>
      </w:divBdr>
    </w:div>
    <w:div w:id="907692375">
      <w:marLeft w:val="0"/>
      <w:marRight w:val="0"/>
      <w:marTop w:val="0"/>
      <w:marBottom w:val="0"/>
      <w:divBdr>
        <w:top w:val="none" w:sz="0" w:space="0" w:color="auto"/>
        <w:left w:val="none" w:sz="0" w:space="0" w:color="auto"/>
        <w:bottom w:val="none" w:sz="0" w:space="0" w:color="auto"/>
        <w:right w:val="none" w:sz="0" w:space="0" w:color="auto"/>
      </w:divBdr>
    </w:div>
    <w:div w:id="907692379">
      <w:marLeft w:val="0"/>
      <w:marRight w:val="0"/>
      <w:marTop w:val="0"/>
      <w:marBottom w:val="0"/>
      <w:divBdr>
        <w:top w:val="none" w:sz="0" w:space="0" w:color="auto"/>
        <w:left w:val="none" w:sz="0" w:space="0" w:color="auto"/>
        <w:bottom w:val="none" w:sz="0" w:space="0" w:color="auto"/>
        <w:right w:val="none" w:sz="0" w:space="0" w:color="auto"/>
      </w:divBdr>
    </w:div>
    <w:div w:id="907692380">
      <w:marLeft w:val="0"/>
      <w:marRight w:val="0"/>
      <w:marTop w:val="0"/>
      <w:marBottom w:val="0"/>
      <w:divBdr>
        <w:top w:val="none" w:sz="0" w:space="0" w:color="auto"/>
        <w:left w:val="none" w:sz="0" w:space="0" w:color="auto"/>
        <w:bottom w:val="none" w:sz="0" w:space="0" w:color="auto"/>
        <w:right w:val="none" w:sz="0" w:space="0" w:color="auto"/>
      </w:divBdr>
    </w:div>
    <w:div w:id="907692382">
      <w:marLeft w:val="0"/>
      <w:marRight w:val="0"/>
      <w:marTop w:val="0"/>
      <w:marBottom w:val="0"/>
      <w:divBdr>
        <w:top w:val="none" w:sz="0" w:space="0" w:color="auto"/>
        <w:left w:val="none" w:sz="0" w:space="0" w:color="auto"/>
        <w:bottom w:val="none" w:sz="0" w:space="0" w:color="auto"/>
        <w:right w:val="none" w:sz="0" w:space="0" w:color="auto"/>
      </w:divBdr>
    </w:div>
    <w:div w:id="907692383">
      <w:marLeft w:val="0"/>
      <w:marRight w:val="0"/>
      <w:marTop w:val="0"/>
      <w:marBottom w:val="0"/>
      <w:divBdr>
        <w:top w:val="none" w:sz="0" w:space="0" w:color="auto"/>
        <w:left w:val="none" w:sz="0" w:space="0" w:color="auto"/>
        <w:bottom w:val="none" w:sz="0" w:space="0" w:color="auto"/>
        <w:right w:val="none" w:sz="0" w:space="0" w:color="auto"/>
      </w:divBdr>
    </w:div>
    <w:div w:id="907692386">
      <w:marLeft w:val="0"/>
      <w:marRight w:val="0"/>
      <w:marTop w:val="0"/>
      <w:marBottom w:val="0"/>
      <w:divBdr>
        <w:top w:val="none" w:sz="0" w:space="0" w:color="auto"/>
        <w:left w:val="none" w:sz="0" w:space="0" w:color="auto"/>
        <w:bottom w:val="none" w:sz="0" w:space="0" w:color="auto"/>
        <w:right w:val="none" w:sz="0" w:space="0" w:color="auto"/>
      </w:divBdr>
      <w:divsChild>
        <w:div w:id="907692381">
          <w:marLeft w:val="0"/>
          <w:marRight w:val="0"/>
          <w:marTop w:val="0"/>
          <w:marBottom w:val="0"/>
          <w:divBdr>
            <w:top w:val="none" w:sz="0" w:space="0" w:color="auto"/>
            <w:left w:val="none" w:sz="0" w:space="0" w:color="auto"/>
            <w:bottom w:val="none" w:sz="0" w:space="0" w:color="auto"/>
            <w:right w:val="none" w:sz="0" w:space="0" w:color="auto"/>
          </w:divBdr>
        </w:div>
        <w:div w:id="907692388">
          <w:marLeft w:val="0"/>
          <w:marRight w:val="0"/>
          <w:marTop w:val="0"/>
          <w:marBottom w:val="0"/>
          <w:divBdr>
            <w:top w:val="none" w:sz="0" w:space="0" w:color="auto"/>
            <w:left w:val="none" w:sz="0" w:space="0" w:color="auto"/>
            <w:bottom w:val="none" w:sz="0" w:space="0" w:color="auto"/>
            <w:right w:val="none" w:sz="0" w:space="0" w:color="auto"/>
          </w:divBdr>
        </w:div>
      </w:divsChild>
    </w:div>
    <w:div w:id="907692387">
      <w:marLeft w:val="0"/>
      <w:marRight w:val="0"/>
      <w:marTop w:val="0"/>
      <w:marBottom w:val="0"/>
      <w:divBdr>
        <w:top w:val="none" w:sz="0" w:space="0" w:color="auto"/>
        <w:left w:val="none" w:sz="0" w:space="0" w:color="auto"/>
        <w:bottom w:val="none" w:sz="0" w:space="0" w:color="auto"/>
        <w:right w:val="none" w:sz="0" w:space="0" w:color="auto"/>
      </w:divBdr>
    </w:div>
    <w:div w:id="907692390">
      <w:marLeft w:val="0"/>
      <w:marRight w:val="0"/>
      <w:marTop w:val="0"/>
      <w:marBottom w:val="0"/>
      <w:divBdr>
        <w:top w:val="none" w:sz="0" w:space="0" w:color="auto"/>
        <w:left w:val="none" w:sz="0" w:space="0" w:color="auto"/>
        <w:bottom w:val="none" w:sz="0" w:space="0" w:color="auto"/>
        <w:right w:val="none" w:sz="0" w:space="0" w:color="auto"/>
      </w:divBdr>
    </w:div>
    <w:div w:id="907692391">
      <w:marLeft w:val="0"/>
      <w:marRight w:val="0"/>
      <w:marTop w:val="0"/>
      <w:marBottom w:val="0"/>
      <w:divBdr>
        <w:top w:val="none" w:sz="0" w:space="0" w:color="auto"/>
        <w:left w:val="none" w:sz="0" w:space="0" w:color="auto"/>
        <w:bottom w:val="none" w:sz="0" w:space="0" w:color="auto"/>
        <w:right w:val="none" w:sz="0" w:space="0" w:color="auto"/>
      </w:divBdr>
    </w:div>
    <w:div w:id="907692392">
      <w:marLeft w:val="0"/>
      <w:marRight w:val="0"/>
      <w:marTop w:val="0"/>
      <w:marBottom w:val="0"/>
      <w:divBdr>
        <w:top w:val="none" w:sz="0" w:space="0" w:color="auto"/>
        <w:left w:val="none" w:sz="0" w:space="0" w:color="auto"/>
        <w:bottom w:val="none" w:sz="0" w:space="0" w:color="auto"/>
        <w:right w:val="none" w:sz="0" w:space="0" w:color="auto"/>
      </w:divBdr>
    </w:div>
    <w:div w:id="907692393">
      <w:marLeft w:val="0"/>
      <w:marRight w:val="0"/>
      <w:marTop w:val="0"/>
      <w:marBottom w:val="0"/>
      <w:divBdr>
        <w:top w:val="none" w:sz="0" w:space="0" w:color="auto"/>
        <w:left w:val="none" w:sz="0" w:space="0" w:color="auto"/>
        <w:bottom w:val="none" w:sz="0" w:space="0" w:color="auto"/>
        <w:right w:val="none" w:sz="0" w:space="0" w:color="auto"/>
      </w:divBdr>
    </w:div>
    <w:div w:id="907692394">
      <w:marLeft w:val="0"/>
      <w:marRight w:val="0"/>
      <w:marTop w:val="0"/>
      <w:marBottom w:val="0"/>
      <w:divBdr>
        <w:top w:val="none" w:sz="0" w:space="0" w:color="auto"/>
        <w:left w:val="none" w:sz="0" w:space="0" w:color="auto"/>
        <w:bottom w:val="none" w:sz="0" w:space="0" w:color="auto"/>
        <w:right w:val="none" w:sz="0" w:space="0" w:color="auto"/>
      </w:divBdr>
    </w:div>
    <w:div w:id="907692396">
      <w:marLeft w:val="0"/>
      <w:marRight w:val="0"/>
      <w:marTop w:val="0"/>
      <w:marBottom w:val="0"/>
      <w:divBdr>
        <w:top w:val="none" w:sz="0" w:space="0" w:color="auto"/>
        <w:left w:val="none" w:sz="0" w:space="0" w:color="auto"/>
        <w:bottom w:val="none" w:sz="0" w:space="0" w:color="auto"/>
        <w:right w:val="none" w:sz="0" w:space="0" w:color="auto"/>
      </w:divBdr>
    </w:div>
    <w:div w:id="907692397">
      <w:marLeft w:val="0"/>
      <w:marRight w:val="0"/>
      <w:marTop w:val="0"/>
      <w:marBottom w:val="0"/>
      <w:divBdr>
        <w:top w:val="none" w:sz="0" w:space="0" w:color="auto"/>
        <w:left w:val="none" w:sz="0" w:space="0" w:color="auto"/>
        <w:bottom w:val="none" w:sz="0" w:space="0" w:color="auto"/>
        <w:right w:val="none" w:sz="0" w:space="0" w:color="auto"/>
      </w:divBdr>
    </w:div>
    <w:div w:id="907692398">
      <w:marLeft w:val="0"/>
      <w:marRight w:val="0"/>
      <w:marTop w:val="0"/>
      <w:marBottom w:val="0"/>
      <w:divBdr>
        <w:top w:val="none" w:sz="0" w:space="0" w:color="auto"/>
        <w:left w:val="none" w:sz="0" w:space="0" w:color="auto"/>
        <w:bottom w:val="none" w:sz="0" w:space="0" w:color="auto"/>
        <w:right w:val="none" w:sz="0" w:space="0" w:color="auto"/>
      </w:divBdr>
    </w:div>
    <w:div w:id="907692400">
      <w:marLeft w:val="0"/>
      <w:marRight w:val="0"/>
      <w:marTop w:val="0"/>
      <w:marBottom w:val="0"/>
      <w:divBdr>
        <w:top w:val="none" w:sz="0" w:space="0" w:color="auto"/>
        <w:left w:val="none" w:sz="0" w:space="0" w:color="auto"/>
        <w:bottom w:val="none" w:sz="0" w:space="0" w:color="auto"/>
        <w:right w:val="none" w:sz="0" w:space="0" w:color="auto"/>
      </w:divBdr>
    </w:div>
    <w:div w:id="907692409">
      <w:marLeft w:val="0"/>
      <w:marRight w:val="0"/>
      <w:marTop w:val="0"/>
      <w:marBottom w:val="0"/>
      <w:divBdr>
        <w:top w:val="none" w:sz="0" w:space="0" w:color="auto"/>
        <w:left w:val="none" w:sz="0" w:space="0" w:color="auto"/>
        <w:bottom w:val="none" w:sz="0" w:space="0" w:color="auto"/>
        <w:right w:val="none" w:sz="0" w:space="0" w:color="auto"/>
      </w:divBdr>
    </w:div>
    <w:div w:id="907692410">
      <w:marLeft w:val="0"/>
      <w:marRight w:val="0"/>
      <w:marTop w:val="0"/>
      <w:marBottom w:val="0"/>
      <w:divBdr>
        <w:top w:val="none" w:sz="0" w:space="0" w:color="auto"/>
        <w:left w:val="none" w:sz="0" w:space="0" w:color="auto"/>
        <w:bottom w:val="none" w:sz="0" w:space="0" w:color="auto"/>
        <w:right w:val="none" w:sz="0" w:space="0" w:color="auto"/>
      </w:divBdr>
    </w:div>
    <w:div w:id="907692413">
      <w:marLeft w:val="0"/>
      <w:marRight w:val="0"/>
      <w:marTop w:val="0"/>
      <w:marBottom w:val="0"/>
      <w:divBdr>
        <w:top w:val="none" w:sz="0" w:space="0" w:color="auto"/>
        <w:left w:val="none" w:sz="0" w:space="0" w:color="auto"/>
        <w:bottom w:val="none" w:sz="0" w:space="0" w:color="auto"/>
        <w:right w:val="none" w:sz="0" w:space="0" w:color="auto"/>
      </w:divBdr>
    </w:div>
    <w:div w:id="907692414">
      <w:marLeft w:val="0"/>
      <w:marRight w:val="0"/>
      <w:marTop w:val="0"/>
      <w:marBottom w:val="0"/>
      <w:divBdr>
        <w:top w:val="none" w:sz="0" w:space="0" w:color="auto"/>
        <w:left w:val="none" w:sz="0" w:space="0" w:color="auto"/>
        <w:bottom w:val="none" w:sz="0" w:space="0" w:color="auto"/>
        <w:right w:val="none" w:sz="0" w:space="0" w:color="auto"/>
      </w:divBdr>
    </w:div>
    <w:div w:id="907692415">
      <w:marLeft w:val="0"/>
      <w:marRight w:val="0"/>
      <w:marTop w:val="0"/>
      <w:marBottom w:val="0"/>
      <w:divBdr>
        <w:top w:val="none" w:sz="0" w:space="0" w:color="auto"/>
        <w:left w:val="none" w:sz="0" w:space="0" w:color="auto"/>
        <w:bottom w:val="none" w:sz="0" w:space="0" w:color="auto"/>
        <w:right w:val="none" w:sz="0" w:space="0" w:color="auto"/>
      </w:divBdr>
    </w:div>
    <w:div w:id="907692416">
      <w:marLeft w:val="0"/>
      <w:marRight w:val="0"/>
      <w:marTop w:val="0"/>
      <w:marBottom w:val="0"/>
      <w:divBdr>
        <w:top w:val="none" w:sz="0" w:space="0" w:color="auto"/>
        <w:left w:val="none" w:sz="0" w:space="0" w:color="auto"/>
        <w:bottom w:val="none" w:sz="0" w:space="0" w:color="auto"/>
        <w:right w:val="none" w:sz="0" w:space="0" w:color="auto"/>
      </w:divBdr>
    </w:div>
    <w:div w:id="907692418">
      <w:marLeft w:val="0"/>
      <w:marRight w:val="0"/>
      <w:marTop w:val="0"/>
      <w:marBottom w:val="0"/>
      <w:divBdr>
        <w:top w:val="none" w:sz="0" w:space="0" w:color="auto"/>
        <w:left w:val="none" w:sz="0" w:space="0" w:color="auto"/>
        <w:bottom w:val="none" w:sz="0" w:space="0" w:color="auto"/>
        <w:right w:val="none" w:sz="0" w:space="0" w:color="auto"/>
      </w:divBdr>
      <w:divsChild>
        <w:div w:id="907692368">
          <w:marLeft w:val="0"/>
          <w:marRight w:val="750"/>
          <w:marTop w:val="0"/>
          <w:marBottom w:val="0"/>
          <w:divBdr>
            <w:top w:val="none" w:sz="0" w:space="0" w:color="auto"/>
            <w:left w:val="none" w:sz="0" w:space="0" w:color="auto"/>
            <w:bottom w:val="none" w:sz="0" w:space="0" w:color="auto"/>
            <w:right w:val="none" w:sz="0" w:space="0" w:color="auto"/>
          </w:divBdr>
        </w:div>
        <w:div w:id="907692373">
          <w:marLeft w:val="0"/>
          <w:marRight w:val="750"/>
          <w:marTop w:val="0"/>
          <w:marBottom w:val="0"/>
          <w:divBdr>
            <w:top w:val="none" w:sz="0" w:space="0" w:color="auto"/>
            <w:left w:val="none" w:sz="0" w:space="0" w:color="auto"/>
            <w:bottom w:val="none" w:sz="0" w:space="0" w:color="auto"/>
            <w:right w:val="none" w:sz="0" w:space="0" w:color="auto"/>
          </w:divBdr>
        </w:div>
        <w:div w:id="907692376">
          <w:marLeft w:val="0"/>
          <w:marRight w:val="750"/>
          <w:marTop w:val="0"/>
          <w:marBottom w:val="0"/>
          <w:divBdr>
            <w:top w:val="dotted" w:sz="6" w:space="2" w:color="AAAAAA"/>
            <w:left w:val="none" w:sz="0" w:space="0" w:color="auto"/>
            <w:bottom w:val="none" w:sz="0" w:space="0" w:color="auto"/>
            <w:right w:val="none" w:sz="0" w:space="0" w:color="auto"/>
          </w:divBdr>
        </w:div>
        <w:div w:id="907692378">
          <w:marLeft w:val="0"/>
          <w:marRight w:val="750"/>
          <w:marTop w:val="0"/>
          <w:marBottom w:val="0"/>
          <w:divBdr>
            <w:top w:val="none" w:sz="0" w:space="0" w:color="auto"/>
            <w:left w:val="none" w:sz="0" w:space="0" w:color="auto"/>
            <w:bottom w:val="none" w:sz="0" w:space="0" w:color="auto"/>
            <w:right w:val="none" w:sz="0" w:space="0" w:color="auto"/>
          </w:divBdr>
        </w:div>
        <w:div w:id="907692384">
          <w:marLeft w:val="0"/>
          <w:marRight w:val="750"/>
          <w:marTop w:val="0"/>
          <w:marBottom w:val="0"/>
          <w:divBdr>
            <w:top w:val="dotted" w:sz="6" w:space="2" w:color="AAAAAA"/>
            <w:left w:val="none" w:sz="0" w:space="0" w:color="auto"/>
            <w:bottom w:val="none" w:sz="0" w:space="0" w:color="auto"/>
            <w:right w:val="none" w:sz="0" w:space="0" w:color="auto"/>
          </w:divBdr>
        </w:div>
        <w:div w:id="907692385">
          <w:marLeft w:val="0"/>
          <w:marRight w:val="750"/>
          <w:marTop w:val="0"/>
          <w:marBottom w:val="0"/>
          <w:divBdr>
            <w:top w:val="none" w:sz="0" w:space="0" w:color="auto"/>
            <w:left w:val="none" w:sz="0" w:space="0" w:color="auto"/>
            <w:bottom w:val="none" w:sz="0" w:space="0" w:color="auto"/>
            <w:right w:val="none" w:sz="0" w:space="0" w:color="auto"/>
          </w:divBdr>
        </w:div>
        <w:div w:id="907692395">
          <w:marLeft w:val="0"/>
          <w:marRight w:val="750"/>
          <w:marTop w:val="0"/>
          <w:marBottom w:val="0"/>
          <w:divBdr>
            <w:top w:val="none" w:sz="0" w:space="0" w:color="auto"/>
            <w:left w:val="none" w:sz="0" w:space="0" w:color="auto"/>
            <w:bottom w:val="none" w:sz="0" w:space="0" w:color="auto"/>
            <w:right w:val="none" w:sz="0" w:space="0" w:color="auto"/>
          </w:divBdr>
        </w:div>
        <w:div w:id="907692401">
          <w:marLeft w:val="0"/>
          <w:marRight w:val="750"/>
          <w:marTop w:val="0"/>
          <w:marBottom w:val="0"/>
          <w:divBdr>
            <w:top w:val="dotted" w:sz="6" w:space="2" w:color="AAAAAA"/>
            <w:left w:val="none" w:sz="0" w:space="0" w:color="auto"/>
            <w:bottom w:val="none" w:sz="0" w:space="0" w:color="auto"/>
            <w:right w:val="none" w:sz="0" w:space="0" w:color="auto"/>
          </w:divBdr>
        </w:div>
        <w:div w:id="907692402">
          <w:marLeft w:val="0"/>
          <w:marRight w:val="750"/>
          <w:marTop w:val="0"/>
          <w:marBottom w:val="0"/>
          <w:divBdr>
            <w:top w:val="none" w:sz="0" w:space="0" w:color="auto"/>
            <w:left w:val="none" w:sz="0" w:space="0" w:color="auto"/>
            <w:bottom w:val="none" w:sz="0" w:space="0" w:color="auto"/>
            <w:right w:val="none" w:sz="0" w:space="0" w:color="auto"/>
          </w:divBdr>
        </w:div>
        <w:div w:id="907692403">
          <w:marLeft w:val="0"/>
          <w:marRight w:val="750"/>
          <w:marTop w:val="0"/>
          <w:marBottom w:val="0"/>
          <w:divBdr>
            <w:top w:val="dotted" w:sz="6" w:space="2" w:color="AAAAAA"/>
            <w:left w:val="none" w:sz="0" w:space="0" w:color="auto"/>
            <w:bottom w:val="none" w:sz="0" w:space="0" w:color="auto"/>
            <w:right w:val="none" w:sz="0" w:space="0" w:color="auto"/>
          </w:divBdr>
        </w:div>
        <w:div w:id="907692404">
          <w:marLeft w:val="0"/>
          <w:marRight w:val="750"/>
          <w:marTop w:val="0"/>
          <w:marBottom w:val="0"/>
          <w:divBdr>
            <w:top w:val="none" w:sz="0" w:space="0" w:color="auto"/>
            <w:left w:val="none" w:sz="0" w:space="0" w:color="auto"/>
            <w:bottom w:val="none" w:sz="0" w:space="0" w:color="auto"/>
            <w:right w:val="none" w:sz="0" w:space="0" w:color="auto"/>
          </w:divBdr>
        </w:div>
        <w:div w:id="907692405">
          <w:marLeft w:val="0"/>
          <w:marRight w:val="750"/>
          <w:marTop w:val="0"/>
          <w:marBottom w:val="0"/>
          <w:divBdr>
            <w:top w:val="dotted" w:sz="6" w:space="2" w:color="AAAAAA"/>
            <w:left w:val="none" w:sz="0" w:space="0" w:color="auto"/>
            <w:bottom w:val="none" w:sz="0" w:space="0" w:color="auto"/>
            <w:right w:val="none" w:sz="0" w:space="0" w:color="auto"/>
          </w:divBdr>
        </w:div>
        <w:div w:id="907692406">
          <w:marLeft w:val="0"/>
          <w:marRight w:val="750"/>
          <w:marTop w:val="0"/>
          <w:marBottom w:val="0"/>
          <w:divBdr>
            <w:top w:val="dotted" w:sz="6" w:space="2" w:color="AAAAAA"/>
            <w:left w:val="none" w:sz="0" w:space="0" w:color="auto"/>
            <w:bottom w:val="none" w:sz="0" w:space="0" w:color="auto"/>
            <w:right w:val="none" w:sz="0" w:space="0" w:color="auto"/>
          </w:divBdr>
        </w:div>
        <w:div w:id="907692407">
          <w:marLeft w:val="0"/>
          <w:marRight w:val="750"/>
          <w:marTop w:val="0"/>
          <w:marBottom w:val="0"/>
          <w:divBdr>
            <w:top w:val="none" w:sz="0" w:space="0" w:color="auto"/>
            <w:left w:val="none" w:sz="0" w:space="0" w:color="auto"/>
            <w:bottom w:val="none" w:sz="0" w:space="0" w:color="auto"/>
            <w:right w:val="none" w:sz="0" w:space="0" w:color="auto"/>
          </w:divBdr>
        </w:div>
        <w:div w:id="907692408">
          <w:marLeft w:val="0"/>
          <w:marRight w:val="750"/>
          <w:marTop w:val="0"/>
          <w:marBottom w:val="0"/>
          <w:divBdr>
            <w:top w:val="none" w:sz="0" w:space="0" w:color="auto"/>
            <w:left w:val="none" w:sz="0" w:space="0" w:color="auto"/>
            <w:bottom w:val="none" w:sz="0" w:space="0" w:color="auto"/>
            <w:right w:val="none" w:sz="0" w:space="0" w:color="auto"/>
          </w:divBdr>
        </w:div>
        <w:div w:id="907692411">
          <w:marLeft w:val="0"/>
          <w:marRight w:val="750"/>
          <w:marTop w:val="0"/>
          <w:marBottom w:val="0"/>
          <w:divBdr>
            <w:top w:val="none" w:sz="0" w:space="0" w:color="auto"/>
            <w:left w:val="none" w:sz="0" w:space="0" w:color="auto"/>
            <w:bottom w:val="none" w:sz="0" w:space="0" w:color="auto"/>
            <w:right w:val="none" w:sz="0" w:space="0" w:color="auto"/>
          </w:divBdr>
        </w:div>
        <w:div w:id="907692412">
          <w:marLeft w:val="0"/>
          <w:marRight w:val="750"/>
          <w:marTop w:val="0"/>
          <w:marBottom w:val="0"/>
          <w:divBdr>
            <w:top w:val="none" w:sz="0" w:space="0" w:color="auto"/>
            <w:left w:val="none" w:sz="0" w:space="0" w:color="auto"/>
            <w:bottom w:val="none" w:sz="0" w:space="0" w:color="auto"/>
            <w:right w:val="none" w:sz="0" w:space="0" w:color="auto"/>
          </w:divBdr>
        </w:div>
        <w:div w:id="907692417">
          <w:marLeft w:val="0"/>
          <w:marRight w:val="750"/>
          <w:marTop w:val="0"/>
          <w:marBottom w:val="0"/>
          <w:divBdr>
            <w:top w:val="none" w:sz="0" w:space="0" w:color="auto"/>
            <w:left w:val="none" w:sz="0" w:space="0" w:color="auto"/>
            <w:bottom w:val="none" w:sz="0" w:space="0" w:color="auto"/>
            <w:right w:val="none" w:sz="0" w:space="0" w:color="auto"/>
          </w:divBdr>
        </w:div>
        <w:div w:id="907692419">
          <w:marLeft w:val="0"/>
          <w:marRight w:val="750"/>
          <w:marTop w:val="0"/>
          <w:marBottom w:val="0"/>
          <w:divBdr>
            <w:top w:val="dotted" w:sz="6" w:space="2" w:color="AAAAAA"/>
            <w:left w:val="none" w:sz="0" w:space="0" w:color="auto"/>
            <w:bottom w:val="none" w:sz="0" w:space="0" w:color="auto"/>
            <w:right w:val="none" w:sz="0" w:space="0" w:color="auto"/>
          </w:divBdr>
        </w:div>
        <w:div w:id="907692426">
          <w:marLeft w:val="0"/>
          <w:marRight w:val="750"/>
          <w:marTop w:val="0"/>
          <w:marBottom w:val="0"/>
          <w:divBdr>
            <w:top w:val="none" w:sz="0" w:space="0" w:color="auto"/>
            <w:left w:val="none" w:sz="0" w:space="0" w:color="auto"/>
            <w:bottom w:val="none" w:sz="0" w:space="0" w:color="auto"/>
            <w:right w:val="none" w:sz="0" w:space="0" w:color="auto"/>
          </w:divBdr>
        </w:div>
        <w:div w:id="907692427">
          <w:marLeft w:val="0"/>
          <w:marRight w:val="750"/>
          <w:marTop w:val="0"/>
          <w:marBottom w:val="0"/>
          <w:divBdr>
            <w:top w:val="none" w:sz="0" w:space="0" w:color="auto"/>
            <w:left w:val="none" w:sz="0" w:space="0" w:color="auto"/>
            <w:bottom w:val="none" w:sz="0" w:space="0" w:color="auto"/>
            <w:right w:val="none" w:sz="0" w:space="0" w:color="auto"/>
          </w:divBdr>
        </w:div>
        <w:div w:id="907692430">
          <w:marLeft w:val="0"/>
          <w:marRight w:val="750"/>
          <w:marTop w:val="0"/>
          <w:marBottom w:val="0"/>
          <w:divBdr>
            <w:top w:val="none" w:sz="0" w:space="0" w:color="auto"/>
            <w:left w:val="none" w:sz="0" w:space="0" w:color="auto"/>
            <w:bottom w:val="none" w:sz="0" w:space="0" w:color="auto"/>
            <w:right w:val="none" w:sz="0" w:space="0" w:color="auto"/>
          </w:divBdr>
        </w:div>
        <w:div w:id="907692434">
          <w:marLeft w:val="0"/>
          <w:marRight w:val="750"/>
          <w:marTop w:val="0"/>
          <w:marBottom w:val="0"/>
          <w:divBdr>
            <w:top w:val="none" w:sz="0" w:space="0" w:color="auto"/>
            <w:left w:val="none" w:sz="0" w:space="0" w:color="auto"/>
            <w:bottom w:val="none" w:sz="0" w:space="0" w:color="auto"/>
            <w:right w:val="none" w:sz="0" w:space="0" w:color="auto"/>
          </w:divBdr>
        </w:div>
      </w:divsChild>
    </w:div>
    <w:div w:id="907692420">
      <w:marLeft w:val="0"/>
      <w:marRight w:val="0"/>
      <w:marTop w:val="0"/>
      <w:marBottom w:val="0"/>
      <w:divBdr>
        <w:top w:val="none" w:sz="0" w:space="0" w:color="auto"/>
        <w:left w:val="none" w:sz="0" w:space="0" w:color="auto"/>
        <w:bottom w:val="none" w:sz="0" w:space="0" w:color="auto"/>
        <w:right w:val="none" w:sz="0" w:space="0" w:color="auto"/>
      </w:divBdr>
    </w:div>
    <w:div w:id="907692421">
      <w:marLeft w:val="0"/>
      <w:marRight w:val="0"/>
      <w:marTop w:val="0"/>
      <w:marBottom w:val="0"/>
      <w:divBdr>
        <w:top w:val="none" w:sz="0" w:space="0" w:color="auto"/>
        <w:left w:val="none" w:sz="0" w:space="0" w:color="auto"/>
        <w:bottom w:val="none" w:sz="0" w:space="0" w:color="auto"/>
        <w:right w:val="none" w:sz="0" w:space="0" w:color="auto"/>
      </w:divBdr>
    </w:div>
    <w:div w:id="907692423">
      <w:marLeft w:val="0"/>
      <w:marRight w:val="0"/>
      <w:marTop w:val="0"/>
      <w:marBottom w:val="0"/>
      <w:divBdr>
        <w:top w:val="none" w:sz="0" w:space="0" w:color="auto"/>
        <w:left w:val="none" w:sz="0" w:space="0" w:color="auto"/>
        <w:bottom w:val="none" w:sz="0" w:space="0" w:color="auto"/>
        <w:right w:val="none" w:sz="0" w:space="0" w:color="auto"/>
      </w:divBdr>
    </w:div>
    <w:div w:id="907692424">
      <w:marLeft w:val="0"/>
      <w:marRight w:val="0"/>
      <w:marTop w:val="0"/>
      <w:marBottom w:val="0"/>
      <w:divBdr>
        <w:top w:val="none" w:sz="0" w:space="0" w:color="auto"/>
        <w:left w:val="none" w:sz="0" w:space="0" w:color="auto"/>
        <w:bottom w:val="none" w:sz="0" w:space="0" w:color="auto"/>
        <w:right w:val="none" w:sz="0" w:space="0" w:color="auto"/>
      </w:divBdr>
    </w:div>
    <w:div w:id="907692425">
      <w:marLeft w:val="0"/>
      <w:marRight w:val="0"/>
      <w:marTop w:val="0"/>
      <w:marBottom w:val="0"/>
      <w:divBdr>
        <w:top w:val="none" w:sz="0" w:space="0" w:color="auto"/>
        <w:left w:val="none" w:sz="0" w:space="0" w:color="auto"/>
        <w:bottom w:val="none" w:sz="0" w:space="0" w:color="auto"/>
        <w:right w:val="none" w:sz="0" w:space="0" w:color="auto"/>
      </w:divBdr>
    </w:div>
    <w:div w:id="907692428">
      <w:marLeft w:val="0"/>
      <w:marRight w:val="0"/>
      <w:marTop w:val="0"/>
      <w:marBottom w:val="0"/>
      <w:divBdr>
        <w:top w:val="none" w:sz="0" w:space="0" w:color="auto"/>
        <w:left w:val="none" w:sz="0" w:space="0" w:color="auto"/>
        <w:bottom w:val="none" w:sz="0" w:space="0" w:color="auto"/>
        <w:right w:val="none" w:sz="0" w:space="0" w:color="auto"/>
      </w:divBdr>
    </w:div>
    <w:div w:id="907692429">
      <w:marLeft w:val="0"/>
      <w:marRight w:val="0"/>
      <w:marTop w:val="0"/>
      <w:marBottom w:val="0"/>
      <w:divBdr>
        <w:top w:val="none" w:sz="0" w:space="0" w:color="auto"/>
        <w:left w:val="none" w:sz="0" w:space="0" w:color="auto"/>
        <w:bottom w:val="none" w:sz="0" w:space="0" w:color="auto"/>
        <w:right w:val="none" w:sz="0" w:space="0" w:color="auto"/>
      </w:divBdr>
    </w:div>
    <w:div w:id="907692433">
      <w:marLeft w:val="0"/>
      <w:marRight w:val="0"/>
      <w:marTop w:val="0"/>
      <w:marBottom w:val="0"/>
      <w:divBdr>
        <w:top w:val="none" w:sz="0" w:space="0" w:color="auto"/>
        <w:left w:val="none" w:sz="0" w:space="0" w:color="auto"/>
        <w:bottom w:val="none" w:sz="0" w:space="0" w:color="auto"/>
        <w:right w:val="none" w:sz="0" w:space="0" w:color="auto"/>
      </w:divBdr>
    </w:div>
    <w:div w:id="1206143968">
      <w:bodyDiv w:val="1"/>
      <w:marLeft w:val="0"/>
      <w:marRight w:val="0"/>
      <w:marTop w:val="0"/>
      <w:marBottom w:val="0"/>
      <w:divBdr>
        <w:top w:val="none" w:sz="0" w:space="0" w:color="auto"/>
        <w:left w:val="none" w:sz="0" w:space="0" w:color="auto"/>
        <w:bottom w:val="none" w:sz="0" w:space="0" w:color="auto"/>
        <w:right w:val="none" w:sz="0" w:space="0" w:color="auto"/>
      </w:divBdr>
      <w:divsChild>
        <w:div w:id="1876119276">
          <w:marLeft w:val="0"/>
          <w:marRight w:val="0"/>
          <w:marTop w:val="0"/>
          <w:marBottom w:val="0"/>
          <w:divBdr>
            <w:top w:val="none" w:sz="0" w:space="0" w:color="auto"/>
            <w:left w:val="none" w:sz="0" w:space="0" w:color="auto"/>
            <w:bottom w:val="none" w:sz="0" w:space="0" w:color="auto"/>
            <w:right w:val="none" w:sz="0" w:space="0" w:color="auto"/>
          </w:divBdr>
        </w:div>
        <w:div w:id="1254046963">
          <w:marLeft w:val="0"/>
          <w:marRight w:val="0"/>
          <w:marTop w:val="0"/>
          <w:marBottom w:val="0"/>
          <w:divBdr>
            <w:top w:val="none" w:sz="0" w:space="0" w:color="auto"/>
            <w:left w:val="none" w:sz="0" w:space="0" w:color="auto"/>
            <w:bottom w:val="none" w:sz="0" w:space="0" w:color="auto"/>
            <w:right w:val="none" w:sz="0" w:space="0" w:color="auto"/>
          </w:divBdr>
        </w:div>
        <w:div w:id="1254586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124</Pages>
  <Words>25550</Words>
  <Characters>153303</Characters>
  <Application>Microsoft Office Word</Application>
  <DocSecurity>0</DocSecurity>
  <Lines>1277</Lines>
  <Paragraphs>356</Paragraphs>
  <ScaleCrop>false</ScaleCrop>
  <HeadingPairs>
    <vt:vector size="2" baseType="variant">
      <vt:variant>
        <vt:lpstr>Tytuł</vt:lpstr>
      </vt:variant>
      <vt:variant>
        <vt:i4>1</vt:i4>
      </vt:variant>
    </vt:vector>
  </HeadingPairs>
  <TitlesOfParts>
    <vt:vector size="1" baseType="lpstr">
      <vt:lpstr>PROCEDURA UDZIELENIA ZAMÓWIENIA PUBLICZNEGO</vt:lpstr>
    </vt:vector>
  </TitlesOfParts>
  <Company>Microsoft</Company>
  <LinksUpToDate>false</LinksUpToDate>
  <CharactersWithSpaces>178497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UDZIELENIA ZAMÓWIENIA PUBLICZNEGO</dc:title>
  <dc:creator>A.Kurpiel</dc:creator>
  <cp:lastModifiedBy>A.Kurpiel</cp:lastModifiedBy>
  <cp:revision>7</cp:revision>
  <cp:lastPrinted>2018-12-06T08:57:00Z</cp:lastPrinted>
  <dcterms:created xsi:type="dcterms:W3CDTF">2019-01-16T07:07:00Z</dcterms:created>
  <dcterms:modified xsi:type="dcterms:W3CDTF">2019-01-16T12:55:00Z</dcterms:modified>
</cp:coreProperties>
</file>